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90105977"/>
    <w:bookmarkStart w:id="1" w:name="_Toc370818311"/>
    <w:p w:rsidR="00857962" w:rsidRPr="00371BEF" w:rsidRDefault="00285E2B" w:rsidP="00870A1B">
      <w:pPr>
        <w:pStyle w:val="Title"/>
      </w:pPr>
      <w:r>
        <w:rPr>
          <w:noProof/>
        </w:rPr>
        <mc:AlternateContent>
          <mc:Choice Requires="wps">
            <w:drawing>
              <wp:anchor distT="0" distB="0" distL="114300" distR="114300" simplePos="0" relativeHeight="251656704" behindDoc="0" locked="0" layoutInCell="1" allowOverlap="1" wp14:anchorId="3AB70775" wp14:editId="2F06D980">
                <wp:simplePos x="0" y="0"/>
                <wp:positionH relativeFrom="column">
                  <wp:posOffset>509270</wp:posOffset>
                </wp:positionH>
                <wp:positionV relativeFrom="paragraph">
                  <wp:posOffset>7852410</wp:posOffset>
                </wp:positionV>
                <wp:extent cx="583882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CF9" w:rsidRPr="00460028" w:rsidRDefault="00BF7CF9"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BF7CF9" w:rsidRDefault="00BF7CF9"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BF7CF9" w:rsidRDefault="00BF7CF9"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rsidR="00BF7CF9" w:rsidRDefault="00BF7CF9" w:rsidP="00B534F2">
                            <w:pPr>
                              <w:autoSpaceDE w:val="0"/>
                              <w:autoSpaceDN w:val="0"/>
                              <w:adjustRightInd w:val="0"/>
                              <w:jc w:val="center"/>
                              <w:rPr>
                                <w:color w:val="000000"/>
                                <w:sz w:val="18"/>
                                <w:szCs w:val="18"/>
                                <w:lang w:val="fr-FR"/>
                              </w:rPr>
                            </w:pPr>
                            <w:proofErr w:type="gramStart"/>
                            <w:r>
                              <w:rPr>
                                <w:color w:val="000000"/>
                                <w:sz w:val="20"/>
                                <w:szCs w:val="18"/>
                              </w:rPr>
                              <w:t>e-mail</w:t>
                            </w:r>
                            <w:proofErr w:type="gramEnd"/>
                            <w:r>
                              <w:rPr>
                                <w:color w:val="000000"/>
                                <w:sz w:val="20"/>
                                <w:szCs w:val="18"/>
                              </w:rPr>
                              <w:t xml:space="preserve">:  </w:t>
                            </w:r>
                            <w:hyperlink r:id="rId9"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8" o:spid="_x0000_s1026" type="#_x0000_t202" style="position:absolute;left:0;text-align:left;margin-left:40.1pt;margin-top:618.3pt;width:459.7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" filled="f" fillcolor="#0c9" stroked="f">
                <v:textbox>
                  <w:txbxContent>
                    <w:p w:rsidR="00BF7CF9" w:rsidRPr="00460028" w:rsidRDefault="00BF7CF9" w:rsidP="00460028">
                      <w:pPr>
                        <w:autoSpaceDE w:val="0"/>
                        <w:autoSpaceDN w:val="0"/>
                        <w:adjustRightInd w:val="0"/>
                        <w:jc w:val="center"/>
                        <w:rPr>
                          <w:color w:val="000000"/>
                          <w:sz w:val="20"/>
                          <w:szCs w:val="18"/>
                          <w:lang w:val="fr-FR"/>
                        </w:rPr>
                      </w:pPr>
                      <w:r>
                        <w:rPr>
                          <w:color w:val="000000"/>
                          <w:sz w:val="20"/>
                          <w:szCs w:val="18"/>
                          <w:lang w:val="fr-FR"/>
                        </w:rPr>
                        <w:t xml:space="preserve">10, rue des </w:t>
                      </w:r>
                      <w:proofErr w:type="spellStart"/>
                      <w:r>
                        <w:rPr>
                          <w:color w:val="000000"/>
                          <w:sz w:val="20"/>
                          <w:szCs w:val="18"/>
                          <w:lang w:val="fr-FR"/>
                        </w:rPr>
                        <w:t>Gaudines</w:t>
                      </w:r>
                      <w:proofErr w:type="spellEnd"/>
                    </w:p>
                    <w:p w:rsidR="00BF7CF9" w:rsidRDefault="00BF7CF9" w:rsidP="00460028">
                      <w:pPr>
                        <w:autoSpaceDE w:val="0"/>
                        <w:autoSpaceDN w:val="0"/>
                        <w:adjustRightInd w:val="0"/>
                        <w:jc w:val="center"/>
                        <w:rPr>
                          <w:color w:val="000000"/>
                          <w:sz w:val="20"/>
                          <w:szCs w:val="18"/>
                          <w:lang w:val="fr-FR"/>
                        </w:rPr>
                      </w:pPr>
                      <w:r w:rsidRPr="00460028">
                        <w:rPr>
                          <w:color w:val="000000"/>
                          <w:sz w:val="20"/>
                          <w:szCs w:val="18"/>
                          <w:lang w:val="fr-FR"/>
                        </w:rPr>
                        <w:t>78100</w:t>
                      </w:r>
                      <w:r>
                        <w:rPr>
                          <w:color w:val="000000"/>
                          <w:sz w:val="20"/>
                          <w:szCs w:val="18"/>
                          <w:lang w:val="fr-FR"/>
                        </w:rPr>
                        <w:t xml:space="preserve"> Saint Germain en Laye, France</w:t>
                      </w:r>
                    </w:p>
                    <w:p w:rsidR="00BF7CF9" w:rsidRDefault="00BF7CF9" w:rsidP="00460028">
                      <w:pPr>
                        <w:autoSpaceDE w:val="0"/>
                        <w:autoSpaceDN w:val="0"/>
                        <w:adjustRightInd w:val="0"/>
                        <w:jc w:val="center"/>
                        <w:rPr>
                          <w:color w:val="000000"/>
                          <w:sz w:val="20"/>
                          <w:szCs w:val="18"/>
                        </w:rPr>
                      </w:pPr>
                      <w:r>
                        <w:rPr>
                          <w:color w:val="000000"/>
                          <w:sz w:val="20"/>
                          <w:szCs w:val="18"/>
                        </w:rPr>
                        <w:t>Telephone: +33 1 34 51 70 01  Fax:  +33 1 34 51 82 05</w:t>
                      </w:r>
                    </w:p>
                    <w:p w:rsidR="00BF7CF9" w:rsidRDefault="00BF7CF9" w:rsidP="00B534F2">
                      <w:pPr>
                        <w:autoSpaceDE w:val="0"/>
                        <w:autoSpaceDN w:val="0"/>
                        <w:adjustRightInd w:val="0"/>
                        <w:jc w:val="center"/>
                        <w:rPr>
                          <w:color w:val="000000"/>
                          <w:sz w:val="18"/>
                          <w:szCs w:val="18"/>
                          <w:lang w:val="fr-FR"/>
                        </w:rPr>
                      </w:pPr>
                      <w:r>
                        <w:rPr>
                          <w:color w:val="000000"/>
                          <w:sz w:val="20"/>
                          <w:szCs w:val="18"/>
                        </w:rPr>
                        <w:t xml:space="preserve">e-mail:  </w:t>
                      </w:r>
                      <w:hyperlink r:id="rId11" w:history="1">
                        <w:r w:rsidRPr="00713387">
                          <w:rPr>
                            <w:rStyle w:val="Hyperlink"/>
                            <w:sz w:val="20"/>
                            <w:szCs w:val="18"/>
                          </w:rPr>
                          <w:t>contact@iala-aism.org</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sz w:val="20"/>
                            <w:szCs w:val="18"/>
                          </w:rPr>
                          <w:t>www.iala-aism.org</w:t>
                        </w:r>
                      </w:hyperlink>
                    </w:p>
                  </w:txbxContent>
                </v:textbox>
              </v:shape>
            </w:pict>
          </mc:Fallback>
        </mc:AlternateContent>
      </w:r>
      <w:r>
        <w:rPr>
          <w:noProof/>
        </w:rPr>
        <w:drawing>
          <wp:anchor distT="0" distB="0" distL="114300" distR="114300" simplePos="0" relativeHeight="251658240" behindDoc="0" locked="0" layoutInCell="1" allowOverlap="1" wp14:anchorId="6C74E4C8" wp14:editId="759F3C81">
            <wp:simplePos x="0" y="0"/>
            <wp:positionH relativeFrom="column">
              <wp:posOffset>2933700</wp:posOffset>
            </wp:positionH>
            <wp:positionV relativeFrom="paragraph">
              <wp:posOffset>4616450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sidR="00121FEC">
        <w:rPr>
          <w:noProof/>
        </w:rPr>
        <mc:AlternateContent>
          <mc:Choice Requires="wps">
            <w:drawing>
              <wp:anchor distT="0" distB="0" distL="114300" distR="114300" simplePos="0" relativeHeight="251654656" behindDoc="0" locked="0" layoutInCell="1" allowOverlap="1" wp14:anchorId="2F7AF796" wp14:editId="6B2F32AF">
                <wp:simplePos x="0" y="0"/>
                <wp:positionH relativeFrom="column">
                  <wp:posOffset>509269</wp:posOffset>
                </wp:positionH>
                <wp:positionV relativeFrom="paragraph">
                  <wp:posOffset>327660</wp:posOffset>
                </wp:positionV>
                <wp:extent cx="5457825"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7825"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CF9" w:rsidRDefault="00BF7CF9" w:rsidP="00460028">
                            <w:pPr>
                              <w:autoSpaceDE w:val="0"/>
                              <w:autoSpaceDN w:val="0"/>
                              <w:adjustRightInd w:val="0"/>
                              <w:jc w:val="center"/>
                              <w:rPr>
                                <w:b/>
                                <w:bCs/>
                                <w:color w:val="000000"/>
                                <w:sz w:val="36"/>
                                <w:szCs w:val="36"/>
                              </w:rPr>
                            </w:pPr>
                            <w:proofErr w:type="gramStart"/>
                            <w:r w:rsidRPr="004601C4">
                              <w:rPr>
                                <w:b/>
                                <w:bCs/>
                                <w:color w:val="000000"/>
                                <w:sz w:val="36"/>
                                <w:szCs w:val="36"/>
                              </w:rPr>
                              <w:t>IALA Guideline No.</w:t>
                            </w:r>
                            <w:proofErr w:type="gramEnd"/>
                            <w:r w:rsidRPr="004601C4">
                              <w:rPr>
                                <w:b/>
                                <w:bCs/>
                                <w:color w:val="000000"/>
                                <w:sz w:val="36"/>
                                <w:szCs w:val="36"/>
                              </w:rPr>
                              <w:t xml:space="preserve"> </w:t>
                            </w:r>
                            <w:del w:id="2" w:author="Hogendoorn, Rene" w:date="2016-08-03T09:11:00Z">
                              <w:r w:rsidDel="00F5784B">
                                <w:rPr>
                                  <w:b/>
                                  <w:bCs/>
                                  <w:color w:val="000000"/>
                                  <w:sz w:val="36"/>
                                  <w:szCs w:val="36"/>
                                </w:rPr>
                                <w:delText>1102</w:delText>
                              </w:r>
                            </w:del>
                            <w:ins w:id="3" w:author="Hogendoorn, Rene" w:date="2016-08-03T09:11:00Z">
                              <w:r>
                                <w:rPr>
                                  <w:b/>
                                  <w:bCs/>
                                  <w:color w:val="000000"/>
                                  <w:sz w:val="36"/>
                                  <w:szCs w:val="36"/>
                                </w:rPr>
                                <w:t>1</w:t>
                              </w:r>
                            </w:ins>
                            <w:ins w:id="4" w:author="Hogendoorn, Rene" w:date="2016-08-03T10:21:00Z">
                              <w:r>
                                <w:rPr>
                                  <w:b/>
                                  <w:bCs/>
                                  <w:color w:val="000000"/>
                                  <w:sz w:val="36"/>
                                  <w:szCs w:val="36"/>
                                </w:rPr>
                                <w:t>1</w:t>
                              </w:r>
                            </w:ins>
                            <w:ins w:id="5" w:author="Hogendoorn, Rene" w:date="2016-08-03T09:11:00Z">
                              <w:r>
                                <w:rPr>
                                  <w:b/>
                                  <w:bCs/>
                                  <w:color w:val="000000"/>
                                  <w:sz w:val="36"/>
                                  <w:szCs w:val="36"/>
                                </w:rPr>
                                <w:t>XX</w:t>
                              </w:r>
                            </w:ins>
                          </w:p>
                          <w:p w:rsidR="00BF7CF9" w:rsidRPr="004601C4" w:rsidRDefault="00BF7CF9" w:rsidP="00460028">
                            <w:pPr>
                              <w:autoSpaceDE w:val="0"/>
                              <w:autoSpaceDN w:val="0"/>
                              <w:adjustRightInd w:val="0"/>
                              <w:jc w:val="center"/>
                              <w:rPr>
                                <w:b/>
                                <w:bCs/>
                                <w:color w:val="000000"/>
                                <w:sz w:val="36"/>
                                <w:szCs w:val="36"/>
                              </w:rPr>
                            </w:pPr>
                          </w:p>
                          <w:p w:rsidR="00BF7CF9" w:rsidRPr="004601C4" w:rsidRDefault="00BF7CF9" w:rsidP="004601C4">
                            <w:pPr>
                              <w:autoSpaceDE w:val="0"/>
                              <w:autoSpaceDN w:val="0"/>
                              <w:adjustRightInd w:val="0"/>
                              <w:jc w:val="center"/>
                              <w:rPr>
                                <w:b/>
                                <w:bCs/>
                                <w:color w:val="000000"/>
                                <w:sz w:val="36"/>
                                <w:szCs w:val="36"/>
                              </w:rPr>
                            </w:pPr>
                            <w:proofErr w:type="gramStart"/>
                            <w:r>
                              <w:rPr>
                                <w:b/>
                                <w:bCs/>
                                <w:color w:val="000000"/>
                                <w:sz w:val="36"/>
                                <w:szCs w:val="36"/>
                              </w:rPr>
                              <w:t>o</w:t>
                            </w:r>
                            <w:r w:rsidRPr="004601C4">
                              <w:rPr>
                                <w:b/>
                                <w:bCs/>
                                <w:color w:val="000000"/>
                                <w:sz w:val="36"/>
                                <w:szCs w:val="36"/>
                              </w:rPr>
                              <w:t>n</w:t>
                            </w:r>
                            <w:proofErr w:type="gramEnd"/>
                          </w:p>
                          <w:p w:rsidR="00BF7CF9" w:rsidRPr="004601C4" w:rsidRDefault="00BF7CF9" w:rsidP="004601C4">
                            <w:pPr>
                              <w:autoSpaceDE w:val="0"/>
                              <w:autoSpaceDN w:val="0"/>
                              <w:adjustRightInd w:val="0"/>
                              <w:jc w:val="center"/>
                              <w:rPr>
                                <w:b/>
                                <w:bCs/>
                                <w:color w:val="000000"/>
                                <w:sz w:val="36"/>
                                <w:szCs w:val="36"/>
                              </w:rPr>
                            </w:pPr>
                          </w:p>
                          <w:p w:rsidR="00BF7CF9" w:rsidRPr="004601C4" w:rsidRDefault="00BF7CF9" w:rsidP="004601C4">
                            <w:pPr>
                              <w:autoSpaceDE w:val="0"/>
                              <w:autoSpaceDN w:val="0"/>
                              <w:adjustRightInd w:val="0"/>
                              <w:jc w:val="center"/>
                              <w:rPr>
                                <w:b/>
                                <w:bCs/>
                                <w:color w:val="000000"/>
                                <w:sz w:val="36"/>
                                <w:szCs w:val="36"/>
                              </w:rPr>
                            </w:pPr>
                            <w:ins w:id="6" w:author="Hogendoorn, Rene" w:date="2016-08-03T10:20:00Z">
                              <w:r>
                                <w:rPr>
                                  <w:b/>
                                  <w:bCs/>
                                  <w:color w:val="000000"/>
                                  <w:sz w:val="36"/>
                                  <w:szCs w:val="36"/>
                                  <w:highlight w:val="yellow"/>
                                </w:rPr>
                                <w:t xml:space="preserve">Technical Aspects of </w:t>
                              </w:r>
                            </w:ins>
                            <w:r w:rsidRPr="004E2321">
                              <w:rPr>
                                <w:b/>
                                <w:bCs/>
                                <w:color w:val="000000"/>
                                <w:sz w:val="36"/>
                                <w:szCs w:val="36"/>
                                <w:highlight w:val="yellow"/>
                              </w:rPr>
                              <w:t xml:space="preserve">VTS </w:t>
                            </w:r>
                            <w:del w:id="7" w:author="Hogendoorn, Rene" w:date="2016-08-03T10:57:00Z">
                              <w:r w:rsidRPr="004E2321" w:rsidDel="003C7004">
                                <w:rPr>
                                  <w:b/>
                                  <w:bCs/>
                                  <w:color w:val="000000"/>
                                  <w:sz w:val="36"/>
                                  <w:szCs w:val="36"/>
                                  <w:highlight w:val="yellow"/>
                                </w:rPr>
                                <w:delText xml:space="preserve">Interaction </w:delText>
                              </w:r>
                            </w:del>
                            <w:ins w:id="8" w:author="Hogendoorn, Rene" w:date="2016-08-03T10:57:00Z">
                              <w:r>
                                <w:rPr>
                                  <w:b/>
                                  <w:bCs/>
                                  <w:color w:val="000000"/>
                                  <w:sz w:val="36"/>
                                  <w:szCs w:val="36"/>
                                  <w:highlight w:val="yellow"/>
                                </w:rPr>
                                <w:t>Data Exchange</w:t>
                              </w:r>
                              <w:r w:rsidRPr="004E2321">
                                <w:rPr>
                                  <w:b/>
                                  <w:bCs/>
                                  <w:color w:val="000000"/>
                                  <w:sz w:val="36"/>
                                  <w:szCs w:val="36"/>
                                  <w:highlight w:val="yellow"/>
                                </w:rPr>
                                <w:t xml:space="preserve"> </w:t>
                              </w:r>
                            </w:ins>
                            <w:r w:rsidRPr="004E2321">
                              <w:rPr>
                                <w:b/>
                                <w:bCs/>
                                <w:color w:val="000000"/>
                                <w:sz w:val="36"/>
                                <w:szCs w:val="36"/>
                                <w:highlight w:val="yellow"/>
                              </w:rPr>
                              <w:t xml:space="preserve">with </w:t>
                            </w:r>
                            <w:del w:id="9" w:author="Fred E Fredriksen" w:date="2016-08-03T05:34:00Z">
                              <w:r w:rsidRPr="004E2321" w:rsidDel="00BD71DC">
                                <w:rPr>
                                  <w:b/>
                                  <w:bCs/>
                                  <w:color w:val="000000"/>
                                  <w:sz w:val="36"/>
                                  <w:szCs w:val="36"/>
                                  <w:highlight w:val="yellow"/>
                                </w:rPr>
                                <w:delText>External Stakeholders</w:delText>
                              </w:r>
                            </w:del>
                            <w:ins w:id="10" w:author="Fred E Fredriksen" w:date="2016-08-03T05:34:00Z">
                              <w:del w:id="11" w:author="Hogendoorn, Rene" w:date="2016-08-03T10:57:00Z">
                                <w:r w:rsidRPr="004E2321" w:rsidDel="003C7004">
                                  <w:rPr>
                                    <w:b/>
                                    <w:bCs/>
                                    <w:color w:val="000000"/>
                                    <w:sz w:val="36"/>
                                    <w:szCs w:val="36"/>
                                    <w:highlight w:val="yellow"/>
                                  </w:rPr>
                                  <w:delText>A</w:delText>
                                </w:r>
                              </w:del>
                            </w:ins>
                            <w:ins w:id="12" w:author="Fred E Fredriksen" w:date="2016-08-03T05:35:00Z">
                              <w:del w:id="13" w:author="Hogendoorn, Rene" w:date="2016-08-03T10:57:00Z">
                                <w:r w:rsidRPr="004E2321" w:rsidDel="003C7004">
                                  <w:rPr>
                                    <w:b/>
                                    <w:bCs/>
                                    <w:color w:val="000000"/>
                                    <w:sz w:val="36"/>
                                    <w:szCs w:val="36"/>
                                    <w:highlight w:val="yellow"/>
                                  </w:rPr>
                                  <w:delText>l</w:delText>
                                </w:r>
                              </w:del>
                            </w:ins>
                            <w:ins w:id="14" w:author="Fred E Fredriksen" w:date="2016-08-03T05:34:00Z">
                              <w:del w:id="15" w:author="Hogendoorn, Rene" w:date="2016-08-03T10:57:00Z">
                                <w:r w:rsidRPr="004E2321" w:rsidDel="003C7004">
                                  <w:rPr>
                                    <w:b/>
                                    <w:bCs/>
                                    <w:color w:val="000000"/>
                                    <w:sz w:val="36"/>
                                    <w:szCs w:val="36"/>
                                    <w:highlight w:val="yellow"/>
                                  </w:rPr>
                                  <w:delText>lied</w:delText>
                                </w:r>
                              </w:del>
                            </w:ins>
                            <w:ins w:id="16" w:author="Fred E Fredriksen" w:date="2016-08-03T05:35:00Z">
                              <w:del w:id="17" w:author="Hogendoorn, Rene" w:date="2016-08-03T10:57:00Z">
                                <w:r w:rsidRPr="004E2321" w:rsidDel="003C7004">
                                  <w:rPr>
                                    <w:b/>
                                    <w:bCs/>
                                    <w:color w:val="000000"/>
                                    <w:sz w:val="36"/>
                                    <w:szCs w:val="36"/>
                                    <w:highlight w:val="yellow"/>
                                  </w:rPr>
                                  <w:delText xml:space="preserve"> Service</w:delText>
                                </w:r>
                              </w:del>
                            </w:ins>
                            <w:ins w:id="18" w:author="Hogendoorn, Rene" w:date="2016-08-03T10:57:00Z">
                              <w:r>
                                <w:rPr>
                                  <w:b/>
                                  <w:bCs/>
                                  <w:color w:val="000000"/>
                                  <w:sz w:val="36"/>
                                  <w:szCs w:val="36"/>
                                  <w:highlight w:val="yellow"/>
                                </w:rPr>
                                <w:t>External Stakeholder</w:t>
                              </w:r>
                            </w:ins>
                            <w:ins w:id="19" w:author="Fred E Fredriksen" w:date="2016-08-03T05:35:00Z">
                              <w:r w:rsidRPr="004E2321">
                                <w:rPr>
                                  <w:b/>
                                  <w:bCs/>
                                  <w:color w:val="000000"/>
                                  <w:sz w:val="36"/>
                                  <w:szCs w:val="36"/>
                                  <w:highlight w:val="yellow"/>
                                </w:rPr>
                                <w:t>s</w:t>
                              </w:r>
                            </w:ins>
                          </w:p>
                          <w:p w:rsidR="00BF7CF9" w:rsidRDefault="00BF7CF9" w:rsidP="00460028">
                            <w:pPr>
                              <w:autoSpaceDE w:val="0"/>
                              <w:autoSpaceDN w:val="0"/>
                              <w:adjustRightInd w:val="0"/>
                              <w:jc w:val="center"/>
                              <w:rPr>
                                <w:b/>
                                <w:bCs/>
                                <w:color w:val="000000"/>
                                <w:sz w:val="36"/>
                                <w:szCs w:val="36"/>
                              </w:rPr>
                            </w:pPr>
                          </w:p>
                          <w:p w:rsidR="00BF7CF9" w:rsidRPr="004601C4" w:rsidRDefault="00BF7CF9" w:rsidP="00460028">
                            <w:pPr>
                              <w:autoSpaceDE w:val="0"/>
                              <w:autoSpaceDN w:val="0"/>
                              <w:adjustRightInd w:val="0"/>
                              <w:jc w:val="center"/>
                              <w:rPr>
                                <w:b/>
                                <w:bCs/>
                                <w:color w:val="000000"/>
                                <w:sz w:val="36"/>
                                <w:szCs w:val="36"/>
                              </w:rPr>
                            </w:pPr>
                          </w:p>
                          <w:p w:rsidR="00BF7CF9" w:rsidRPr="004601C4" w:rsidRDefault="00BF7CF9" w:rsidP="00460028">
                            <w:pPr>
                              <w:autoSpaceDE w:val="0"/>
                              <w:autoSpaceDN w:val="0"/>
                              <w:adjustRightInd w:val="0"/>
                              <w:jc w:val="center"/>
                              <w:rPr>
                                <w:b/>
                                <w:bCs/>
                                <w:color w:val="000000"/>
                                <w:sz w:val="36"/>
                                <w:szCs w:val="36"/>
                              </w:rPr>
                            </w:pPr>
                            <w:r>
                              <w:rPr>
                                <w:b/>
                                <w:bCs/>
                                <w:color w:val="000000"/>
                                <w:sz w:val="36"/>
                                <w:szCs w:val="36"/>
                              </w:rPr>
                              <w:t xml:space="preserve">Edition </w:t>
                            </w:r>
                            <w:ins w:id="20" w:author="Hogendoorn, Rene" w:date="2016-08-03T09:12:00Z">
                              <w:r>
                                <w:rPr>
                                  <w:b/>
                                  <w:bCs/>
                                  <w:color w:val="000000"/>
                                  <w:sz w:val="36"/>
                                  <w:szCs w:val="36"/>
                                </w:rPr>
                                <w:t>1</w:t>
                              </w:r>
                            </w:ins>
                            <w:del w:id="21" w:author="Hogendoorn, Rene" w:date="2016-08-03T09:12:00Z">
                              <w:r w:rsidDel="004E2321">
                                <w:rPr>
                                  <w:b/>
                                  <w:bCs/>
                                  <w:color w:val="000000"/>
                                  <w:sz w:val="36"/>
                                  <w:szCs w:val="36"/>
                                </w:rPr>
                                <w:delText>2</w:delText>
                              </w:r>
                            </w:del>
                          </w:p>
                          <w:p w:rsidR="00BF7CF9" w:rsidRPr="004601C4" w:rsidRDefault="00BF7CF9" w:rsidP="00460028">
                            <w:pPr>
                              <w:autoSpaceDE w:val="0"/>
                              <w:autoSpaceDN w:val="0"/>
                              <w:adjustRightInd w:val="0"/>
                              <w:jc w:val="center"/>
                              <w:rPr>
                                <w:b/>
                                <w:bCs/>
                                <w:color w:val="000000"/>
                                <w:sz w:val="36"/>
                                <w:szCs w:val="36"/>
                              </w:rPr>
                            </w:pPr>
                          </w:p>
                          <w:p w:rsidR="00BF7CF9" w:rsidRPr="004601C4" w:rsidRDefault="00BF7CF9" w:rsidP="004601C4">
                            <w:pPr>
                              <w:autoSpaceDE w:val="0"/>
                              <w:autoSpaceDN w:val="0"/>
                              <w:adjustRightInd w:val="0"/>
                              <w:jc w:val="center"/>
                              <w:rPr>
                                <w:b/>
                                <w:bCs/>
                                <w:color w:val="000000"/>
                                <w:sz w:val="36"/>
                                <w:szCs w:val="36"/>
                              </w:rPr>
                            </w:pPr>
                            <w:r>
                              <w:rPr>
                                <w:b/>
                                <w:bCs/>
                                <w:color w:val="000000"/>
                                <w:sz w:val="36"/>
                                <w:szCs w:val="36"/>
                              </w:rPr>
                              <w:t>Sometime in</w:t>
                            </w:r>
                            <w:r w:rsidRPr="004601C4">
                              <w:rPr>
                                <w:b/>
                                <w:bCs/>
                                <w:color w:val="000000"/>
                                <w:sz w:val="36"/>
                                <w:szCs w:val="36"/>
                              </w:rPr>
                              <w:t xml:space="preserve"> 201</w:t>
                            </w:r>
                            <w:r>
                              <w:rPr>
                                <w:b/>
                                <w:bCs/>
                                <w:color w:val="000000"/>
                                <w:sz w:val="36"/>
                                <w:szCs w:val="36"/>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7" type="#_x0000_t202" style="position:absolute;left:0;text-align:left;margin-left:40.1pt;margin-top:25.8pt;width:429.75pt;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" filled="f" fillcolor="#0c9" stroked="f">
                <v:textbox>
                  <w:txbxContent>
                    <w:p w:rsidR="00BF7CF9" w:rsidRDefault="00BF7CF9" w:rsidP="00460028">
                      <w:pPr>
                        <w:autoSpaceDE w:val="0"/>
                        <w:autoSpaceDN w:val="0"/>
                        <w:adjustRightInd w:val="0"/>
                        <w:jc w:val="center"/>
                        <w:rPr>
                          <w:b/>
                          <w:bCs/>
                          <w:color w:val="000000"/>
                          <w:sz w:val="36"/>
                          <w:szCs w:val="36"/>
                        </w:rPr>
                      </w:pPr>
                      <w:r w:rsidRPr="004601C4">
                        <w:rPr>
                          <w:b/>
                          <w:bCs/>
                          <w:color w:val="000000"/>
                          <w:sz w:val="36"/>
                          <w:szCs w:val="36"/>
                        </w:rPr>
                        <w:t xml:space="preserve">IALA Guideline No. </w:t>
                      </w:r>
                      <w:del w:id="22" w:author="Hogendoorn, Rene" w:date="2016-08-03T09:11:00Z">
                        <w:r w:rsidDel="00F5784B">
                          <w:rPr>
                            <w:b/>
                            <w:bCs/>
                            <w:color w:val="000000"/>
                            <w:sz w:val="36"/>
                            <w:szCs w:val="36"/>
                          </w:rPr>
                          <w:delText>1102</w:delText>
                        </w:r>
                      </w:del>
                      <w:ins w:id="23" w:author="Hogendoorn, Rene" w:date="2016-08-03T09:11:00Z">
                        <w:r>
                          <w:rPr>
                            <w:b/>
                            <w:bCs/>
                            <w:color w:val="000000"/>
                            <w:sz w:val="36"/>
                            <w:szCs w:val="36"/>
                          </w:rPr>
                          <w:t>1</w:t>
                        </w:r>
                      </w:ins>
                      <w:ins w:id="24" w:author="Hogendoorn, Rene" w:date="2016-08-03T10:21:00Z">
                        <w:r>
                          <w:rPr>
                            <w:b/>
                            <w:bCs/>
                            <w:color w:val="000000"/>
                            <w:sz w:val="36"/>
                            <w:szCs w:val="36"/>
                          </w:rPr>
                          <w:t>1</w:t>
                        </w:r>
                      </w:ins>
                      <w:ins w:id="25" w:author="Hogendoorn, Rene" w:date="2016-08-03T09:11:00Z">
                        <w:r>
                          <w:rPr>
                            <w:b/>
                            <w:bCs/>
                            <w:color w:val="000000"/>
                            <w:sz w:val="36"/>
                            <w:szCs w:val="36"/>
                          </w:rPr>
                          <w:t>XX</w:t>
                        </w:r>
                      </w:ins>
                    </w:p>
                    <w:p w:rsidR="00BF7CF9" w:rsidRPr="004601C4" w:rsidRDefault="00BF7CF9" w:rsidP="00460028">
                      <w:pPr>
                        <w:autoSpaceDE w:val="0"/>
                        <w:autoSpaceDN w:val="0"/>
                        <w:adjustRightInd w:val="0"/>
                        <w:jc w:val="center"/>
                        <w:rPr>
                          <w:b/>
                          <w:bCs/>
                          <w:color w:val="000000"/>
                          <w:sz w:val="36"/>
                          <w:szCs w:val="36"/>
                        </w:rPr>
                      </w:pPr>
                    </w:p>
                    <w:p w:rsidR="00BF7CF9" w:rsidRPr="004601C4" w:rsidRDefault="00BF7CF9" w:rsidP="004601C4">
                      <w:pPr>
                        <w:autoSpaceDE w:val="0"/>
                        <w:autoSpaceDN w:val="0"/>
                        <w:adjustRightInd w:val="0"/>
                        <w:jc w:val="center"/>
                        <w:rPr>
                          <w:b/>
                          <w:bCs/>
                          <w:color w:val="000000"/>
                          <w:sz w:val="36"/>
                          <w:szCs w:val="36"/>
                        </w:rPr>
                      </w:pPr>
                      <w:r>
                        <w:rPr>
                          <w:b/>
                          <w:bCs/>
                          <w:color w:val="000000"/>
                          <w:sz w:val="36"/>
                          <w:szCs w:val="36"/>
                        </w:rPr>
                        <w:t>o</w:t>
                      </w:r>
                      <w:r w:rsidRPr="004601C4">
                        <w:rPr>
                          <w:b/>
                          <w:bCs/>
                          <w:color w:val="000000"/>
                          <w:sz w:val="36"/>
                          <w:szCs w:val="36"/>
                        </w:rPr>
                        <w:t>n</w:t>
                      </w:r>
                    </w:p>
                    <w:p w:rsidR="00BF7CF9" w:rsidRPr="004601C4" w:rsidRDefault="00BF7CF9" w:rsidP="004601C4">
                      <w:pPr>
                        <w:autoSpaceDE w:val="0"/>
                        <w:autoSpaceDN w:val="0"/>
                        <w:adjustRightInd w:val="0"/>
                        <w:jc w:val="center"/>
                        <w:rPr>
                          <w:b/>
                          <w:bCs/>
                          <w:color w:val="000000"/>
                          <w:sz w:val="36"/>
                          <w:szCs w:val="36"/>
                        </w:rPr>
                      </w:pPr>
                    </w:p>
                    <w:p w:rsidR="00BF7CF9" w:rsidRPr="004601C4" w:rsidRDefault="00BF7CF9" w:rsidP="004601C4">
                      <w:pPr>
                        <w:autoSpaceDE w:val="0"/>
                        <w:autoSpaceDN w:val="0"/>
                        <w:adjustRightInd w:val="0"/>
                        <w:jc w:val="center"/>
                        <w:rPr>
                          <w:b/>
                          <w:bCs/>
                          <w:color w:val="000000"/>
                          <w:sz w:val="36"/>
                          <w:szCs w:val="36"/>
                        </w:rPr>
                      </w:pPr>
                      <w:ins w:id="26" w:author="Hogendoorn, Rene" w:date="2016-08-03T10:20:00Z">
                        <w:r>
                          <w:rPr>
                            <w:b/>
                            <w:bCs/>
                            <w:color w:val="000000"/>
                            <w:sz w:val="36"/>
                            <w:szCs w:val="36"/>
                            <w:highlight w:val="yellow"/>
                          </w:rPr>
                          <w:t xml:space="preserve">Technical Aspects of </w:t>
                        </w:r>
                      </w:ins>
                      <w:r w:rsidRPr="004E2321">
                        <w:rPr>
                          <w:b/>
                          <w:bCs/>
                          <w:color w:val="000000"/>
                          <w:sz w:val="36"/>
                          <w:szCs w:val="36"/>
                          <w:highlight w:val="yellow"/>
                        </w:rPr>
                        <w:t xml:space="preserve">VTS </w:t>
                      </w:r>
                      <w:del w:id="27" w:author="Hogendoorn, Rene" w:date="2016-08-03T10:57:00Z">
                        <w:r w:rsidRPr="004E2321" w:rsidDel="003C7004">
                          <w:rPr>
                            <w:b/>
                            <w:bCs/>
                            <w:color w:val="000000"/>
                            <w:sz w:val="36"/>
                            <w:szCs w:val="36"/>
                            <w:highlight w:val="yellow"/>
                          </w:rPr>
                          <w:delText xml:space="preserve">Interaction </w:delText>
                        </w:r>
                      </w:del>
                      <w:ins w:id="28" w:author="Hogendoorn, Rene" w:date="2016-08-03T10:57:00Z">
                        <w:r>
                          <w:rPr>
                            <w:b/>
                            <w:bCs/>
                            <w:color w:val="000000"/>
                            <w:sz w:val="36"/>
                            <w:szCs w:val="36"/>
                            <w:highlight w:val="yellow"/>
                          </w:rPr>
                          <w:t>Data Exchange</w:t>
                        </w:r>
                        <w:r w:rsidRPr="004E2321">
                          <w:rPr>
                            <w:b/>
                            <w:bCs/>
                            <w:color w:val="000000"/>
                            <w:sz w:val="36"/>
                            <w:szCs w:val="36"/>
                            <w:highlight w:val="yellow"/>
                          </w:rPr>
                          <w:t xml:space="preserve"> </w:t>
                        </w:r>
                      </w:ins>
                      <w:r w:rsidRPr="004E2321">
                        <w:rPr>
                          <w:b/>
                          <w:bCs/>
                          <w:color w:val="000000"/>
                          <w:sz w:val="36"/>
                          <w:szCs w:val="36"/>
                          <w:highlight w:val="yellow"/>
                        </w:rPr>
                        <w:t xml:space="preserve">with </w:t>
                      </w:r>
                      <w:del w:id="29" w:author="Fred E Fredriksen" w:date="2016-08-03T05:34:00Z">
                        <w:r w:rsidRPr="004E2321" w:rsidDel="00BD71DC">
                          <w:rPr>
                            <w:b/>
                            <w:bCs/>
                            <w:color w:val="000000"/>
                            <w:sz w:val="36"/>
                            <w:szCs w:val="36"/>
                            <w:highlight w:val="yellow"/>
                          </w:rPr>
                          <w:delText>External Stakeholders</w:delText>
                        </w:r>
                      </w:del>
                      <w:ins w:id="30" w:author="Fred E Fredriksen" w:date="2016-08-03T05:34:00Z">
                        <w:del w:id="31" w:author="Hogendoorn, Rene" w:date="2016-08-03T10:57:00Z">
                          <w:r w:rsidRPr="004E2321" w:rsidDel="003C7004">
                            <w:rPr>
                              <w:b/>
                              <w:bCs/>
                              <w:color w:val="000000"/>
                              <w:sz w:val="36"/>
                              <w:szCs w:val="36"/>
                              <w:highlight w:val="yellow"/>
                            </w:rPr>
                            <w:delText>A</w:delText>
                          </w:r>
                        </w:del>
                      </w:ins>
                      <w:ins w:id="32" w:author="Fred E Fredriksen" w:date="2016-08-03T05:35:00Z">
                        <w:del w:id="33" w:author="Hogendoorn, Rene" w:date="2016-08-03T10:57:00Z">
                          <w:r w:rsidRPr="004E2321" w:rsidDel="003C7004">
                            <w:rPr>
                              <w:b/>
                              <w:bCs/>
                              <w:color w:val="000000"/>
                              <w:sz w:val="36"/>
                              <w:szCs w:val="36"/>
                              <w:highlight w:val="yellow"/>
                            </w:rPr>
                            <w:delText>l</w:delText>
                          </w:r>
                        </w:del>
                      </w:ins>
                      <w:ins w:id="34" w:author="Fred E Fredriksen" w:date="2016-08-03T05:34:00Z">
                        <w:del w:id="35" w:author="Hogendoorn, Rene" w:date="2016-08-03T10:57:00Z">
                          <w:r w:rsidRPr="004E2321" w:rsidDel="003C7004">
                            <w:rPr>
                              <w:b/>
                              <w:bCs/>
                              <w:color w:val="000000"/>
                              <w:sz w:val="36"/>
                              <w:szCs w:val="36"/>
                              <w:highlight w:val="yellow"/>
                            </w:rPr>
                            <w:delText>lied</w:delText>
                          </w:r>
                        </w:del>
                      </w:ins>
                      <w:ins w:id="36" w:author="Fred E Fredriksen" w:date="2016-08-03T05:35:00Z">
                        <w:del w:id="37" w:author="Hogendoorn, Rene" w:date="2016-08-03T10:57:00Z">
                          <w:r w:rsidRPr="004E2321" w:rsidDel="003C7004">
                            <w:rPr>
                              <w:b/>
                              <w:bCs/>
                              <w:color w:val="000000"/>
                              <w:sz w:val="36"/>
                              <w:szCs w:val="36"/>
                              <w:highlight w:val="yellow"/>
                            </w:rPr>
                            <w:delText xml:space="preserve"> Service</w:delText>
                          </w:r>
                        </w:del>
                      </w:ins>
                      <w:ins w:id="38" w:author="Hogendoorn, Rene" w:date="2016-08-03T10:57:00Z">
                        <w:r>
                          <w:rPr>
                            <w:b/>
                            <w:bCs/>
                            <w:color w:val="000000"/>
                            <w:sz w:val="36"/>
                            <w:szCs w:val="36"/>
                            <w:highlight w:val="yellow"/>
                          </w:rPr>
                          <w:t>External Stakeholder</w:t>
                        </w:r>
                      </w:ins>
                      <w:ins w:id="39" w:author="Fred E Fredriksen" w:date="2016-08-03T05:35:00Z">
                        <w:r w:rsidRPr="004E2321">
                          <w:rPr>
                            <w:b/>
                            <w:bCs/>
                            <w:color w:val="000000"/>
                            <w:sz w:val="36"/>
                            <w:szCs w:val="36"/>
                            <w:highlight w:val="yellow"/>
                          </w:rPr>
                          <w:t>s</w:t>
                        </w:r>
                      </w:ins>
                    </w:p>
                    <w:p w:rsidR="00BF7CF9" w:rsidRDefault="00BF7CF9" w:rsidP="00460028">
                      <w:pPr>
                        <w:autoSpaceDE w:val="0"/>
                        <w:autoSpaceDN w:val="0"/>
                        <w:adjustRightInd w:val="0"/>
                        <w:jc w:val="center"/>
                        <w:rPr>
                          <w:b/>
                          <w:bCs/>
                          <w:color w:val="000000"/>
                          <w:sz w:val="36"/>
                          <w:szCs w:val="36"/>
                        </w:rPr>
                      </w:pPr>
                    </w:p>
                    <w:p w:rsidR="00BF7CF9" w:rsidRPr="004601C4" w:rsidRDefault="00BF7CF9" w:rsidP="00460028">
                      <w:pPr>
                        <w:autoSpaceDE w:val="0"/>
                        <w:autoSpaceDN w:val="0"/>
                        <w:adjustRightInd w:val="0"/>
                        <w:jc w:val="center"/>
                        <w:rPr>
                          <w:b/>
                          <w:bCs/>
                          <w:color w:val="000000"/>
                          <w:sz w:val="36"/>
                          <w:szCs w:val="36"/>
                        </w:rPr>
                      </w:pPr>
                    </w:p>
                    <w:p w:rsidR="00BF7CF9" w:rsidRPr="004601C4" w:rsidRDefault="00BF7CF9" w:rsidP="00460028">
                      <w:pPr>
                        <w:autoSpaceDE w:val="0"/>
                        <w:autoSpaceDN w:val="0"/>
                        <w:adjustRightInd w:val="0"/>
                        <w:jc w:val="center"/>
                        <w:rPr>
                          <w:b/>
                          <w:bCs/>
                          <w:color w:val="000000"/>
                          <w:sz w:val="36"/>
                          <w:szCs w:val="36"/>
                        </w:rPr>
                      </w:pPr>
                      <w:r>
                        <w:rPr>
                          <w:b/>
                          <w:bCs/>
                          <w:color w:val="000000"/>
                          <w:sz w:val="36"/>
                          <w:szCs w:val="36"/>
                        </w:rPr>
                        <w:t xml:space="preserve">Edition </w:t>
                      </w:r>
                      <w:ins w:id="40" w:author="Hogendoorn, Rene" w:date="2016-08-03T09:12:00Z">
                        <w:r>
                          <w:rPr>
                            <w:b/>
                            <w:bCs/>
                            <w:color w:val="000000"/>
                            <w:sz w:val="36"/>
                            <w:szCs w:val="36"/>
                          </w:rPr>
                          <w:t>1</w:t>
                        </w:r>
                      </w:ins>
                      <w:del w:id="41" w:author="Hogendoorn, Rene" w:date="2016-08-03T09:12:00Z">
                        <w:r w:rsidDel="004E2321">
                          <w:rPr>
                            <w:b/>
                            <w:bCs/>
                            <w:color w:val="000000"/>
                            <w:sz w:val="36"/>
                            <w:szCs w:val="36"/>
                          </w:rPr>
                          <w:delText>2</w:delText>
                        </w:r>
                      </w:del>
                    </w:p>
                    <w:p w:rsidR="00BF7CF9" w:rsidRPr="004601C4" w:rsidRDefault="00BF7CF9" w:rsidP="00460028">
                      <w:pPr>
                        <w:autoSpaceDE w:val="0"/>
                        <w:autoSpaceDN w:val="0"/>
                        <w:adjustRightInd w:val="0"/>
                        <w:jc w:val="center"/>
                        <w:rPr>
                          <w:b/>
                          <w:bCs/>
                          <w:color w:val="000000"/>
                          <w:sz w:val="36"/>
                          <w:szCs w:val="36"/>
                        </w:rPr>
                      </w:pPr>
                    </w:p>
                    <w:p w:rsidR="00BF7CF9" w:rsidRPr="004601C4" w:rsidRDefault="00BF7CF9" w:rsidP="004601C4">
                      <w:pPr>
                        <w:autoSpaceDE w:val="0"/>
                        <w:autoSpaceDN w:val="0"/>
                        <w:adjustRightInd w:val="0"/>
                        <w:jc w:val="center"/>
                        <w:rPr>
                          <w:b/>
                          <w:bCs/>
                          <w:color w:val="000000"/>
                          <w:sz w:val="36"/>
                          <w:szCs w:val="36"/>
                        </w:rPr>
                      </w:pPr>
                      <w:r>
                        <w:rPr>
                          <w:b/>
                          <w:bCs/>
                          <w:color w:val="000000"/>
                          <w:sz w:val="36"/>
                          <w:szCs w:val="36"/>
                        </w:rPr>
                        <w:t>Sometime in</w:t>
                      </w:r>
                      <w:r w:rsidRPr="004601C4">
                        <w:rPr>
                          <w:b/>
                          <w:bCs/>
                          <w:color w:val="000000"/>
                          <w:sz w:val="36"/>
                          <w:szCs w:val="36"/>
                        </w:rPr>
                        <w:t xml:space="preserve"> 201</w:t>
                      </w:r>
                      <w:r>
                        <w:rPr>
                          <w:b/>
                          <w:bCs/>
                          <w:color w:val="000000"/>
                          <w:sz w:val="36"/>
                          <w:szCs w:val="36"/>
                        </w:rPr>
                        <w:t>7</w:t>
                      </w:r>
                    </w:p>
                  </w:txbxContent>
                </v:textbox>
              </v:shape>
            </w:pict>
          </mc:Fallback>
        </mc:AlternateContent>
      </w:r>
      <w:r w:rsidR="00121FEC">
        <w:rPr>
          <w:noProof/>
        </w:rPr>
        <mc:AlternateContent>
          <mc:Choice Requires="wps">
            <w:drawing>
              <wp:anchor distT="0" distB="0" distL="114300" distR="114300" simplePos="0" relativeHeight="251657728" behindDoc="0" locked="0" layoutInCell="1" allowOverlap="1" wp14:anchorId="0D09302B" wp14:editId="348999F8">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CF9" w:rsidRDefault="00BF7CF9"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OSjhhrEAgAA1AUAAA4AAAAAAAAAAAAAAAAALgIAAGRycy9lMm9Eb2MueG1sUEsBAi0AFAAG&#10;AAgAAAAhAOnXAtTdAAAACQEAAA8AAAAAAAAAAAAAAAAAHgUAAGRycy9kb3ducmV2LnhtbFBLBQYA&#10;AAAABAAEAPMAAAAoBgAAAAA=&#10;" filled="f" fillcolor="#0c9" stroked="f">
                <v:textbox style="layout-flow:vertical;mso-layout-flow-alt:bottom-to-top">
                  <w:txbxContent>
                    <w:p w:rsidR="00BF7CF9" w:rsidRDefault="00BF7CF9"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sidR="00121FEC">
        <w:rPr>
          <w:noProof/>
        </w:rPr>
        <mc:AlternateContent>
          <mc:Choice Requires="wps">
            <w:drawing>
              <wp:anchor distT="0" distB="0" distL="114298" distR="114298" simplePos="0" relativeHeight="251659776" behindDoc="0" locked="0" layoutInCell="1" allowOverlap="1" wp14:anchorId="1DE4895A" wp14:editId="6375F565">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sidR="00121FEC">
        <w:rPr>
          <w:noProof/>
        </w:rPr>
        <mc:AlternateContent>
          <mc:Choice Requires="wps">
            <w:drawing>
              <wp:anchor distT="0" distB="0" distL="114298" distR="114298" simplePos="0" relativeHeight="251660800" behindDoc="0" locked="0" layoutInCell="1" allowOverlap="1" wp14:anchorId="3F540A45" wp14:editId="161AC618">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sidR="00121FEC">
        <w:rPr>
          <w:noProof/>
        </w:rPr>
        <mc:AlternateContent>
          <mc:Choice Requires="wps">
            <w:drawing>
              <wp:anchor distT="0" distB="0" distL="114300" distR="114300" simplePos="0" relativeHeight="251658752" behindDoc="0" locked="0" layoutInCell="1" allowOverlap="1" wp14:anchorId="1C2E5612" wp14:editId="26C26280">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F7CF9" w:rsidRDefault="00BF7CF9"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9"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l3Pxg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NGyXc/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BF7CF9" w:rsidRDefault="00BF7CF9"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sidR="00460028" w:rsidRPr="00371BEF">
        <w:br w:type="page"/>
      </w:r>
      <w:r w:rsidR="009A2C02" w:rsidRPr="00371BEF">
        <w:lastRenderedPageBreak/>
        <w:t>Document Revisions</w:t>
      </w:r>
      <w:bookmarkEnd w:id="0"/>
      <w:bookmarkEnd w:id="1"/>
    </w:p>
    <w:p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tc>
          <w:tcPr>
            <w:tcW w:w="1908" w:type="dxa"/>
          </w:tcPr>
          <w:p w:rsidR="00857962" w:rsidRPr="00371BEF" w:rsidRDefault="00857962" w:rsidP="00A163D8">
            <w:pPr>
              <w:spacing w:before="60" w:after="60"/>
              <w:jc w:val="center"/>
              <w:rPr>
                <w:b/>
                <w:bCs/>
              </w:rPr>
            </w:pPr>
            <w:r w:rsidRPr="00371BEF">
              <w:rPr>
                <w:b/>
                <w:bCs/>
              </w:rPr>
              <w:t>Date</w:t>
            </w:r>
          </w:p>
        </w:tc>
        <w:tc>
          <w:tcPr>
            <w:tcW w:w="3360" w:type="dxa"/>
          </w:tcPr>
          <w:p w:rsidR="00857962" w:rsidRPr="00371BEF" w:rsidRDefault="00857962" w:rsidP="00A163D8">
            <w:pPr>
              <w:spacing w:before="60" w:after="60"/>
              <w:jc w:val="center"/>
              <w:rPr>
                <w:b/>
                <w:bCs/>
              </w:rPr>
            </w:pPr>
            <w:r w:rsidRPr="00371BEF">
              <w:rPr>
                <w:b/>
                <w:bCs/>
              </w:rPr>
              <w:t>Page / Section Revised</w:t>
            </w:r>
          </w:p>
        </w:tc>
        <w:tc>
          <w:tcPr>
            <w:tcW w:w="4161" w:type="dxa"/>
          </w:tcPr>
          <w:p w:rsidR="00857962" w:rsidRPr="00371BEF" w:rsidRDefault="00857962" w:rsidP="00A163D8">
            <w:pPr>
              <w:spacing w:before="60" w:after="60"/>
              <w:jc w:val="center"/>
              <w:rPr>
                <w:b/>
                <w:bCs/>
              </w:rPr>
            </w:pPr>
            <w:r w:rsidRPr="00371BEF">
              <w:rPr>
                <w:b/>
                <w:bCs/>
              </w:rPr>
              <w:t>Requirement for Revision</w:t>
            </w:r>
          </w:p>
        </w:tc>
      </w:tr>
      <w:tr w:rsidR="00FF7F6B" w:rsidRPr="00371BEF" w:rsidTr="004601C4">
        <w:trPr>
          <w:trHeight w:val="851"/>
        </w:trPr>
        <w:tc>
          <w:tcPr>
            <w:tcW w:w="1908" w:type="dxa"/>
            <w:vAlign w:val="center"/>
          </w:tcPr>
          <w:p w:rsidR="00FF7F6B" w:rsidRPr="00EB6C5A" w:rsidRDefault="00FF7F6B" w:rsidP="004601C4"/>
        </w:tc>
        <w:tc>
          <w:tcPr>
            <w:tcW w:w="3360" w:type="dxa"/>
            <w:vAlign w:val="center"/>
          </w:tcPr>
          <w:p w:rsidR="00FF7F6B" w:rsidRPr="00EB6C5A" w:rsidRDefault="00FF7F6B" w:rsidP="004601C4"/>
        </w:tc>
        <w:tc>
          <w:tcPr>
            <w:tcW w:w="4161" w:type="dxa"/>
            <w:vAlign w:val="center"/>
          </w:tcPr>
          <w:p w:rsidR="00FF7F6B" w:rsidRPr="00EB6C5A" w:rsidRDefault="00FF7F6B" w:rsidP="004601C4"/>
        </w:tc>
      </w:tr>
      <w:tr w:rsidR="00FF7F6B" w:rsidRPr="00371BEF" w:rsidTr="004601C4">
        <w:trPr>
          <w:trHeight w:val="851"/>
        </w:trPr>
        <w:tc>
          <w:tcPr>
            <w:tcW w:w="1908" w:type="dxa"/>
            <w:vAlign w:val="center"/>
          </w:tcPr>
          <w:p w:rsidR="00FF7F6B" w:rsidRPr="00EB6C5A" w:rsidRDefault="00FF7F6B" w:rsidP="004601C4"/>
        </w:tc>
        <w:tc>
          <w:tcPr>
            <w:tcW w:w="3360" w:type="dxa"/>
            <w:vAlign w:val="center"/>
          </w:tcPr>
          <w:p w:rsidR="00FF7F6B" w:rsidRPr="00EB6C5A" w:rsidRDefault="00FF7F6B" w:rsidP="004601C4"/>
        </w:tc>
        <w:tc>
          <w:tcPr>
            <w:tcW w:w="4161" w:type="dxa"/>
            <w:vAlign w:val="center"/>
          </w:tcPr>
          <w:p w:rsidR="00FF7F6B" w:rsidRPr="00EB6C5A" w:rsidRDefault="00FF7F6B" w:rsidP="004601C4"/>
        </w:tc>
      </w:tr>
      <w:tr w:rsidR="00FF7F6B" w:rsidRPr="00371BEF" w:rsidTr="004601C4">
        <w:trPr>
          <w:trHeight w:val="851"/>
        </w:trPr>
        <w:tc>
          <w:tcPr>
            <w:tcW w:w="1908" w:type="dxa"/>
            <w:vAlign w:val="center"/>
          </w:tcPr>
          <w:p w:rsidR="00FF7F6B" w:rsidRPr="00EB6C5A" w:rsidRDefault="00FF7F6B" w:rsidP="004601C4"/>
        </w:tc>
        <w:tc>
          <w:tcPr>
            <w:tcW w:w="3360" w:type="dxa"/>
            <w:vAlign w:val="center"/>
          </w:tcPr>
          <w:p w:rsidR="00FF7F6B" w:rsidRPr="00EB6C5A" w:rsidRDefault="00FF7F6B" w:rsidP="004601C4"/>
        </w:tc>
        <w:tc>
          <w:tcPr>
            <w:tcW w:w="4161" w:type="dxa"/>
            <w:vAlign w:val="center"/>
          </w:tcPr>
          <w:p w:rsidR="00FF7F6B" w:rsidRDefault="00FF7F6B" w:rsidP="004601C4"/>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r w:rsidR="00857962" w:rsidRPr="00371BEF" w:rsidTr="00B534F2">
        <w:trPr>
          <w:trHeight w:val="851"/>
        </w:trPr>
        <w:tc>
          <w:tcPr>
            <w:tcW w:w="1908" w:type="dxa"/>
            <w:vAlign w:val="center"/>
          </w:tcPr>
          <w:p w:rsidR="00857962" w:rsidRPr="00371BEF" w:rsidRDefault="00857962" w:rsidP="00A163D8">
            <w:pPr>
              <w:spacing w:before="60" w:after="60"/>
            </w:pPr>
          </w:p>
        </w:tc>
        <w:tc>
          <w:tcPr>
            <w:tcW w:w="3360" w:type="dxa"/>
            <w:vAlign w:val="center"/>
          </w:tcPr>
          <w:p w:rsidR="00857962" w:rsidRPr="00371BEF" w:rsidRDefault="00857962" w:rsidP="00A163D8">
            <w:pPr>
              <w:spacing w:before="60" w:after="60"/>
            </w:pPr>
          </w:p>
        </w:tc>
        <w:tc>
          <w:tcPr>
            <w:tcW w:w="4161" w:type="dxa"/>
            <w:vAlign w:val="center"/>
          </w:tcPr>
          <w:p w:rsidR="00857962" w:rsidRPr="00371BEF" w:rsidRDefault="00857962" w:rsidP="00A163D8">
            <w:pPr>
              <w:spacing w:before="60" w:after="60"/>
            </w:pPr>
          </w:p>
        </w:tc>
      </w:tr>
    </w:tbl>
    <w:p w:rsidR="00460028" w:rsidRDefault="00857962" w:rsidP="00371BEF">
      <w:pPr>
        <w:pStyle w:val="Title"/>
      </w:pPr>
      <w:r w:rsidRPr="00371BEF">
        <w:br w:type="page"/>
      </w:r>
      <w:bookmarkStart w:id="22" w:name="_Toc290105978"/>
      <w:bookmarkStart w:id="23" w:name="_Toc370818312"/>
      <w:r w:rsidR="00371BEF" w:rsidRPr="00371BEF">
        <w:lastRenderedPageBreak/>
        <w:t>Table of Contents</w:t>
      </w:r>
      <w:bookmarkEnd w:id="22"/>
      <w:bookmarkEnd w:id="23"/>
    </w:p>
    <w:p w:rsidR="004601C4" w:rsidRPr="00371BEF" w:rsidRDefault="004601C4" w:rsidP="00371BEF">
      <w:pPr>
        <w:pStyle w:val="Title"/>
      </w:pPr>
    </w:p>
    <w:p w:rsidR="00AA16B8" w:rsidRDefault="00E32E9B">
      <w:pPr>
        <w:pStyle w:val="TOC1"/>
        <w:rPr>
          <w:rFonts w:asciiTheme="minorHAnsi" w:eastAsiaTheme="minorEastAsia" w:hAnsiTheme="minorHAnsi" w:cstheme="minorBidi"/>
          <w:b w:val="0"/>
          <w:bCs w:val="0"/>
          <w:caps w:val="0"/>
          <w:noProof/>
          <w:lang w:val="nl-NL" w:eastAsia="nl-NL"/>
        </w:rPr>
      </w:pPr>
      <w:r>
        <w:rPr>
          <w:lang w:val="nl-NL"/>
        </w:rPr>
        <w:fldChar w:fldCharType="begin"/>
      </w:r>
      <w:r w:rsidR="00FF7F6B">
        <w:rPr>
          <w:lang w:val="nl-NL"/>
        </w:rPr>
        <w:instrText xml:space="preserve"> TOC \o "1-3" \h \z \u </w:instrText>
      </w:r>
      <w:r>
        <w:rPr>
          <w:lang w:val="nl-NL"/>
        </w:rPr>
        <w:fldChar w:fldCharType="separate"/>
      </w:r>
      <w:hyperlink w:anchor="_Toc370818311" w:history="1">
        <w:r w:rsidR="00AA16B8" w:rsidRPr="00766C14">
          <w:rPr>
            <w:rStyle w:val="Hyperlink"/>
            <w:noProof/>
          </w:rPr>
          <w:t>Document Revisions</w:t>
        </w:r>
        <w:r w:rsidR="00AA16B8">
          <w:rPr>
            <w:noProof/>
            <w:webHidden/>
          </w:rPr>
          <w:tab/>
        </w:r>
        <w:r w:rsidR="00AA16B8">
          <w:rPr>
            <w:noProof/>
            <w:webHidden/>
          </w:rPr>
          <w:fldChar w:fldCharType="begin"/>
        </w:r>
        <w:r w:rsidR="00AA16B8">
          <w:rPr>
            <w:noProof/>
            <w:webHidden/>
          </w:rPr>
          <w:instrText xml:space="preserve"> PAGEREF _Toc370818311 \h </w:instrText>
        </w:r>
        <w:r w:rsidR="00AA16B8">
          <w:rPr>
            <w:noProof/>
            <w:webHidden/>
          </w:rPr>
        </w:r>
        <w:r w:rsidR="00AA16B8">
          <w:rPr>
            <w:noProof/>
            <w:webHidden/>
          </w:rPr>
          <w:fldChar w:fldCharType="separate"/>
        </w:r>
        <w:r w:rsidR="00AA16B8">
          <w:rPr>
            <w:noProof/>
            <w:webHidden/>
          </w:rPr>
          <w:t>1</w:t>
        </w:r>
        <w:r w:rsidR="00AA16B8">
          <w:rPr>
            <w:noProof/>
            <w:webHidden/>
          </w:rPr>
          <w:fldChar w:fldCharType="end"/>
        </w:r>
      </w:hyperlink>
    </w:p>
    <w:p w:rsidR="00AA16B8" w:rsidRDefault="00563B4D">
      <w:pPr>
        <w:pStyle w:val="TOC1"/>
        <w:rPr>
          <w:rFonts w:asciiTheme="minorHAnsi" w:eastAsiaTheme="minorEastAsia" w:hAnsiTheme="minorHAnsi" w:cstheme="minorBidi"/>
          <w:b w:val="0"/>
          <w:bCs w:val="0"/>
          <w:caps w:val="0"/>
          <w:noProof/>
          <w:lang w:val="nl-NL" w:eastAsia="nl-NL"/>
        </w:rPr>
      </w:pPr>
      <w:hyperlink w:anchor="_Toc370818312" w:history="1">
        <w:r w:rsidR="00AA16B8" w:rsidRPr="00766C14">
          <w:rPr>
            <w:rStyle w:val="Hyperlink"/>
            <w:noProof/>
          </w:rPr>
          <w:t>Table of Contents</w:t>
        </w:r>
        <w:r w:rsidR="00AA16B8">
          <w:rPr>
            <w:noProof/>
            <w:webHidden/>
          </w:rPr>
          <w:tab/>
        </w:r>
        <w:r w:rsidR="00AA16B8">
          <w:rPr>
            <w:noProof/>
            <w:webHidden/>
          </w:rPr>
          <w:fldChar w:fldCharType="begin"/>
        </w:r>
        <w:r w:rsidR="00AA16B8">
          <w:rPr>
            <w:noProof/>
            <w:webHidden/>
          </w:rPr>
          <w:instrText xml:space="preserve"> PAGEREF _Toc370818312 \h </w:instrText>
        </w:r>
        <w:r w:rsidR="00AA16B8">
          <w:rPr>
            <w:noProof/>
            <w:webHidden/>
          </w:rPr>
        </w:r>
        <w:r w:rsidR="00AA16B8">
          <w:rPr>
            <w:noProof/>
            <w:webHidden/>
          </w:rPr>
          <w:fldChar w:fldCharType="separate"/>
        </w:r>
        <w:r w:rsidR="00AA16B8">
          <w:rPr>
            <w:noProof/>
            <w:webHidden/>
          </w:rPr>
          <w:t>3</w:t>
        </w:r>
        <w:r w:rsidR="00AA16B8">
          <w:rPr>
            <w:noProof/>
            <w:webHidden/>
          </w:rPr>
          <w:fldChar w:fldCharType="end"/>
        </w:r>
      </w:hyperlink>
    </w:p>
    <w:p w:rsidR="00AA16B8" w:rsidRDefault="00563B4D">
      <w:pPr>
        <w:pStyle w:val="TOC1"/>
        <w:rPr>
          <w:rFonts w:asciiTheme="minorHAnsi" w:eastAsiaTheme="minorEastAsia" w:hAnsiTheme="minorHAnsi" w:cstheme="minorBidi"/>
          <w:b w:val="0"/>
          <w:bCs w:val="0"/>
          <w:caps w:val="0"/>
          <w:noProof/>
          <w:lang w:val="nl-NL" w:eastAsia="nl-NL"/>
        </w:rPr>
      </w:pPr>
      <w:hyperlink w:anchor="_Toc370818313" w:history="1">
        <w:r w:rsidR="00AA16B8" w:rsidRPr="00766C14">
          <w:rPr>
            <w:rStyle w:val="Hyperlink"/>
            <w:noProof/>
          </w:rPr>
          <w:t>1</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Introduction</w:t>
        </w:r>
        <w:r w:rsidR="00AA16B8">
          <w:rPr>
            <w:noProof/>
            <w:webHidden/>
          </w:rPr>
          <w:tab/>
        </w:r>
        <w:r w:rsidR="00AA16B8">
          <w:rPr>
            <w:noProof/>
            <w:webHidden/>
          </w:rPr>
          <w:fldChar w:fldCharType="begin"/>
        </w:r>
        <w:r w:rsidR="00AA16B8">
          <w:rPr>
            <w:noProof/>
            <w:webHidden/>
          </w:rPr>
          <w:instrText xml:space="preserve"> PAGEREF _Toc370818313 \h </w:instrText>
        </w:r>
        <w:r w:rsidR="00AA16B8">
          <w:rPr>
            <w:noProof/>
            <w:webHidden/>
          </w:rPr>
        </w:r>
        <w:r w:rsidR="00AA16B8">
          <w:rPr>
            <w:noProof/>
            <w:webHidden/>
          </w:rPr>
          <w:fldChar w:fldCharType="separate"/>
        </w:r>
        <w:r w:rsidR="00AA16B8">
          <w:rPr>
            <w:noProof/>
            <w:webHidden/>
          </w:rPr>
          <w:t>4</w:t>
        </w:r>
        <w:r w:rsidR="00AA16B8">
          <w:rPr>
            <w:noProof/>
            <w:webHidden/>
          </w:rPr>
          <w:fldChar w:fldCharType="end"/>
        </w:r>
      </w:hyperlink>
    </w:p>
    <w:p w:rsidR="00AA16B8" w:rsidRDefault="00563B4D">
      <w:pPr>
        <w:pStyle w:val="TOC1"/>
        <w:rPr>
          <w:rFonts w:asciiTheme="minorHAnsi" w:eastAsiaTheme="minorEastAsia" w:hAnsiTheme="minorHAnsi" w:cstheme="minorBidi"/>
          <w:b w:val="0"/>
          <w:bCs w:val="0"/>
          <w:caps w:val="0"/>
          <w:noProof/>
          <w:lang w:val="nl-NL" w:eastAsia="nl-NL"/>
        </w:rPr>
      </w:pPr>
      <w:hyperlink w:anchor="_Toc370818314" w:history="1">
        <w:r w:rsidR="00AA16B8" w:rsidRPr="00766C14">
          <w:rPr>
            <w:rStyle w:val="Hyperlink"/>
            <w:noProof/>
          </w:rPr>
          <w:t>2</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definitions</w:t>
        </w:r>
        <w:r w:rsidR="00AA16B8">
          <w:rPr>
            <w:noProof/>
            <w:webHidden/>
          </w:rPr>
          <w:tab/>
        </w:r>
        <w:r w:rsidR="00AA16B8">
          <w:rPr>
            <w:noProof/>
            <w:webHidden/>
          </w:rPr>
          <w:fldChar w:fldCharType="begin"/>
        </w:r>
        <w:r w:rsidR="00AA16B8">
          <w:rPr>
            <w:noProof/>
            <w:webHidden/>
          </w:rPr>
          <w:instrText xml:space="preserve"> PAGEREF _Toc370818314 \h </w:instrText>
        </w:r>
        <w:r w:rsidR="00AA16B8">
          <w:rPr>
            <w:noProof/>
            <w:webHidden/>
          </w:rPr>
        </w:r>
        <w:r w:rsidR="00AA16B8">
          <w:rPr>
            <w:noProof/>
            <w:webHidden/>
          </w:rPr>
          <w:fldChar w:fldCharType="separate"/>
        </w:r>
        <w:r w:rsidR="00AA16B8">
          <w:rPr>
            <w:noProof/>
            <w:webHidden/>
          </w:rPr>
          <w:t>4</w:t>
        </w:r>
        <w:r w:rsidR="00AA16B8">
          <w:rPr>
            <w:noProof/>
            <w:webHidden/>
          </w:rPr>
          <w:fldChar w:fldCharType="end"/>
        </w:r>
      </w:hyperlink>
    </w:p>
    <w:p w:rsidR="00AA16B8" w:rsidRDefault="00563B4D">
      <w:pPr>
        <w:pStyle w:val="TOC1"/>
        <w:rPr>
          <w:rFonts w:asciiTheme="minorHAnsi" w:eastAsiaTheme="minorEastAsia" w:hAnsiTheme="minorHAnsi" w:cstheme="minorBidi"/>
          <w:b w:val="0"/>
          <w:bCs w:val="0"/>
          <w:caps w:val="0"/>
          <w:noProof/>
          <w:lang w:val="nl-NL" w:eastAsia="nl-NL"/>
        </w:rPr>
      </w:pPr>
      <w:hyperlink w:anchor="_Toc370818315" w:history="1">
        <w:r w:rsidR="00AA16B8" w:rsidRPr="00766C14">
          <w:rPr>
            <w:rStyle w:val="Hyperlink"/>
            <w:noProof/>
          </w:rPr>
          <w:t>3</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Criteria for VTS to interact with allied and other services</w:t>
        </w:r>
        <w:r w:rsidR="00AA16B8">
          <w:rPr>
            <w:noProof/>
            <w:webHidden/>
          </w:rPr>
          <w:tab/>
        </w:r>
        <w:r w:rsidR="00AA16B8">
          <w:rPr>
            <w:noProof/>
            <w:webHidden/>
          </w:rPr>
          <w:fldChar w:fldCharType="begin"/>
        </w:r>
        <w:r w:rsidR="00AA16B8">
          <w:rPr>
            <w:noProof/>
            <w:webHidden/>
          </w:rPr>
          <w:instrText xml:space="preserve"> PAGEREF _Toc370818315 \h </w:instrText>
        </w:r>
        <w:r w:rsidR="00AA16B8">
          <w:rPr>
            <w:noProof/>
            <w:webHidden/>
          </w:rPr>
        </w:r>
        <w:r w:rsidR="00AA16B8">
          <w:rPr>
            <w:noProof/>
            <w:webHidden/>
          </w:rPr>
          <w:fldChar w:fldCharType="separate"/>
        </w:r>
        <w:r w:rsidR="00AA16B8">
          <w:rPr>
            <w:noProof/>
            <w:webHidden/>
          </w:rPr>
          <w:t>5</w:t>
        </w:r>
        <w:r w:rsidR="00AA16B8">
          <w:rPr>
            <w:noProof/>
            <w:webHidden/>
          </w:rPr>
          <w:fldChar w:fldCharType="end"/>
        </w:r>
      </w:hyperlink>
    </w:p>
    <w:p w:rsidR="00AA16B8" w:rsidRDefault="00563B4D">
      <w:pPr>
        <w:pStyle w:val="TOC1"/>
        <w:rPr>
          <w:rFonts w:asciiTheme="minorHAnsi" w:eastAsiaTheme="minorEastAsia" w:hAnsiTheme="minorHAnsi" w:cstheme="minorBidi"/>
          <w:b w:val="0"/>
          <w:bCs w:val="0"/>
          <w:caps w:val="0"/>
          <w:noProof/>
          <w:lang w:val="nl-NL" w:eastAsia="nl-NL"/>
        </w:rPr>
      </w:pPr>
      <w:hyperlink w:anchor="_Toc370818316" w:history="1">
        <w:r w:rsidR="00AA16B8" w:rsidRPr="00766C14">
          <w:rPr>
            <w:rStyle w:val="Hyperlink"/>
            <w:noProof/>
          </w:rPr>
          <w:t>4</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interaction with Allied and other services</w:t>
        </w:r>
        <w:r w:rsidR="00AA16B8">
          <w:rPr>
            <w:noProof/>
            <w:webHidden/>
          </w:rPr>
          <w:tab/>
        </w:r>
        <w:r w:rsidR="00AA16B8">
          <w:rPr>
            <w:noProof/>
            <w:webHidden/>
          </w:rPr>
          <w:fldChar w:fldCharType="begin"/>
        </w:r>
        <w:r w:rsidR="00AA16B8">
          <w:rPr>
            <w:noProof/>
            <w:webHidden/>
          </w:rPr>
          <w:instrText xml:space="preserve"> PAGEREF _Toc370818316 \h </w:instrText>
        </w:r>
        <w:r w:rsidR="00AA16B8">
          <w:rPr>
            <w:noProof/>
            <w:webHidden/>
          </w:rPr>
        </w:r>
        <w:r w:rsidR="00AA16B8">
          <w:rPr>
            <w:noProof/>
            <w:webHidden/>
          </w:rPr>
          <w:fldChar w:fldCharType="separate"/>
        </w:r>
        <w:r w:rsidR="00AA16B8">
          <w:rPr>
            <w:noProof/>
            <w:webHidden/>
          </w:rPr>
          <w:t>5</w:t>
        </w:r>
        <w:r w:rsidR="00AA16B8">
          <w:rPr>
            <w:noProof/>
            <w:webHidden/>
          </w:rPr>
          <w:fldChar w:fldCharType="end"/>
        </w:r>
      </w:hyperlink>
    </w:p>
    <w:p w:rsidR="00AA16B8" w:rsidRDefault="00563B4D">
      <w:pPr>
        <w:pStyle w:val="TOC1"/>
        <w:rPr>
          <w:rFonts w:asciiTheme="minorHAnsi" w:eastAsiaTheme="minorEastAsia" w:hAnsiTheme="minorHAnsi" w:cstheme="minorBidi"/>
          <w:b w:val="0"/>
          <w:bCs w:val="0"/>
          <w:caps w:val="0"/>
          <w:noProof/>
          <w:lang w:val="nl-NL" w:eastAsia="nl-NL"/>
        </w:rPr>
      </w:pPr>
      <w:hyperlink w:anchor="_Toc370818317" w:history="1">
        <w:r w:rsidR="00AA16B8" w:rsidRPr="00766C14">
          <w:rPr>
            <w:rStyle w:val="Hyperlink"/>
            <w:noProof/>
          </w:rPr>
          <w:t>5</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Identification of possible stakeholders</w:t>
        </w:r>
        <w:r w:rsidR="00AA16B8">
          <w:rPr>
            <w:noProof/>
            <w:webHidden/>
          </w:rPr>
          <w:tab/>
        </w:r>
        <w:r w:rsidR="00AA16B8">
          <w:rPr>
            <w:noProof/>
            <w:webHidden/>
          </w:rPr>
          <w:fldChar w:fldCharType="begin"/>
        </w:r>
        <w:r w:rsidR="00AA16B8">
          <w:rPr>
            <w:noProof/>
            <w:webHidden/>
          </w:rPr>
          <w:instrText xml:space="preserve"> PAGEREF _Toc370818317 \h </w:instrText>
        </w:r>
        <w:r w:rsidR="00AA16B8">
          <w:rPr>
            <w:noProof/>
            <w:webHidden/>
          </w:rPr>
        </w:r>
        <w:r w:rsidR="00AA16B8">
          <w:rPr>
            <w:noProof/>
            <w:webHidden/>
          </w:rPr>
          <w:fldChar w:fldCharType="separate"/>
        </w:r>
        <w:r w:rsidR="00AA16B8">
          <w:rPr>
            <w:noProof/>
            <w:webHidden/>
          </w:rPr>
          <w:t>6</w:t>
        </w:r>
        <w:r w:rsidR="00AA16B8">
          <w:rPr>
            <w:noProof/>
            <w:webHidden/>
          </w:rPr>
          <w:fldChar w:fldCharType="end"/>
        </w:r>
      </w:hyperlink>
    </w:p>
    <w:p w:rsidR="00AA16B8" w:rsidRDefault="00563B4D">
      <w:pPr>
        <w:pStyle w:val="TOC1"/>
        <w:rPr>
          <w:rFonts w:asciiTheme="minorHAnsi" w:eastAsiaTheme="minorEastAsia" w:hAnsiTheme="minorHAnsi" w:cstheme="minorBidi"/>
          <w:b w:val="0"/>
          <w:bCs w:val="0"/>
          <w:caps w:val="0"/>
          <w:noProof/>
          <w:lang w:val="nl-NL" w:eastAsia="nl-NL"/>
        </w:rPr>
      </w:pPr>
      <w:hyperlink w:anchor="_Toc370818318" w:history="1">
        <w:r w:rsidR="00AA16B8" w:rsidRPr="00766C14">
          <w:rPr>
            <w:rStyle w:val="Hyperlink"/>
            <w:noProof/>
          </w:rPr>
          <w:t>6</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Legal aspects and constraints</w:t>
        </w:r>
        <w:r w:rsidR="00AA16B8">
          <w:rPr>
            <w:noProof/>
            <w:webHidden/>
          </w:rPr>
          <w:tab/>
        </w:r>
        <w:r w:rsidR="00AA16B8">
          <w:rPr>
            <w:noProof/>
            <w:webHidden/>
          </w:rPr>
          <w:fldChar w:fldCharType="begin"/>
        </w:r>
        <w:r w:rsidR="00AA16B8">
          <w:rPr>
            <w:noProof/>
            <w:webHidden/>
          </w:rPr>
          <w:instrText xml:space="preserve"> PAGEREF _Toc370818318 \h </w:instrText>
        </w:r>
        <w:r w:rsidR="00AA16B8">
          <w:rPr>
            <w:noProof/>
            <w:webHidden/>
          </w:rPr>
        </w:r>
        <w:r w:rsidR="00AA16B8">
          <w:rPr>
            <w:noProof/>
            <w:webHidden/>
          </w:rPr>
          <w:fldChar w:fldCharType="separate"/>
        </w:r>
        <w:r w:rsidR="00AA16B8">
          <w:rPr>
            <w:noProof/>
            <w:webHidden/>
          </w:rPr>
          <w:t>6</w:t>
        </w:r>
        <w:r w:rsidR="00AA16B8">
          <w:rPr>
            <w:noProof/>
            <w:webHidden/>
          </w:rPr>
          <w:fldChar w:fldCharType="end"/>
        </w:r>
      </w:hyperlink>
    </w:p>
    <w:p w:rsidR="00AA16B8" w:rsidRDefault="00563B4D">
      <w:pPr>
        <w:pStyle w:val="TOC1"/>
        <w:rPr>
          <w:rFonts w:asciiTheme="minorHAnsi" w:eastAsiaTheme="minorEastAsia" w:hAnsiTheme="minorHAnsi" w:cstheme="minorBidi"/>
          <w:b w:val="0"/>
          <w:bCs w:val="0"/>
          <w:caps w:val="0"/>
          <w:noProof/>
          <w:lang w:val="nl-NL" w:eastAsia="nl-NL"/>
        </w:rPr>
      </w:pPr>
      <w:hyperlink w:anchor="_Toc370818319" w:history="1">
        <w:r w:rsidR="00AA16B8" w:rsidRPr="00766C14">
          <w:rPr>
            <w:rStyle w:val="Hyperlink"/>
            <w:noProof/>
          </w:rPr>
          <w:t>7</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References</w:t>
        </w:r>
        <w:r w:rsidR="00AA16B8">
          <w:rPr>
            <w:noProof/>
            <w:webHidden/>
          </w:rPr>
          <w:tab/>
        </w:r>
        <w:r w:rsidR="00AA16B8">
          <w:rPr>
            <w:noProof/>
            <w:webHidden/>
          </w:rPr>
          <w:fldChar w:fldCharType="begin"/>
        </w:r>
        <w:r w:rsidR="00AA16B8">
          <w:rPr>
            <w:noProof/>
            <w:webHidden/>
          </w:rPr>
          <w:instrText xml:space="preserve"> PAGEREF _Toc370818319 \h </w:instrText>
        </w:r>
        <w:r w:rsidR="00AA16B8">
          <w:rPr>
            <w:noProof/>
            <w:webHidden/>
          </w:rPr>
        </w:r>
        <w:r w:rsidR="00AA16B8">
          <w:rPr>
            <w:noProof/>
            <w:webHidden/>
          </w:rPr>
          <w:fldChar w:fldCharType="separate"/>
        </w:r>
        <w:r w:rsidR="00AA16B8">
          <w:rPr>
            <w:noProof/>
            <w:webHidden/>
          </w:rPr>
          <w:t>6</w:t>
        </w:r>
        <w:r w:rsidR="00AA16B8">
          <w:rPr>
            <w:noProof/>
            <w:webHidden/>
          </w:rPr>
          <w:fldChar w:fldCharType="end"/>
        </w:r>
      </w:hyperlink>
    </w:p>
    <w:p w:rsidR="00AA16B8" w:rsidRDefault="00563B4D">
      <w:pPr>
        <w:pStyle w:val="TOC1"/>
        <w:rPr>
          <w:rFonts w:asciiTheme="minorHAnsi" w:eastAsiaTheme="minorEastAsia" w:hAnsiTheme="minorHAnsi" w:cstheme="minorBidi"/>
          <w:b w:val="0"/>
          <w:bCs w:val="0"/>
          <w:caps w:val="0"/>
          <w:noProof/>
          <w:lang w:val="nl-NL" w:eastAsia="nl-NL"/>
        </w:rPr>
      </w:pPr>
      <w:hyperlink w:anchor="_Toc370818320" w:history="1">
        <w:r w:rsidR="00AA16B8" w:rsidRPr="00766C14">
          <w:rPr>
            <w:rStyle w:val="Hyperlink"/>
            <w:rFonts w:ascii="Arial Bold" w:hAnsi="Arial Bold"/>
            <w:noProof/>
          </w:rPr>
          <w:t>ANNEX A</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Examples of possible stakeholders</w:t>
        </w:r>
        <w:r w:rsidR="00AA16B8">
          <w:rPr>
            <w:noProof/>
            <w:webHidden/>
          </w:rPr>
          <w:tab/>
        </w:r>
        <w:r w:rsidR="00AA16B8">
          <w:rPr>
            <w:noProof/>
            <w:webHidden/>
          </w:rPr>
          <w:fldChar w:fldCharType="begin"/>
        </w:r>
        <w:r w:rsidR="00AA16B8">
          <w:rPr>
            <w:noProof/>
            <w:webHidden/>
          </w:rPr>
          <w:instrText xml:space="preserve"> PAGEREF _Toc370818320 \h </w:instrText>
        </w:r>
        <w:r w:rsidR="00AA16B8">
          <w:rPr>
            <w:noProof/>
            <w:webHidden/>
          </w:rPr>
        </w:r>
        <w:r w:rsidR="00AA16B8">
          <w:rPr>
            <w:noProof/>
            <w:webHidden/>
          </w:rPr>
          <w:fldChar w:fldCharType="separate"/>
        </w:r>
        <w:r w:rsidR="00AA16B8">
          <w:rPr>
            <w:noProof/>
            <w:webHidden/>
          </w:rPr>
          <w:t>7</w:t>
        </w:r>
        <w:r w:rsidR="00AA16B8">
          <w:rPr>
            <w:noProof/>
            <w:webHidden/>
          </w:rPr>
          <w:fldChar w:fldCharType="end"/>
        </w:r>
      </w:hyperlink>
    </w:p>
    <w:p w:rsidR="00AA16B8" w:rsidRDefault="00563B4D">
      <w:pPr>
        <w:pStyle w:val="TOC1"/>
        <w:rPr>
          <w:rFonts w:asciiTheme="minorHAnsi" w:eastAsiaTheme="minorEastAsia" w:hAnsiTheme="minorHAnsi" w:cstheme="minorBidi"/>
          <w:b w:val="0"/>
          <w:bCs w:val="0"/>
          <w:caps w:val="0"/>
          <w:noProof/>
          <w:lang w:val="nl-NL" w:eastAsia="nl-NL"/>
        </w:rPr>
      </w:pPr>
      <w:hyperlink w:anchor="_Toc370818321" w:history="1">
        <w:r w:rsidR="00AA16B8" w:rsidRPr="00766C14">
          <w:rPr>
            <w:rStyle w:val="Hyperlink"/>
            <w:rFonts w:ascii="Arial Bold" w:hAnsi="Arial Bold"/>
            <w:noProof/>
          </w:rPr>
          <w:t>ANNEX B</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possible interaction between VTS and allied or other services</w:t>
        </w:r>
        <w:r w:rsidR="00AA16B8">
          <w:rPr>
            <w:noProof/>
            <w:webHidden/>
          </w:rPr>
          <w:tab/>
        </w:r>
        <w:r w:rsidR="00AA16B8">
          <w:rPr>
            <w:noProof/>
            <w:webHidden/>
          </w:rPr>
          <w:fldChar w:fldCharType="begin"/>
        </w:r>
        <w:r w:rsidR="00AA16B8">
          <w:rPr>
            <w:noProof/>
            <w:webHidden/>
          </w:rPr>
          <w:instrText xml:space="preserve"> PAGEREF _Toc370818321 \h </w:instrText>
        </w:r>
        <w:r w:rsidR="00AA16B8">
          <w:rPr>
            <w:noProof/>
            <w:webHidden/>
          </w:rPr>
        </w:r>
        <w:r w:rsidR="00AA16B8">
          <w:rPr>
            <w:noProof/>
            <w:webHidden/>
          </w:rPr>
          <w:fldChar w:fldCharType="separate"/>
        </w:r>
        <w:r w:rsidR="00AA16B8">
          <w:rPr>
            <w:noProof/>
            <w:webHidden/>
          </w:rPr>
          <w:t>8</w:t>
        </w:r>
        <w:r w:rsidR="00AA16B8">
          <w:rPr>
            <w:noProof/>
            <w:webHidden/>
          </w:rPr>
          <w:fldChar w:fldCharType="end"/>
        </w:r>
      </w:hyperlink>
    </w:p>
    <w:p w:rsidR="00AA16B8" w:rsidRDefault="00563B4D">
      <w:pPr>
        <w:pStyle w:val="TOC1"/>
        <w:rPr>
          <w:rFonts w:asciiTheme="minorHAnsi" w:eastAsiaTheme="minorEastAsia" w:hAnsiTheme="minorHAnsi" w:cstheme="minorBidi"/>
          <w:b w:val="0"/>
          <w:bCs w:val="0"/>
          <w:caps w:val="0"/>
          <w:noProof/>
          <w:lang w:val="nl-NL" w:eastAsia="nl-NL"/>
        </w:rPr>
      </w:pPr>
      <w:hyperlink w:anchor="_Toc370818322" w:history="1">
        <w:r w:rsidR="00AA16B8" w:rsidRPr="00766C14">
          <w:rPr>
            <w:rStyle w:val="Hyperlink"/>
            <w:rFonts w:ascii="Arial Bold" w:hAnsi="Arial Bold"/>
            <w:noProof/>
            <w:lang w:val="bg-BG"/>
          </w:rPr>
          <w:t>ANNEX C</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Examples of operating procedures</w:t>
        </w:r>
        <w:r w:rsidR="00AA16B8">
          <w:rPr>
            <w:noProof/>
            <w:webHidden/>
          </w:rPr>
          <w:tab/>
        </w:r>
        <w:r w:rsidR="00AA16B8">
          <w:rPr>
            <w:noProof/>
            <w:webHidden/>
          </w:rPr>
          <w:fldChar w:fldCharType="begin"/>
        </w:r>
        <w:r w:rsidR="00AA16B8">
          <w:rPr>
            <w:noProof/>
            <w:webHidden/>
          </w:rPr>
          <w:instrText xml:space="preserve"> PAGEREF _Toc370818322 \h </w:instrText>
        </w:r>
        <w:r w:rsidR="00AA16B8">
          <w:rPr>
            <w:noProof/>
            <w:webHidden/>
          </w:rPr>
        </w:r>
        <w:r w:rsidR="00AA16B8">
          <w:rPr>
            <w:noProof/>
            <w:webHidden/>
          </w:rPr>
          <w:fldChar w:fldCharType="separate"/>
        </w:r>
        <w:r w:rsidR="00AA16B8">
          <w:rPr>
            <w:noProof/>
            <w:webHidden/>
          </w:rPr>
          <w:t>9</w:t>
        </w:r>
        <w:r w:rsidR="00AA16B8">
          <w:rPr>
            <w:noProof/>
            <w:webHidden/>
          </w:rPr>
          <w:fldChar w:fldCharType="end"/>
        </w:r>
      </w:hyperlink>
    </w:p>
    <w:p w:rsidR="00AA16B8" w:rsidRDefault="00563B4D">
      <w:pPr>
        <w:pStyle w:val="TOC1"/>
        <w:rPr>
          <w:rFonts w:asciiTheme="minorHAnsi" w:eastAsiaTheme="minorEastAsia" w:hAnsiTheme="minorHAnsi" w:cstheme="minorBidi"/>
          <w:b w:val="0"/>
          <w:bCs w:val="0"/>
          <w:caps w:val="0"/>
          <w:noProof/>
          <w:lang w:val="nl-NL" w:eastAsia="nl-NL"/>
        </w:rPr>
      </w:pPr>
      <w:hyperlink w:anchor="_Toc370818323" w:history="1">
        <w:r w:rsidR="00AA16B8" w:rsidRPr="00766C14">
          <w:rPr>
            <w:rStyle w:val="Hyperlink"/>
            <w:rFonts w:ascii="Arial Bold" w:hAnsi="Arial Bold"/>
            <w:noProof/>
          </w:rPr>
          <w:t>ANNEX D</w:t>
        </w:r>
        <w:r w:rsidR="00AA16B8">
          <w:rPr>
            <w:rFonts w:asciiTheme="minorHAnsi" w:eastAsiaTheme="minorEastAsia" w:hAnsiTheme="minorHAnsi" w:cstheme="minorBidi"/>
            <w:b w:val="0"/>
            <w:bCs w:val="0"/>
            <w:caps w:val="0"/>
            <w:noProof/>
            <w:lang w:val="nl-NL" w:eastAsia="nl-NL"/>
          </w:rPr>
          <w:tab/>
        </w:r>
        <w:r w:rsidR="00AA16B8" w:rsidRPr="00766C14">
          <w:rPr>
            <w:rStyle w:val="Hyperlink"/>
            <w:noProof/>
          </w:rPr>
          <w:t>Further legal and security considerations</w:t>
        </w:r>
        <w:r w:rsidR="00AA16B8">
          <w:rPr>
            <w:noProof/>
            <w:webHidden/>
          </w:rPr>
          <w:tab/>
        </w:r>
        <w:r w:rsidR="00AA16B8">
          <w:rPr>
            <w:noProof/>
            <w:webHidden/>
          </w:rPr>
          <w:fldChar w:fldCharType="begin"/>
        </w:r>
        <w:r w:rsidR="00AA16B8">
          <w:rPr>
            <w:noProof/>
            <w:webHidden/>
          </w:rPr>
          <w:instrText xml:space="preserve"> PAGEREF _Toc370818323 \h </w:instrText>
        </w:r>
        <w:r w:rsidR="00AA16B8">
          <w:rPr>
            <w:noProof/>
            <w:webHidden/>
          </w:rPr>
        </w:r>
        <w:r w:rsidR="00AA16B8">
          <w:rPr>
            <w:noProof/>
            <w:webHidden/>
          </w:rPr>
          <w:fldChar w:fldCharType="separate"/>
        </w:r>
        <w:r w:rsidR="00AA16B8">
          <w:rPr>
            <w:noProof/>
            <w:webHidden/>
          </w:rPr>
          <w:t>12</w:t>
        </w:r>
        <w:r w:rsidR="00AA16B8">
          <w:rPr>
            <w:noProof/>
            <w:webHidden/>
          </w:rPr>
          <w:fldChar w:fldCharType="end"/>
        </w:r>
      </w:hyperlink>
    </w:p>
    <w:p w:rsidR="00655287" w:rsidRPr="00FF7F6B" w:rsidRDefault="00E32E9B" w:rsidP="00380C7B">
      <w:pPr>
        <w:rPr>
          <w:lang w:val="nl-NL"/>
        </w:rPr>
      </w:pPr>
      <w:r>
        <w:rPr>
          <w:lang w:val="nl-NL"/>
        </w:rPr>
        <w:fldChar w:fldCharType="end"/>
      </w:r>
    </w:p>
    <w:p w:rsidR="00FF7F6B" w:rsidRPr="00FF7F6B" w:rsidRDefault="00FF7F6B">
      <w:pPr>
        <w:rPr>
          <w:rFonts w:eastAsia="Calibri" w:cs="Calibri"/>
          <w:b/>
          <w:caps/>
          <w:kern w:val="28"/>
          <w:sz w:val="24"/>
          <w:lang w:val="nl-NL" w:eastAsia="de-DE"/>
        </w:rPr>
      </w:pPr>
      <w:bookmarkStart w:id="24" w:name="_Toc367184856"/>
      <w:r w:rsidRPr="00FF7F6B">
        <w:rPr>
          <w:lang w:val="nl-NL"/>
        </w:rPr>
        <w:br w:type="page"/>
      </w:r>
    </w:p>
    <w:p w:rsidR="00C84083" w:rsidRDefault="00C84083">
      <w:bookmarkStart w:id="25" w:name="_Toc370818313"/>
    </w:p>
    <w:p w:rsidR="00C84083" w:rsidDel="00B0564B" w:rsidRDefault="00C84083" w:rsidP="00B0564B">
      <w:pPr>
        <w:pStyle w:val="Heading1"/>
        <w:ind w:left="0"/>
        <w:rPr>
          <w:del w:id="26" w:author="Hogendoorn, Rene" w:date="2016-08-03T10:15:00Z"/>
          <w:lang w:val="en-US"/>
        </w:rPr>
      </w:pPr>
      <w:del w:id="27" w:author="Hogendoorn, Rene" w:date="2016-08-03T10:15:00Z">
        <w:r w:rsidDel="00B0564B">
          <w:rPr>
            <w:lang w:val="en-US"/>
          </w:rPr>
          <w:delText>Introduction</w:delText>
        </w:r>
      </w:del>
    </w:p>
    <w:p w:rsidR="00C84083" w:rsidRPr="00C84083" w:rsidDel="00B0564B" w:rsidRDefault="00C84083" w:rsidP="00B0564B">
      <w:pPr>
        <w:spacing w:after="160" w:line="259" w:lineRule="auto"/>
        <w:contextualSpacing/>
        <w:rPr>
          <w:del w:id="28" w:author="Hogendoorn, Rene" w:date="2016-08-03T10:15:00Z"/>
          <w:lang w:val="en-US"/>
        </w:rPr>
      </w:pPr>
    </w:p>
    <w:p w:rsidR="00C84083" w:rsidDel="00B0564B" w:rsidRDefault="00C84083" w:rsidP="00B0564B">
      <w:pPr>
        <w:pStyle w:val="Heading2"/>
        <w:rPr>
          <w:del w:id="29" w:author="Hogendoorn, Rene" w:date="2016-08-03T10:15:00Z"/>
          <w:lang w:val="en-US"/>
        </w:rPr>
      </w:pPr>
      <w:del w:id="30" w:author="Hogendoorn, Rene" w:date="2016-08-03T10:15:00Z">
        <w:r w:rsidDel="00B0564B">
          <w:rPr>
            <w:lang w:val="en-US"/>
          </w:rPr>
          <w:delText>Objective</w:delText>
        </w:r>
      </w:del>
    </w:p>
    <w:p w:rsidR="00C84083" w:rsidRPr="00B0564B" w:rsidDel="00B0564B" w:rsidRDefault="00C84083" w:rsidP="00C84083">
      <w:pPr>
        <w:ind w:left="360"/>
        <w:rPr>
          <w:del w:id="31" w:author="Hogendoorn, Rene" w:date="2016-08-03T10:15:00Z"/>
          <w:highlight w:val="yellow"/>
          <w:lang w:val="en-US"/>
        </w:rPr>
      </w:pPr>
      <w:del w:id="32" w:author="Hogendoorn, Rene" w:date="2016-08-03T10:15:00Z">
        <w:r w:rsidRPr="00B0564B" w:rsidDel="00B0564B">
          <w:rPr>
            <w:highlight w:val="yellow"/>
            <w:lang w:val="en-US"/>
          </w:rPr>
          <w:delText xml:space="preserve">VTS Authorities collect business information and compile a real time picture of maritime traffic within the VTS area.  This includes information that can assist other allied services with their own tasks and it is probable that other allied services may have information that can assist a VTS Authority.  This guideline aims to set out a framework for the exchange of information between these stakeholders for the purpose of achieving increased efficiency and reduced costs for the community of stakeholders.  </w:delText>
        </w:r>
      </w:del>
    </w:p>
    <w:p w:rsidR="00C84083" w:rsidRPr="00B0564B" w:rsidDel="00B0564B" w:rsidRDefault="00C84083" w:rsidP="00C84083">
      <w:pPr>
        <w:ind w:left="360"/>
        <w:rPr>
          <w:del w:id="33" w:author="Hogendoorn, Rene" w:date="2016-08-03T10:15:00Z"/>
          <w:highlight w:val="yellow"/>
          <w:lang w:val="en-US"/>
        </w:rPr>
      </w:pPr>
    </w:p>
    <w:p w:rsidR="00C84083" w:rsidDel="00B0564B" w:rsidRDefault="00C84083" w:rsidP="00C84083">
      <w:pPr>
        <w:ind w:left="360"/>
        <w:rPr>
          <w:del w:id="34" w:author="Hogendoorn, Rene" w:date="2016-08-03T10:15:00Z"/>
          <w:lang w:val="en-US"/>
        </w:rPr>
      </w:pPr>
      <w:del w:id="35" w:author="Hogendoorn, Rene" w:date="2016-08-03T10:15:00Z">
        <w:r w:rsidRPr="00B0564B" w:rsidDel="00B0564B">
          <w:rPr>
            <w:highlight w:val="yellow"/>
            <w:lang w:val="en-US"/>
          </w:rPr>
          <w:delText>There are sometimes situations where multiple allied services collect the same data through independent means.  By establishing a framework that simplifies the process of exchanging information, the various stakeholders will be able to save costs and the collected data will have a greater number of users which will therefore increase efficiency.</w:delText>
        </w:r>
        <w:r w:rsidDel="00B0564B">
          <w:rPr>
            <w:lang w:val="en-US"/>
          </w:rPr>
          <w:delText xml:space="preserve">  </w:delText>
        </w:r>
      </w:del>
    </w:p>
    <w:p w:rsidR="00C84083" w:rsidRPr="00E350DD" w:rsidDel="00B0564B" w:rsidRDefault="00C84083" w:rsidP="00C84083">
      <w:pPr>
        <w:ind w:left="360"/>
        <w:rPr>
          <w:del w:id="36" w:author="Hogendoorn, Rene" w:date="2016-08-03T10:15:00Z"/>
          <w:lang w:val="en-US"/>
        </w:rPr>
      </w:pPr>
    </w:p>
    <w:p w:rsidR="00C84083" w:rsidRPr="00D13454" w:rsidDel="0076470F" w:rsidRDefault="00C84083" w:rsidP="00973002">
      <w:pPr>
        <w:pStyle w:val="ListParagraph"/>
        <w:numPr>
          <w:ilvl w:val="1"/>
          <w:numId w:val="31"/>
        </w:numPr>
        <w:spacing w:after="160" w:line="259" w:lineRule="auto"/>
        <w:contextualSpacing/>
        <w:rPr>
          <w:del w:id="37" w:author="Hogendoorn, Rene" w:date="2016-08-03T08:41:00Z"/>
          <w:i/>
          <w:lang w:val="en-US"/>
        </w:rPr>
      </w:pPr>
      <w:del w:id="38" w:author="Hogendoorn, Rene" w:date="2016-08-03T08:41:00Z">
        <w:r w:rsidRPr="00D13454" w:rsidDel="0076470F">
          <w:rPr>
            <w:i/>
            <w:lang w:val="en-US"/>
          </w:rPr>
          <w:delText>Improved efficiency for community of stakeholders</w:delText>
        </w:r>
      </w:del>
    </w:p>
    <w:p w:rsidR="0076470F" w:rsidRPr="0076470F" w:rsidDel="00B0564B" w:rsidRDefault="00C84083" w:rsidP="0076470F">
      <w:pPr>
        <w:spacing w:after="160" w:line="259" w:lineRule="auto"/>
        <w:contextualSpacing/>
        <w:rPr>
          <w:del w:id="39" w:author="Hogendoorn, Rene" w:date="2016-08-03T10:15:00Z"/>
          <w:i/>
          <w:lang w:val="en-US"/>
        </w:rPr>
      </w:pPr>
      <w:del w:id="40" w:author="Hogendoorn, Rene" w:date="2016-08-03T08:41:00Z">
        <w:r w:rsidRPr="00D13454" w:rsidDel="0076470F">
          <w:rPr>
            <w:i/>
            <w:lang w:val="en-US"/>
          </w:rPr>
          <w:delText>Possible cost reduction</w:delText>
        </w:r>
      </w:del>
    </w:p>
    <w:p w:rsidR="00C84083" w:rsidDel="00B0564B" w:rsidRDefault="00C84083" w:rsidP="00973002">
      <w:pPr>
        <w:pStyle w:val="ListParagraph"/>
        <w:numPr>
          <w:ilvl w:val="0"/>
          <w:numId w:val="31"/>
        </w:numPr>
        <w:spacing w:after="160" w:line="259" w:lineRule="auto"/>
        <w:contextualSpacing/>
        <w:rPr>
          <w:del w:id="41" w:author="Hogendoorn, Rene" w:date="2016-08-03T10:15:00Z"/>
          <w:lang w:val="en-US"/>
        </w:rPr>
      </w:pPr>
      <w:del w:id="42" w:author="Hogendoorn, Rene" w:date="2016-08-03T10:15:00Z">
        <w:r w:rsidRPr="00B5108E" w:rsidDel="00B0564B">
          <w:rPr>
            <w:lang w:val="en-US"/>
          </w:rPr>
          <w:delText xml:space="preserve">Who are </w:delText>
        </w:r>
        <w:r w:rsidDel="00B0564B">
          <w:rPr>
            <w:lang w:val="en-US"/>
          </w:rPr>
          <w:delText>potential</w:delText>
        </w:r>
        <w:r w:rsidRPr="00B5108E" w:rsidDel="00B0564B">
          <w:rPr>
            <w:lang w:val="en-US"/>
          </w:rPr>
          <w:delText xml:space="preserve"> stakeholders</w:delText>
        </w:r>
      </w:del>
    </w:p>
    <w:p w:rsidR="00E52730" w:rsidRPr="007E3CA3" w:rsidDel="0076470F" w:rsidRDefault="00E52730" w:rsidP="007E3CA3">
      <w:pPr>
        <w:spacing w:after="160" w:line="259" w:lineRule="auto"/>
        <w:ind w:firstLine="360"/>
        <w:contextualSpacing/>
        <w:rPr>
          <w:del w:id="43" w:author="Hogendoorn, Rene" w:date="2016-08-03T08:40:00Z"/>
          <w:lang w:val="en-US"/>
        </w:rPr>
      </w:pPr>
    </w:p>
    <w:p w:rsidR="00C84083" w:rsidDel="0076470F" w:rsidRDefault="00C84083" w:rsidP="007E3CA3">
      <w:pPr>
        <w:ind w:firstLine="360"/>
        <w:rPr>
          <w:del w:id="44" w:author="Hogendoorn, Rene" w:date="2016-08-03T08:40:00Z"/>
          <w:lang w:val="en-US"/>
        </w:rPr>
      </w:pPr>
      <w:del w:id="45" w:author="Hogendoorn, Rene" w:date="2016-08-03T08:40:00Z">
        <w:r w:rsidDel="0076470F">
          <w:rPr>
            <w:lang w:val="en-US"/>
          </w:rPr>
          <w:delText>VTS</w:delText>
        </w:r>
      </w:del>
    </w:p>
    <w:p w:rsidR="000E09FB" w:rsidRPr="000E09FB" w:rsidDel="0076470F" w:rsidRDefault="00C84083" w:rsidP="007E3CA3">
      <w:pPr>
        <w:ind w:firstLine="360"/>
        <w:rPr>
          <w:del w:id="46" w:author="Hogendoorn, Rene" w:date="2016-08-03T08:40:00Z"/>
          <w:lang w:val="en-US"/>
        </w:rPr>
      </w:pPr>
      <w:del w:id="47" w:author="Hogendoorn, Rene" w:date="2016-08-03T08:40:00Z">
        <w:r w:rsidDel="0076470F">
          <w:rPr>
            <w:lang w:val="en-US"/>
          </w:rPr>
          <w:delText>Security services (police, coast guard)</w:delText>
        </w:r>
      </w:del>
    </w:p>
    <w:p w:rsidR="00C84083" w:rsidDel="0076470F" w:rsidRDefault="00C84083" w:rsidP="007E3CA3">
      <w:pPr>
        <w:ind w:firstLine="360"/>
        <w:rPr>
          <w:del w:id="48" w:author="Hogendoorn, Rene" w:date="2016-08-03T08:40:00Z"/>
          <w:lang w:val="en-US"/>
        </w:rPr>
      </w:pPr>
      <w:del w:id="49" w:author="Hogendoorn, Rene" w:date="2016-08-03T08:40:00Z">
        <w:r w:rsidDel="0076470F">
          <w:rPr>
            <w:lang w:val="en-US"/>
          </w:rPr>
          <w:delText>SAR</w:delText>
        </w:r>
      </w:del>
    </w:p>
    <w:p w:rsidR="00C84083" w:rsidDel="0076470F" w:rsidRDefault="00C84083" w:rsidP="007E3CA3">
      <w:pPr>
        <w:ind w:firstLine="360"/>
        <w:rPr>
          <w:del w:id="50" w:author="Hogendoorn, Rene" w:date="2016-08-03T08:40:00Z"/>
          <w:lang w:val="en-US"/>
        </w:rPr>
      </w:pPr>
      <w:del w:id="51" w:author="Hogendoorn, Rene" w:date="2016-08-03T08:40:00Z">
        <w:r w:rsidDel="0076470F">
          <w:rPr>
            <w:lang w:val="en-US"/>
          </w:rPr>
          <w:delText>Defense</w:delText>
        </w:r>
      </w:del>
    </w:p>
    <w:p w:rsidR="00C84083" w:rsidDel="0076470F" w:rsidRDefault="00C84083" w:rsidP="007E3CA3">
      <w:pPr>
        <w:ind w:firstLine="360"/>
        <w:rPr>
          <w:del w:id="52" w:author="Hogendoorn, Rene" w:date="2016-08-03T08:40:00Z"/>
          <w:lang w:val="en-US"/>
        </w:rPr>
      </w:pPr>
      <w:del w:id="53" w:author="Hogendoorn, Rene" w:date="2016-08-03T08:40:00Z">
        <w:r w:rsidDel="0076470F">
          <w:rPr>
            <w:lang w:val="en-US"/>
          </w:rPr>
          <w:delText>Environmental response</w:delText>
        </w:r>
      </w:del>
    </w:p>
    <w:p w:rsidR="00C84083" w:rsidDel="0076470F" w:rsidRDefault="00C84083" w:rsidP="007E3CA3">
      <w:pPr>
        <w:ind w:firstLine="360"/>
        <w:rPr>
          <w:del w:id="54" w:author="Hogendoorn, Rene" w:date="2016-08-03T08:40:00Z"/>
          <w:lang w:val="en-US"/>
        </w:rPr>
      </w:pPr>
      <w:del w:id="55" w:author="Hogendoorn, Rene" w:date="2016-08-03T08:40:00Z">
        <w:r w:rsidDel="0076470F">
          <w:rPr>
            <w:lang w:val="en-US"/>
          </w:rPr>
          <w:delText>Education</w:delText>
        </w:r>
      </w:del>
    </w:p>
    <w:p w:rsidR="00C84083" w:rsidDel="0076470F" w:rsidRDefault="00C84083" w:rsidP="007E3CA3">
      <w:pPr>
        <w:ind w:firstLine="360"/>
        <w:rPr>
          <w:del w:id="56" w:author="Hogendoorn, Rene" w:date="2016-08-03T08:40:00Z"/>
          <w:lang w:val="en-US"/>
        </w:rPr>
      </w:pPr>
      <w:del w:id="57" w:author="Hogendoorn, Rene" w:date="2016-08-03T08:40:00Z">
        <w:r w:rsidDel="0076470F">
          <w:rPr>
            <w:lang w:val="en-US"/>
          </w:rPr>
          <w:delText>Commercial</w:delText>
        </w:r>
      </w:del>
    </w:p>
    <w:p w:rsidR="00C84083" w:rsidDel="00B0564B" w:rsidRDefault="00C84083" w:rsidP="007E3CA3">
      <w:pPr>
        <w:ind w:firstLine="360"/>
        <w:rPr>
          <w:ins w:id="58" w:author="Fred E Fredriksen" w:date="2016-08-03T05:37:00Z"/>
          <w:del w:id="59" w:author="Hogendoorn, Rene" w:date="2016-08-03T10:15:00Z"/>
          <w:lang w:val="en-US"/>
        </w:rPr>
      </w:pPr>
      <w:del w:id="60" w:author="Hogendoorn, Rene" w:date="2016-08-03T08:40:00Z">
        <w:r w:rsidDel="0076470F">
          <w:rPr>
            <w:lang w:val="en-US"/>
          </w:rPr>
          <w:delText>Other Governmental organizations</w:delText>
        </w:r>
      </w:del>
    </w:p>
    <w:p w:rsidR="00BD71DC" w:rsidRPr="00446D1B" w:rsidDel="00B0564B" w:rsidRDefault="00BD71DC" w:rsidP="00BD71DC">
      <w:pPr>
        <w:pStyle w:val="ListParagraph"/>
        <w:spacing w:after="160" w:line="259" w:lineRule="auto"/>
        <w:ind w:left="1440"/>
        <w:contextualSpacing/>
        <w:rPr>
          <w:del w:id="61" w:author="Hogendoorn, Rene" w:date="2016-08-03T10:15:00Z"/>
          <w:lang w:val="en-US"/>
        </w:rPr>
      </w:pPr>
    </w:p>
    <w:p w:rsidR="00EA0BA3" w:rsidRPr="00B5108E" w:rsidDel="00B0564B" w:rsidRDefault="00C84083" w:rsidP="00973002">
      <w:pPr>
        <w:pStyle w:val="ListParagraph"/>
        <w:numPr>
          <w:ilvl w:val="0"/>
          <w:numId w:val="31"/>
        </w:numPr>
        <w:spacing w:after="160" w:line="259" w:lineRule="auto"/>
        <w:contextualSpacing/>
        <w:rPr>
          <w:del w:id="62" w:author="Hogendoorn, Rene" w:date="2016-08-03T10:15:00Z"/>
          <w:lang w:val="en-US"/>
        </w:rPr>
      </w:pPr>
      <w:del w:id="63" w:author="Hogendoorn, Rene" w:date="2016-08-03T10:15:00Z">
        <w:r w:rsidRPr="00B5108E" w:rsidDel="00B0564B">
          <w:rPr>
            <w:lang w:val="en-US"/>
          </w:rPr>
          <w:delText xml:space="preserve">Type of information </w:delText>
        </w:r>
      </w:del>
      <w:ins w:id="64" w:author="Fred E Fredriksen" w:date="2016-08-03T05:43:00Z">
        <w:del w:id="65" w:author="Hogendoorn, Rene" w:date="2016-08-03T10:15:00Z">
          <w:r w:rsidR="00275B0E" w:rsidDel="00B0564B">
            <w:rPr>
              <w:lang w:val="en-US"/>
            </w:rPr>
            <w:delText>data</w:delText>
          </w:r>
          <w:r w:rsidR="00275B0E" w:rsidRPr="00B5108E" w:rsidDel="00B0564B">
            <w:rPr>
              <w:lang w:val="en-US"/>
            </w:rPr>
            <w:delText xml:space="preserve"> </w:delText>
          </w:r>
        </w:del>
      </w:ins>
      <w:del w:id="66" w:author="Hogendoorn, Rene" w:date="2016-08-03T10:15:00Z">
        <w:r w:rsidRPr="00B5108E" w:rsidDel="00B0564B">
          <w:rPr>
            <w:lang w:val="en-US"/>
          </w:rPr>
          <w:delText>exchange</w:delText>
        </w:r>
      </w:del>
    </w:p>
    <w:p w:rsidR="00275B0E" w:rsidRPr="004F0AE0" w:rsidDel="00B0564B" w:rsidRDefault="00275B0E" w:rsidP="00973002">
      <w:pPr>
        <w:pStyle w:val="ListParagraph"/>
        <w:numPr>
          <w:ilvl w:val="1"/>
          <w:numId w:val="31"/>
        </w:numPr>
        <w:rPr>
          <w:ins w:id="67" w:author="Fred E Fredriksen" w:date="2016-08-03T05:45:00Z"/>
          <w:del w:id="68" w:author="Hogendoorn, Rene" w:date="2016-08-03T10:15:00Z"/>
          <w:highlight w:val="yellow"/>
          <w:lang w:val="en-US"/>
        </w:rPr>
      </w:pPr>
      <w:ins w:id="69" w:author="Fred E Fredriksen" w:date="2016-08-03T05:45:00Z">
        <w:del w:id="70" w:author="Hogendoorn, Rene" w:date="2016-08-03T10:15:00Z">
          <w:r w:rsidRPr="004F0AE0" w:rsidDel="00B0564B">
            <w:rPr>
              <w:highlight w:val="yellow"/>
              <w:lang w:val="en-US"/>
            </w:rPr>
            <w:delText>Voyage Data</w:delText>
          </w:r>
        </w:del>
      </w:ins>
    </w:p>
    <w:p w:rsidR="00C84083" w:rsidRPr="00275B0E" w:rsidDel="00B0564B" w:rsidRDefault="00C84083" w:rsidP="00275B0E">
      <w:pPr>
        <w:spacing w:after="160" w:line="259" w:lineRule="auto"/>
        <w:ind w:left="1080"/>
        <w:contextualSpacing/>
        <w:rPr>
          <w:del w:id="71" w:author="Hogendoorn, Rene" w:date="2016-08-03T10:15:00Z"/>
          <w:lang w:val="en-US"/>
        </w:rPr>
      </w:pPr>
      <w:del w:id="72" w:author="Hogendoorn, Rene" w:date="2016-08-03T10:15:00Z">
        <w:r w:rsidRPr="00275B0E" w:rsidDel="00B0564B">
          <w:rPr>
            <w:lang w:val="en-US"/>
          </w:rPr>
          <w:delText>Existing techniques</w:delText>
        </w:r>
      </w:del>
    </w:p>
    <w:p w:rsidR="00C84083" w:rsidRPr="00275B0E" w:rsidDel="00B0564B" w:rsidRDefault="00C84083" w:rsidP="00973002">
      <w:pPr>
        <w:pStyle w:val="ListParagraph"/>
        <w:numPr>
          <w:ilvl w:val="1"/>
          <w:numId w:val="31"/>
        </w:numPr>
        <w:spacing w:after="160" w:line="259" w:lineRule="auto"/>
        <w:contextualSpacing/>
        <w:rPr>
          <w:del w:id="73" w:author="Hogendoorn, Rene" w:date="2016-08-03T10:15:00Z"/>
          <w:lang w:val="en-US"/>
        </w:rPr>
      </w:pPr>
      <w:del w:id="74" w:author="Hogendoorn, Rene" w:date="2016-08-03T10:15:00Z">
        <w:r w:rsidRPr="00275B0E" w:rsidDel="00B0564B">
          <w:rPr>
            <w:lang w:val="en-US"/>
          </w:rPr>
          <w:delText>One way</w:delText>
        </w:r>
      </w:del>
    </w:p>
    <w:p w:rsidR="00275B0E" w:rsidRPr="00275B0E" w:rsidDel="00B0564B" w:rsidRDefault="0042527F" w:rsidP="00973002">
      <w:pPr>
        <w:pStyle w:val="ListParagraph"/>
        <w:numPr>
          <w:ilvl w:val="1"/>
          <w:numId w:val="31"/>
        </w:numPr>
        <w:spacing w:after="160" w:line="259" w:lineRule="auto"/>
        <w:contextualSpacing/>
        <w:rPr>
          <w:ins w:id="75" w:author="Fred E Fredriksen" w:date="2016-08-03T05:47:00Z"/>
          <w:del w:id="76" w:author="Hogendoorn, Rene" w:date="2016-08-03T10:15:00Z"/>
          <w:highlight w:val="yellow"/>
          <w:lang w:val="en-US"/>
        </w:rPr>
      </w:pPr>
      <w:ins w:id="77" w:author="Fred E Fredriksen" w:date="2016-08-03T05:51:00Z">
        <w:del w:id="78" w:author="Hogendoorn, Rene" w:date="2016-08-03T10:15:00Z">
          <w:r w:rsidDel="00B0564B">
            <w:rPr>
              <w:highlight w:val="yellow"/>
              <w:lang w:val="en-US"/>
            </w:rPr>
            <w:delText>Traffic Image</w:delText>
          </w:r>
        </w:del>
      </w:ins>
    </w:p>
    <w:p w:rsidR="00275B0E" w:rsidDel="00B0564B" w:rsidRDefault="0042527F" w:rsidP="00973002">
      <w:pPr>
        <w:pStyle w:val="ListParagraph"/>
        <w:numPr>
          <w:ilvl w:val="1"/>
          <w:numId w:val="31"/>
        </w:numPr>
        <w:spacing w:after="160" w:line="259" w:lineRule="auto"/>
        <w:contextualSpacing/>
        <w:rPr>
          <w:ins w:id="79" w:author="Fred E Fredriksen" w:date="2016-08-03T05:49:00Z"/>
          <w:del w:id="80" w:author="Hogendoorn, Rene" w:date="2016-08-03T10:15:00Z"/>
          <w:lang w:val="en-US"/>
        </w:rPr>
      </w:pPr>
      <w:ins w:id="81" w:author="Fred E Fredriksen" w:date="2016-08-03T05:50:00Z">
        <w:del w:id="82" w:author="Hogendoorn, Rene" w:date="2016-08-03T10:15:00Z">
          <w:r w:rsidDel="00B0564B">
            <w:rPr>
              <w:highlight w:val="yellow"/>
              <w:lang w:val="en-US"/>
            </w:rPr>
            <w:delText xml:space="preserve">Surveillance </w:delText>
          </w:r>
        </w:del>
      </w:ins>
      <w:ins w:id="83" w:author="Fred E Fredriksen" w:date="2016-08-03T05:47:00Z">
        <w:del w:id="84" w:author="Hogendoorn, Rene" w:date="2016-08-03T10:15:00Z">
          <w:r w:rsidR="00275B0E" w:rsidRPr="004F0AE0" w:rsidDel="00B0564B">
            <w:rPr>
              <w:highlight w:val="yellow"/>
              <w:lang w:val="en-US"/>
            </w:rPr>
            <w:delText>Sensor Data</w:delText>
          </w:r>
          <w:r w:rsidR="00275B0E" w:rsidRPr="00B5108E" w:rsidDel="00B0564B">
            <w:rPr>
              <w:lang w:val="en-US"/>
            </w:rPr>
            <w:delText xml:space="preserve"> </w:delText>
          </w:r>
        </w:del>
      </w:ins>
    </w:p>
    <w:p w:rsidR="00C84083" w:rsidDel="007E3CA3" w:rsidRDefault="00A04E05" w:rsidP="00973002">
      <w:pPr>
        <w:pStyle w:val="ListParagraph"/>
        <w:numPr>
          <w:ilvl w:val="1"/>
          <w:numId w:val="31"/>
        </w:numPr>
        <w:spacing w:after="160" w:line="259" w:lineRule="auto"/>
        <w:contextualSpacing/>
        <w:rPr>
          <w:del w:id="85" w:author="Hogendoorn, Rene" w:date="2016-08-03T09:00:00Z"/>
          <w:lang w:val="en-US"/>
        </w:rPr>
      </w:pPr>
      <w:ins w:id="86" w:author="Fred E Fredriksen" w:date="2016-08-03T06:52:00Z">
        <w:del w:id="87" w:author="Hogendoorn, Rene" w:date="2016-08-03T10:15:00Z">
          <w:r w:rsidDel="00B0564B">
            <w:rPr>
              <w:highlight w:val="yellow"/>
              <w:lang w:val="en-US"/>
            </w:rPr>
            <w:delText>Met</w:delText>
          </w:r>
        </w:del>
        <w:del w:id="88" w:author="Hogendoorn, Rene" w:date="2016-08-03T08:42:00Z">
          <w:r w:rsidDel="00135E3A">
            <w:rPr>
              <w:highlight w:val="yellow"/>
              <w:lang w:val="en-US"/>
            </w:rPr>
            <w:delText>r</w:delText>
          </w:r>
        </w:del>
        <w:del w:id="89" w:author="Hogendoorn, Rene" w:date="2016-08-03T10:15:00Z">
          <w:r w:rsidDel="00B0564B">
            <w:rPr>
              <w:highlight w:val="yellow"/>
              <w:lang w:val="en-US"/>
            </w:rPr>
            <w:delText>o</w:delText>
          </w:r>
        </w:del>
      </w:ins>
      <w:ins w:id="90" w:author="Fred E Fredriksen" w:date="2016-08-03T05:49:00Z">
        <w:del w:id="91" w:author="Hogendoorn, Rene" w:date="2016-08-03T10:15:00Z">
          <w:r w:rsidR="00275B0E" w:rsidRPr="004F0AE0" w:rsidDel="00B0564B">
            <w:rPr>
              <w:highlight w:val="yellow"/>
              <w:lang w:val="en-US"/>
            </w:rPr>
            <w:delText>/Hydro</w:delText>
          </w:r>
          <w:r w:rsidR="00275B0E" w:rsidRPr="00B5108E" w:rsidDel="00B0564B">
            <w:rPr>
              <w:lang w:val="en-US"/>
            </w:rPr>
            <w:delText xml:space="preserve"> </w:delText>
          </w:r>
        </w:del>
      </w:ins>
      <w:del w:id="92" w:author="Hogendoorn, Rene" w:date="2016-08-03T10:15:00Z">
        <w:r w:rsidR="00C84083" w:rsidRPr="00B5108E" w:rsidDel="00B0564B">
          <w:rPr>
            <w:lang w:val="en-US"/>
          </w:rPr>
          <w:delText>Bidirectiona</w:delText>
        </w:r>
      </w:del>
      <w:del w:id="93" w:author="Hogendoorn, Rene" w:date="2016-08-03T08:32:00Z">
        <w:r w:rsidR="00C84083" w:rsidRPr="00B5108E" w:rsidDel="0076470F">
          <w:rPr>
            <w:lang w:val="en-US"/>
          </w:rPr>
          <w:delText>l</w:delText>
        </w:r>
      </w:del>
    </w:p>
    <w:p w:rsidR="00C84083" w:rsidRPr="007E3CA3" w:rsidDel="00B0564B" w:rsidRDefault="00C84083" w:rsidP="00973002">
      <w:pPr>
        <w:pStyle w:val="ListParagraph"/>
        <w:numPr>
          <w:ilvl w:val="1"/>
          <w:numId w:val="31"/>
        </w:numPr>
        <w:spacing w:after="160" w:line="259" w:lineRule="auto"/>
        <w:contextualSpacing/>
        <w:rPr>
          <w:del w:id="94" w:author="Hogendoorn, Rene" w:date="2016-08-03T10:15:00Z"/>
          <w:lang w:val="en-US"/>
        </w:rPr>
      </w:pPr>
      <w:del w:id="95" w:author="Hogendoorn, Rene" w:date="2016-08-03T10:15:00Z">
        <w:r w:rsidRPr="007E3CA3" w:rsidDel="00B0564B">
          <w:rPr>
            <w:lang w:val="en-US"/>
          </w:rPr>
          <w:delText>Value for VTS ?</w:delText>
        </w:r>
      </w:del>
    </w:p>
    <w:p w:rsidR="00C84083" w:rsidDel="00B0564B" w:rsidRDefault="00C84083" w:rsidP="00973002">
      <w:pPr>
        <w:pStyle w:val="ListParagraph"/>
        <w:numPr>
          <w:ilvl w:val="0"/>
          <w:numId w:val="31"/>
        </w:numPr>
        <w:spacing w:after="160" w:line="259" w:lineRule="auto"/>
        <w:contextualSpacing/>
        <w:rPr>
          <w:del w:id="96" w:author="Hogendoorn, Rene" w:date="2016-08-03T10:15:00Z"/>
          <w:lang w:val="en-US"/>
        </w:rPr>
      </w:pPr>
      <w:del w:id="97" w:author="Hogendoorn, Rene" w:date="2016-08-03T08:50:00Z">
        <w:r w:rsidDel="00135E3A">
          <w:rPr>
            <w:lang w:val="en-US"/>
          </w:rPr>
          <w:delText>Timing</w:delText>
        </w:r>
      </w:del>
    </w:p>
    <w:p w:rsidR="00F5784B" w:rsidDel="00B0564B" w:rsidRDefault="00C84083" w:rsidP="00973002">
      <w:pPr>
        <w:pStyle w:val="ListParagraph"/>
        <w:numPr>
          <w:ilvl w:val="1"/>
          <w:numId w:val="31"/>
        </w:numPr>
        <w:spacing w:after="160" w:line="259" w:lineRule="auto"/>
        <w:contextualSpacing/>
        <w:rPr>
          <w:del w:id="98" w:author="Hogendoorn, Rene" w:date="2016-08-03T10:15:00Z"/>
          <w:lang w:val="en-US"/>
        </w:rPr>
      </w:pPr>
      <w:del w:id="99" w:author="Hogendoorn, Rene" w:date="2016-08-03T10:15:00Z">
        <w:r w:rsidDel="00B0564B">
          <w:rPr>
            <w:lang w:val="en-US"/>
          </w:rPr>
          <w:delText>Real-time</w:delText>
        </w:r>
      </w:del>
    </w:p>
    <w:p w:rsidR="00C84083" w:rsidDel="00B0564B" w:rsidRDefault="00C84083" w:rsidP="00973002">
      <w:pPr>
        <w:pStyle w:val="ListParagraph"/>
        <w:numPr>
          <w:ilvl w:val="1"/>
          <w:numId w:val="31"/>
        </w:numPr>
        <w:spacing w:after="160" w:line="259" w:lineRule="auto"/>
        <w:contextualSpacing/>
        <w:rPr>
          <w:del w:id="100" w:author="Hogendoorn, Rene" w:date="2016-08-03T10:15:00Z"/>
          <w:lang w:val="en-US"/>
        </w:rPr>
      </w:pPr>
      <w:del w:id="101" w:author="Hogendoorn, Rene" w:date="2016-08-03T10:15:00Z">
        <w:r w:rsidDel="00B0564B">
          <w:rPr>
            <w:lang w:val="en-US"/>
          </w:rPr>
          <w:delText>Near real-time</w:delText>
        </w:r>
      </w:del>
      <w:ins w:id="102" w:author="Fred E Fredriksen" w:date="2016-08-03T05:39:00Z">
        <w:del w:id="103" w:author="Hogendoorn, Rene" w:date="2016-08-03T08:58:00Z">
          <w:r w:rsidR="00BD71DC" w:rsidDel="007E3CA3">
            <w:rPr>
              <w:lang w:val="en-US"/>
            </w:rPr>
            <w:delText>C</w:delText>
          </w:r>
        </w:del>
      </w:ins>
      <w:ins w:id="104" w:author="Fred E Fredriksen" w:date="2016-08-03T05:40:00Z">
        <w:del w:id="105" w:author="Hogendoorn, Rene" w:date="2016-08-03T08:58:00Z">
          <w:r w:rsidR="00BD71DC" w:rsidDel="007E3CA3">
            <w:rPr>
              <w:lang w:val="en-US"/>
            </w:rPr>
            <w:delText>onstant</w:delText>
          </w:r>
        </w:del>
      </w:ins>
    </w:p>
    <w:p w:rsidR="00135E3A" w:rsidDel="00B0564B" w:rsidRDefault="00C84083" w:rsidP="00973002">
      <w:pPr>
        <w:pStyle w:val="ListParagraph"/>
        <w:numPr>
          <w:ilvl w:val="1"/>
          <w:numId w:val="31"/>
        </w:numPr>
        <w:spacing w:after="160" w:line="259" w:lineRule="auto"/>
        <w:contextualSpacing/>
        <w:rPr>
          <w:del w:id="106" w:author="Hogendoorn, Rene" w:date="2016-08-03T10:15:00Z"/>
          <w:lang w:val="en-US"/>
        </w:rPr>
      </w:pPr>
      <w:del w:id="107" w:author="Hogendoorn, Rene" w:date="2016-08-03T10:15:00Z">
        <w:r w:rsidDel="00B0564B">
          <w:rPr>
            <w:lang w:val="en-US"/>
          </w:rPr>
          <w:delText>Less frequent</w:delText>
        </w:r>
      </w:del>
      <w:ins w:id="108" w:author="Fred E Fredriksen" w:date="2016-08-03T05:39:00Z">
        <w:del w:id="109" w:author="Hogendoorn, Rene" w:date="2016-08-03T10:15:00Z">
          <w:r w:rsidR="00BD71DC" w:rsidDel="00B0564B">
            <w:rPr>
              <w:lang w:val="en-US"/>
            </w:rPr>
            <w:delText>Historical</w:delText>
          </w:r>
        </w:del>
      </w:ins>
    </w:p>
    <w:p w:rsidR="00275B0E" w:rsidDel="00B0564B" w:rsidRDefault="00C84083" w:rsidP="00973002">
      <w:pPr>
        <w:pStyle w:val="ListParagraph"/>
        <w:numPr>
          <w:ilvl w:val="1"/>
          <w:numId w:val="31"/>
        </w:numPr>
        <w:spacing w:after="160" w:line="259" w:lineRule="auto"/>
        <w:contextualSpacing/>
        <w:rPr>
          <w:ins w:id="110" w:author="Fred E Fredriksen" w:date="2016-08-03T05:41:00Z"/>
          <w:del w:id="111" w:author="Hogendoorn, Rene" w:date="2016-08-03T10:15:00Z"/>
          <w:lang w:val="en-US"/>
        </w:rPr>
      </w:pPr>
      <w:del w:id="112" w:author="Hogendoorn, Rene" w:date="2016-08-03T10:15:00Z">
        <w:r w:rsidDel="00B0564B">
          <w:rPr>
            <w:lang w:val="en-US"/>
          </w:rPr>
          <w:delText>On request</w:delText>
        </w:r>
      </w:del>
      <w:ins w:id="113" w:author="Fred E Fredriksen" w:date="2016-08-03T05:40:00Z">
        <w:del w:id="114" w:author="Hogendoorn, Rene" w:date="2016-08-03T10:15:00Z">
          <w:r w:rsidR="00275B0E" w:rsidDel="00B0564B">
            <w:rPr>
              <w:lang w:val="en-US"/>
            </w:rPr>
            <w:delText>On Demand</w:delText>
          </w:r>
        </w:del>
      </w:ins>
    </w:p>
    <w:p w:rsidR="00275B0E" w:rsidDel="00B0564B" w:rsidRDefault="00275B0E" w:rsidP="00973002">
      <w:pPr>
        <w:pStyle w:val="ListParagraph"/>
        <w:numPr>
          <w:ilvl w:val="1"/>
          <w:numId w:val="31"/>
        </w:numPr>
        <w:spacing w:after="160" w:line="259" w:lineRule="auto"/>
        <w:contextualSpacing/>
        <w:rPr>
          <w:ins w:id="115" w:author="Fred E Fredriksen" w:date="2016-08-03T05:37:00Z"/>
          <w:del w:id="116" w:author="Hogendoorn, Rene" w:date="2016-08-03T10:15:00Z"/>
          <w:lang w:val="en-US"/>
        </w:rPr>
      </w:pPr>
      <w:ins w:id="117" w:author="Fred E Fredriksen" w:date="2016-08-03T05:41:00Z">
        <w:del w:id="118" w:author="Hogendoorn, Rene" w:date="2016-08-03T10:15:00Z">
          <w:r w:rsidDel="00B0564B">
            <w:rPr>
              <w:lang w:val="en-US"/>
            </w:rPr>
            <w:delText>Notification</w:delText>
          </w:r>
        </w:del>
      </w:ins>
    </w:p>
    <w:p w:rsidR="00BD71DC" w:rsidRPr="00B5108E" w:rsidDel="007E3CA3" w:rsidRDefault="00BD71DC" w:rsidP="00BD71DC">
      <w:pPr>
        <w:pStyle w:val="ListParagraph"/>
        <w:spacing w:after="160" w:line="259" w:lineRule="auto"/>
        <w:ind w:left="1440"/>
        <w:contextualSpacing/>
        <w:rPr>
          <w:del w:id="119" w:author="Hogendoorn, Rene" w:date="2016-08-03T09:00:00Z"/>
          <w:lang w:val="en-US"/>
        </w:rPr>
      </w:pPr>
    </w:p>
    <w:p w:rsidR="00C84083" w:rsidDel="007E3CA3" w:rsidRDefault="00C84083" w:rsidP="00973002">
      <w:pPr>
        <w:pStyle w:val="ListParagraph"/>
        <w:numPr>
          <w:ilvl w:val="0"/>
          <w:numId w:val="31"/>
        </w:numPr>
        <w:spacing w:after="160" w:line="259" w:lineRule="auto"/>
        <w:contextualSpacing/>
        <w:rPr>
          <w:del w:id="120" w:author="Hogendoorn, Rene" w:date="2016-08-03T09:00:00Z"/>
          <w:lang w:val="en-US"/>
        </w:rPr>
      </w:pPr>
      <w:del w:id="121" w:author="Hogendoorn, Rene" w:date="2016-08-03T09:00:00Z">
        <w:r w:rsidDel="007E3CA3">
          <w:rPr>
            <w:lang w:val="en-US"/>
          </w:rPr>
          <w:delText>What to do with received information</w:delText>
        </w:r>
      </w:del>
      <w:ins w:id="122" w:author="Fred E Fredriksen" w:date="2016-08-03T05:54:00Z">
        <w:del w:id="123" w:author="Hogendoorn, Rene" w:date="2016-08-03T09:00:00Z">
          <w:r w:rsidR="0042527F" w:rsidDel="007E3CA3">
            <w:rPr>
              <w:lang w:val="en-US"/>
            </w:rPr>
            <w:delText>data</w:delText>
          </w:r>
        </w:del>
      </w:ins>
    </w:p>
    <w:p w:rsidR="00C84083" w:rsidDel="007E3CA3" w:rsidRDefault="00C84083" w:rsidP="00973002">
      <w:pPr>
        <w:pStyle w:val="ListParagraph"/>
        <w:numPr>
          <w:ilvl w:val="1"/>
          <w:numId w:val="31"/>
        </w:numPr>
        <w:spacing w:after="160" w:line="259" w:lineRule="auto"/>
        <w:contextualSpacing/>
        <w:rPr>
          <w:del w:id="124" w:author="Hogendoorn, Rene" w:date="2016-08-03T09:00:00Z"/>
          <w:lang w:val="en-US"/>
        </w:rPr>
      </w:pPr>
      <w:del w:id="125" w:author="Hogendoorn, Rene" w:date="2016-08-03T09:00:00Z">
        <w:r w:rsidDel="007E3CA3">
          <w:rPr>
            <w:lang w:val="en-US"/>
          </w:rPr>
          <w:delText>Integrate</w:delText>
        </w:r>
      </w:del>
    </w:p>
    <w:p w:rsidR="00C84083" w:rsidDel="007E3CA3" w:rsidRDefault="00C84083" w:rsidP="00973002">
      <w:pPr>
        <w:pStyle w:val="ListParagraph"/>
        <w:numPr>
          <w:ilvl w:val="1"/>
          <w:numId w:val="31"/>
        </w:numPr>
        <w:spacing w:after="160" w:line="259" w:lineRule="auto"/>
        <w:contextualSpacing/>
        <w:rPr>
          <w:del w:id="126" w:author="Hogendoorn, Rene" w:date="2016-08-03T09:00:00Z"/>
          <w:lang w:val="en-US"/>
        </w:rPr>
      </w:pPr>
      <w:del w:id="127" w:author="Hogendoorn, Rene" w:date="2016-08-03T09:00:00Z">
        <w:r w:rsidDel="007E3CA3">
          <w:rPr>
            <w:lang w:val="en-US"/>
          </w:rPr>
          <w:delText>Display separately</w:delText>
        </w:r>
      </w:del>
    </w:p>
    <w:p w:rsidR="00C84083" w:rsidDel="007E3CA3" w:rsidRDefault="00C84083" w:rsidP="00973002">
      <w:pPr>
        <w:pStyle w:val="ListParagraph"/>
        <w:numPr>
          <w:ilvl w:val="1"/>
          <w:numId w:val="31"/>
        </w:numPr>
        <w:spacing w:after="160" w:line="259" w:lineRule="auto"/>
        <w:contextualSpacing/>
        <w:rPr>
          <w:del w:id="128" w:author="Hogendoorn, Rene" w:date="2016-08-03T09:00:00Z"/>
          <w:lang w:val="en-US"/>
        </w:rPr>
      </w:pPr>
      <w:del w:id="129" w:author="Hogendoorn, Rene" w:date="2016-08-03T09:00:00Z">
        <w:r w:rsidDel="007E3CA3">
          <w:rPr>
            <w:lang w:val="en-US"/>
          </w:rPr>
          <w:delText>Only consulting secondary information</w:delText>
        </w:r>
      </w:del>
    </w:p>
    <w:p w:rsidR="007E3CA3" w:rsidDel="007E3CA3" w:rsidRDefault="00C84083" w:rsidP="007E3CA3">
      <w:pPr>
        <w:pStyle w:val="ListParagraph"/>
        <w:spacing w:after="160" w:line="259" w:lineRule="auto"/>
        <w:contextualSpacing/>
        <w:rPr>
          <w:del w:id="130" w:author="Hogendoorn, Rene" w:date="2016-08-03T09:00:00Z"/>
          <w:lang w:val="en-US"/>
        </w:rPr>
      </w:pPr>
      <w:del w:id="131" w:author="Hogendoorn, Rene" w:date="2016-08-03T10:15:00Z">
        <w:r w:rsidDel="00B0564B">
          <w:rPr>
            <w:lang w:val="en-US"/>
          </w:rPr>
          <w:lastRenderedPageBreak/>
          <w:delText>Governance of information</w:delText>
        </w:r>
      </w:del>
      <w:ins w:id="132" w:author="Fred E Fredriksen" w:date="2016-08-03T05:56:00Z">
        <w:del w:id="133" w:author="Hogendoorn, Rene" w:date="2016-08-03T10:15:00Z">
          <w:r w:rsidR="0042527F" w:rsidDel="00B0564B">
            <w:rPr>
              <w:lang w:val="en-US"/>
            </w:rPr>
            <w:delText>data</w:delText>
          </w:r>
        </w:del>
      </w:ins>
      <w:del w:id="134" w:author="Hogendoorn, Rene" w:date="2016-08-03T10:15:00Z">
        <w:r w:rsidDel="00B0564B">
          <w:rPr>
            <w:lang w:val="en-US"/>
          </w:rPr>
          <w:delText xml:space="preserve"> exchange</w:delText>
        </w:r>
      </w:del>
    </w:p>
    <w:p w:rsidR="00C84083" w:rsidDel="007E3CA3" w:rsidRDefault="00C84083" w:rsidP="00973002">
      <w:pPr>
        <w:pStyle w:val="ListParagraph"/>
        <w:numPr>
          <w:ilvl w:val="1"/>
          <w:numId w:val="31"/>
        </w:numPr>
        <w:spacing w:after="160" w:line="259" w:lineRule="auto"/>
        <w:contextualSpacing/>
        <w:rPr>
          <w:del w:id="135" w:author="Hogendoorn, Rene" w:date="2016-08-03T09:00:00Z"/>
          <w:lang w:val="en-US"/>
        </w:rPr>
      </w:pPr>
      <w:del w:id="136" w:author="Hogendoorn, Rene" w:date="2016-08-03T09:00:00Z">
        <w:r w:rsidDel="007E3CA3">
          <w:rPr>
            <w:lang w:val="en-US"/>
          </w:rPr>
          <w:delText>Legal aspects</w:delText>
        </w:r>
      </w:del>
    </w:p>
    <w:p w:rsidR="00C84083" w:rsidRPr="00A12AA9" w:rsidDel="007E3CA3" w:rsidRDefault="00C84083" w:rsidP="00973002">
      <w:pPr>
        <w:pStyle w:val="ListParagraph"/>
        <w:numPr>
          <w:ilvl w:val="2"/>
          <w:numId w:val="31"/>
        </w:numPr>
        <w:spacing w:after="160" w:line="259" w:lineRule="auto"/>
        <w:contextualSpacing/>
        <w:rPr>
          <w:del w:id="137" w:author="Hogendoorn, Rene" w:date="2016-08-03T09:00:00Z"/>
          <w:lang w:val="en-US"/>
        </w:rPr>
      </w:pPr>
      <w:del w:id="138" w:author="Hogendoorn, Rene" w:date="2016-08-03T09:00:00Z">
        <w:r w:rsidDel="007E3CA3">
          <w:rPr>
            <w:lang w:val="en-US"/>
          </w:rPr>
          <w:delText>Distribution by stakeholder</w:delText>
        </w:r>
      </w:del>
    </w:p>
    <w:p w:rsidR="00C84083" w:rsidDel="007E3CA3" w:rsidRDefault="00C84083" w:rsidP="00973002">
      <w:pPr>
        <w:pStyle w:val="ListParagraph"/>
        <w:numPr>
          <w:ilvl w:val="1"/>
          <w:numId w:val="31"/>
        </w:numPr>
        <w:spacing w:after="160" w:line="259" w:lineRule="auto"/>
        <w:contextualSpacing/>
        <w:rPr>
          <w:del w:id="139" w:author="Hogendoorn, Rene" w:date="2016-08-03T09:00:00Z"/>
          <w:lang w:val="en-US"/>
        </w:rPr>
      </w:pPr>
      <w:del w:id="140" w:author="Hogendoorn, Rene" w:date="2016-08-03T09:00:00Z">
        <w:r w:rsidDel="007E3CA3">
          <w:rPr>
            <w:lang w:val="en-US"/>
          </w:rPr>
          <w:delText>Service level</w:delText>
        </w:r>
      </w:del>
    </w:p>
    <w:p w:rsidR="00C84083" w:rsidDel="007E3CA3" w:rsidRDefault="00C84083" w:rsidP="00973002">
      <w:pPr>
        <w:pStyle w:val="ListParagraph"/>
        <w:numPr>
          <w:ilvl w:val="1"/>
          <w:numId w:val="31"/>
        </w:numPr>
        <w:spacing w:after="160" w:line="259" w:lineRule="auto"/>
        <w:contextualSpacing/>
        <w:rPr>
          <w:del w:id="141" w:author="Hogendoorn, Rene" w:date="2016-08-03T09:00:00Z"/>
          <w:lang w:val="en-US"/>
        </w:rPr>
      </w:pPr>
      <w:del w:id="142" w:author="Hogendoorn, Rene" w:date="2016-08-03T09:00:00Z">
        <w:r w:rsidDel="007E3CA3">
          <w:rPr>
            <w:lang w:val="en-US"/>
          </w:rPr>
          <w:delText>Security</w:delText>
        </w:r>
      </w:del>
    </w:p>
    <w:p w:rsidR="00C84083" w:rsidDel="007E3CA3" w:rsidRDefault="00C84083" w:rsidP="00973002">
      <w:pPr>
        <w:pStyle w:val="ListParagraph"/>
        <w:numPr>
          <w:ilvl w:val="1"/>
          <w:numId w:val="31"/>
        </w:numPr>
        <w:spacing w:after="160" w:line="259" w:lineRule="auto"/>
        <w:contextualSpacing/>
        <w:rPr>
          <w:del w:id="143" w:author="Hogendoorn, Rene" w:date="2016-08-03T09:00:00Z"/>
          <w:lang w:val="en-US"/>
        </w:rPr>
      </w:pPr>
      <w:del w:id="144" w:author="Hogendoorn, Rene" w:date="2016-08-03T09:00:00Z">
        <w:r w:rsidDel="007E3CA3">
          <w:rPr>
            <w:lang w:val="en-US"/>
          </w:rPr>
          <w:delText>Reliability</w:delText>
        </w:r>
      </w:del>
    </w:p>
    <w:p w:rsidR="00C84083" w:rsidDel="007E3CA3" w:rsidRDefault="00C84083" w:rsidP="00973002">
      <w:pPr>
        <w:pStyle w:val="ListParagraph"/>
        <w:numPr>
          <w:ilvl w:val="1"/>
          <w:numId w:val="31"/>
        </w:numPr>
        <w:spacing w:after="160" w:line="259" w:lineRule="auto"/>
        <w:contextualSpacing/>
        <w:rPr>
          <w:del w:id="145" w:author="Hogendoorn, Rene" w:date="2016-08-03T09:00:00Z"/>
          <w:lang w:val="en-US"/>
        </w:rPr>
      </w:pPr>
      <w:del w:id="146" w:author="Hogendoorn, Rene" w:date="2016-08-03T09:00:00Z">
        <w:r w:rsidDel="007E3CA3">
          <w:rPr>
            <w:lang w:val="en-US"/>
          </w:rPr>
          <w:delText>User rights</w:delText>
        </w:r>
      </w:del>
    </w:p>
    <w:p w:rsidR="00C84083" w:rsidDel="007E3CA3" w:rsidRDefault="00C84083" w:rsidP="00973002">
      <w:pPr>
        <w:pStyle w:val="ListParagraph"/>
        <w:numPr>
          <w:ilvl w:val="1"/>
          <w:numId w:val="31"/>
        </w:numPr>
        <w:spacing w:after="160" w:line="259" w:lineRule="auto"/>
        <w:contextualSpacing/>
        <w:rPr>
          <w:del w:id="147" w:author="Hogendoorn, Rene" w:date="2016-08-03T09:00:00Z"/>
          <w:lang w:val="en-US"/>
        </w:rPr>
      </w:pPr>
      <w:del w:id="148" w:author="Hogendoorn, Rene" w:date="2016-08-03T09:00:00Z">
        <w:r w:rsidDel="007E3CA3">
          <w:rPr>
            <w:lang w:val="en-US"/>
          </w:rPr>
          <w:delText>Maintaining the information</w:delText>
        </w:r>
      </w:del>
      <w:ins w:id="149" w:author="Fred E Fredriksen" w:date="2016-08-03T05:56:00Z">
        <w:del w:id="150" w:author="Hogendoorn, Rene" w:date="2016-08-03T09:00:00Z">
          <w:r w:rsidR="0042527F" w:rsidDel="007E3CA3">
            <w:rPr>
              <w:lang w:val="en-US"/>
            </w:rPr>
            <w:delText>data</w:delText>
          </w:r>
        </w:del>
      </w:ins>
      <w:del w:id="151" w:author="Hogendoorn, Rene" w:date="2016-08-03T09:00:00Z">
        <w:r w:rsidDel="007E3CA3">
          <w:rPr>
            <w:lang w:val="en-US"/>
          </w:rPr>
          <w:delText xml:space="preserve"> exchange</w:delText>
        </w:r>
      </w:del>
    </w:p>
    <w:p w:rsidR="00C84083" w:rsidRPr="0038046D" w:rsidDel="007E3CA3" w:rsidRDefault="00C84083" w:rsidP="00973002">
      <w:pPr>
        <w:pStyle w:val="ListParagraph"/>
        <w:numPr>
          <w:ilvl w:val="2"/>
          <w:numId w:val="31"/>
        </w:numPr>
        <w:spacing w:after="160" w:line="259" w:lineRule="auto"/>
        <w:contextualSpacing/>
        <w:rPr>
          <w:del w:id="152" w:author="Hogendoorn, Rene" w:date="2016-08-03T09:00:00Z"/>
          <w:lang w:val="en-US"/>
        </w:rPr>
      </w:pPr>
      <w:del w:id="153" w:author="Hogendoorn, Rene" w:date="2016-08-03T09:00:00Z">
        <w:r w:rsidDel="007E3CA3">
          <w:rPr>
            <w:lang w:val="en-US"/>
          </w:rPr>
          <w:delText>Community of stakeholders</w:delText>
        </w:r>
      </w:del>
    </w:p>
    <w:p w:rsidR="00C84083" w:rsidDel="007E3CA3" w:rsidRDefault="00C84083">
      <w:pPr>
        <w:rPr>
          <w:del w:id="154" w:author="Hogendoorn, Rene" w:date="2016-08-03T09:00:00Z"/>
        </w:rPr>
      </w:pPr>
    </w:p>
    <w:p w:rsidR="00C84083" w:rsidDel="00B0564B" w:rsidRDefault="00C84083">
      <w:pPr>
        <w:rPr>
          <w:del w:id="155" w:author="Hogendoorn, Rene" w:date="2016-08-03T10:15:00Z"/>
        </w:rPr>
      </w:pPr>
    </w:p>
    <w:p w:rsidR="00C84083" w:rsidDel="00B0564B" w:rsidRDefault="00C84083">
      <w:pPr>
        <w:rPr>
          <w:del w:id="156" w:author="Hogendoorn, Rene" w:date="2016-08-03T10:15:00Z"/>
        </w:rPr>
      </w:pPr>
      <w:del w:id="157" w:author="Hogendoorn, Rene" w:date="2016-08-03T10:15:00Z">
        <w:r w:rsidDel="00B0564B">
          <w:br w:type="page"/>
        </w:r>
      </w:del>
    </w:p>
    <w:p w:rsidR="00C84083" w:rsidDel="00B0564B" w:rsidRDefault="00C84083">
      <w:pPr>
        <w:rPr>
          <w:del w:id="158" w:author="Hogendoorn, Rene" w:date="2016-08-03T10:15:00Z"/>
          <w:rFonts w:eastAsia="Calibri" w:cs="Calibri"/>
          <w:b/>
          <w:caps/>
          <w:kern w:val="28"/>
          <w:sz w:val="24"/>
          <w:lang w:eastAsia="de-DE"/>
        </w:rPr>
      </w:pPr>
    </w:p>
    <w:p w:rsidR="00FF7F6B" w:rsidRDefault="00FF7F6B" w:rsidP="004601C4">
      <w:pPr>
        <w:pStyle w:val="Heading1"/>
        <w:numPr>
          <w:ilvl w:val="0"/>
          <w:numId w:val="9"/>
        </w:numPr>
      </w:pPr>
      <w:r>
        <w:t>Introduction</w:t>
      </w:r>
      <w:bookmarkEnd w:id="24"/>
      <w:bookmarkEnd w:id="25"/>
    </w:p>
    <w:p w:rsidR="00FF7F6B" w:rsidRDefault="00FF7F6B" w:rsidP="00775795">
      <w:pPr>
        <w:pStyle w:val="AppendixHeading2"/>
        <w:rPr>
          <w:lang w:eastAsia="de-DE"/>
        </w:rPr>
      </w:pPr>
      <w:r>
        <w:rPr>
          <w:lang w:eastAsia="de-DE"/>
        </w:rPr>
        <w:t>Preamble</w:t>
      </w:r>
    </w:p>
    <w:p w:rsidR="00FF7F6B" w:rsidRDefault="00FF7F6B" w:rsidP="00FF7F6B">
      <w:pPr>
        <w:rPr>
          <w:lang w:eastAsia="de-DE"/>
        </w:rPr>
      </w:pPr>
      <w:r>
        <w:rPr>
          <w:lang w:eastAsia="de-DE"/>
        </w:rPr>
        <w:t xml:space="preserve">A Vessel Traffic Service (VTS) is recognised as a valuable asset to </w:t>
      </w:r>
      <w:r w:rsidR="00D64FA9">
        <w:rPr>
          <w:lang w:eastAsia="de-DE"/>
        </w:rPr>
        <w:t>reduce</w:t>
      </w:r>
      <w:r>
        <w:rPr>
          <w:lang w:eastAsia="de-DE"/>
        </w:rPr>
        <w:t xml:space="preserve"> incidents resulting from conflicts in vessel traffic. </w:t>
      </w:r>
      <w:r w:rsidRPr="00496900">
        <w:rPr>
          <w:lang w:eastAsia="de-DE"/>
        </w:rPr>
        <w:t xml:space="preserve">This </w:t>
      </w:r>
      <w:r>
        <w:rPr>
          <w:lang w:eastAsia="de-DE"/>
        </w:rPr>
        <w:t xml:space="preserve">contributes to the safety and efficiency of maritime traffic, and protecting the marine environment. Consequently, VTS plays an important role in risk management, not only on behalf of maritime traffic safety and fluency, but also on behalf of the continuity </w:t>
      </w:r>
      <w:r w:rsidR="00703247">
        <w:rPr>
          <w:lang w:eastAsia="de-DE"/>
        </w:rPr>
        <w:t>of the maritime transport chain.</w:t>
      </w:r>
    </w:p>
    <w:p w:rsidR="00FF7F6B" w:rsidRDefault="00FF7F6B" w:rsidP="00FF7F6B">
      <w:pPr>
        <w:rPr>
          <w:lang w:eastAsia="de-DE"/>
        </w:rPr>
      </w:pPr>
    </w:p>
    <w:p w:rsidR="00FF7F6B" w:rsidRDefault="00FF7F6B" w:rsidP="00FF7F6B">
      <w:pPr>
        <w:rPr>
          <w:lang w:eastAsia="de-DE"/>
        </w:rPr>
      </w:pPr>
      <w:r>
        <w:rPr>
          <w:lang w:eastAsia="de-DE"/>
        </w:rPr>
        <w:t xml:space="preserve">The role of VTS is well established and its services are well positioned in the maritime domain. However, this Guideline has a broad perspective, to help VTS </w:t>
      </w:r>
      <w:r w:rsidR="00775795">
        <w:rPr>
          <w:lang w:eastAsia="de-DE"/>
        </w:rPr>
        <w:t>au</w:t>
      </w:r>
      <w:r>
        <w:rPr>
          <w:lang w:eastAsia="de-DE"/>
        </w:rPr>
        <w:t xml:space="preserve">thorities in their interaction with other services, </w:t>
      </w:r>
      <w:r w:rsidRPr="00CC2BD0">
        <w:rPr>
          <w:lang w:eastAsia="de-DE"/>
        </w:rPr>
        <w:t>outside the VTS area</w:t>
      </w:r>
      <w:r>
        <w:rPr>
          <w:lang w:eastAsia="de-DE"/>
        </w:rPr>
        <w:t>.</w:t>
      </w:r>
    </w:p>
    <w:p w:rsidR="004601C4" w:rsidRDefault="004601C4" w:rsidP="00FF7F6B">
      <w:pPr>
        <w:rPr>
          <w:lang w:eastAsia="de-DE"/>
        </w:rPr>
      </w:pPr>
    </w:p>
    <w:p w:rsidR="00FF7F6B" w:rsidRDefault="00FF7F6B" w:rsidP="00FF7F6B">
      <w:pPr>
        <w:rPr>
          <w:lang w:eastAsia="de-DE"/>
        </w:rPr>
      </w:pPr>
      <w:r>
        <w:rPr>
          <w:lang w:eastAsia="de-DE"/>
        </w:rPr>
        <w:t xml:space="preserve">Also in the maritime domain, VTS </w:t>
      </w:r>
      <w:del w:id="159" w:author="Fred E Fredriksen" w:date="2016-08-03T05:56:00Z">
        <w:r w:rsidDel="0042527F">
          <w:rPr>
            <w:lang w:eastAsia="de-DE"/>
          </w:rPr>
          <w:delText>information</w:delText>
        </w:r>
      </w:del>
      <w:ins w:id="160" w:author="Fred E Fredriksen" w:date="2016-08-03T05:56:00Z">
        <w:r w:rsidR="0042527F">
          <w:rPr>
            <w:lang w:eastAsia="de-DE"/>
          </w:rPr>
          <w:t>data</w:t>
        </w:r>
      </w:ins>
      <w:r>
        <w:rPr>
          <w:lang w:eastAsia="de-DE"/>
        </w:rPr>
        <w:t xml:space="preserve"> may be needed to support other services such as maritime security or environmental agencies, with </w:t>
      </w:r>
      <w:r w:rsidR="004127A2">
        <w:rPr>
          <w:lang w:eastAsia="de-DE"/>
        </w:rPr>
        <w:t>which</w:t>
      </w:r>
      <w:r>
        <w:rPr>
          <w:lang w:eastAsia="de-DE"/>
        </w:rPr>
        <w:t xml:space="preserve"> the VTS Authority may not have had previous interaction. The possible stakeholders </w:t>
      </w:r>
      <w:r w:rsidRPr="00AC6193">
        <w:rPr>
          <w:lang w:eastAsia="de-DE"/>
        </w:rPr>
        <w:t>who may wish or need to co</w:t>
      </w:r>
      <w:r>
        <w:rPr>
          <w:lang w:eastAsia="de-DE"/>
        </w:rPr>
        <w:t>-operate</w:t>
      </w:r>
      <w:r w:rsidRPr="00AC6193">
        <w:rPr>
          <w:lang w:eastAsia="de-DE"/>
        </w:rPr>
        <w:t xml:space="preserve"> with the VTS Authority </w:t>
      </w:r>
      <w:r>
        <w:rPr>
          <w:lang w:eastAsia="de-DE"/>
        </w:rPr>
        <w:t>need to be identified.</w:t>
      </w:r>
      <w:r w:rsidR="00703247">
        <w:rPr>
          <w:lang w:eastAsia="de-DE"/>
        </w:rPr>
        <w:t xml:space="preserve"> Examples are given in Annex A.</w:t>
      </w:r>
    </w:p>
    <w:p w:rsidR="004601C4" w:rsidRDefault="004601C4" w:rsidP="00FF7F6B">
      <w:pPr>
        <w:rPr>
          <w:lang w:eastAsia="de-DE"/>
        </w:rPr>
      </w:pPr>
    </w:p>
    <w:p w:rsidR="00775795" w:rsidRDefault="004601C4" w:rsidP="00FF7F6B">
      <w:pPr>
        <w:rPr>
          <w:lang w:eastAsia="de-DE"/>
        </w:rPr>
      </w:pPr>
      <w:r>
        <w:rPr>
          <w:lang w:eastAsia="de-DE"/>
        </w:rPr>
        <w:t>P</w:t>
      </w:r>
      <w:r w:rsidR="00FF7F6B">
        <w:rPr>
          <w:lang w:eastAsia="de-DE"/>
        </w:rPr>
        <w:t>resent legislation, guidelines and manuals could be studied in order to identify the limitations on possible interaction with allied and other services, identify inconsistencies with legislation, guidelines and manuals and determi</w:t>
      </w:r>
      <w:r w:rsidR="00775795">
        <w:rPr>
          <w:lang w:eastAsia="de-DE"/>
        </w:rPr>
        <w:t>ne any modifications necessary.</w:t>
      </w:r>
    </w:p>
    <w:p w:rsidR="00FF7F6B" w:rsidRDefault="00FF7F6B" w:rsidP="00FF7F6B">
      <w:pPr>
        <w:rPr>
          <w:lang w:eastAsia="de-DE"/>
        </w:rPr>
      </w:pPr>
      <w:r>
        <w:rPr>
          <w:lang w:eastAsia="de-DE"/>
        </w:rPr>
        <w:t xml:space="preserve">In particular, the </w:t>
      </w:r>
      <w:r w:rsidR="00775795">
        <w:rPr>
          <w:lang w:eastAsia="de-DE"/>
        </w:rPr>
        <w:t>r</w:t>
      </w:r>
      <w:r>
        <w:rPr>
          <w:lang w:eastAsia="de-DE"/>
        </w:rPr>
        <w:t xml:space="preserve">eferences </w:t>
      </w:r>
      <w:r w:rsidR="00775795">
        <w:rPr>
          <w:lang w:eastAsia="de-DE"/>
        </w:rPr>
        <w:t xml:space="preserve">in chapter 7 </w:t>
      </w:r>
      <w:r>
        <w:rPr>
          <w:lang w:eastAsia="de-DE"/>
        </w:rPr>
        <w:t>may p</w:t>
      </w:r>
      <w:r w:rsidR="00775795">
        <w:rPr>
          <w:lang w:eastAsia="de-DE"/>
        </w:rPr>
        <w:t>rovide guidance in this respect.</w:t>
      </w:r>
    </w:p>
    <w:p w:rsidR="00FF7F6B" w:rsidRDefault="00FF7F6B" w:rsidP="00FF7F6B">
      <w:pPr>
        <w:rPr>
          <w:b/>
          <w:lang w:eastAsia="de-DE"/>
        </w:rPr>
      </w:pPr>
    </w:p>
    <w:p w:rsidR="00FF7F6B" w:rsidRPr="005A54B5" w:rsidRDefault="00FF7F6B" w:rsidP="00775795">
      <w:pPr>
        <w:pStyle w:val="AppendixHeading2"/>
        <w:rPr>
          <w:lang w:eastAsia="de-DE"/>
        </w:rPr>
      </w:pPr>
      <w:r w:rsidRPr="005A54B5">
        <w:rPr>
          <w:lang w:eastAsia="de-DE"/>
        </w:rPr>
        <w:t>Objective</w:t>
      </w:r>
    </w:p>
    <w:p w:rsidR="00FF7F6B" w:rsidRDefault="00FF7F6B" w:rsidP="00FF7F6B">
      <w:pPr>
        <w:rPr>
          <w:lang w:eastAsia="de-DE"/>
        </w:rPr>
      </w:pPr>
      <w:r w:rsidRPr="009C2C30">
        <w:rPr>
          <w:lang w:eastAsia="de-DE"/>
        </w:rPr>
        <w:t>This Guideline descr</w:t>
      </w:r>
      <w:r>
        <w:rPr>
          <w:lang w:eastAsia="de-DE"/>
        </w:rPr>
        <w:t xml:space="preserve">ibes the issues to be considered and the principles to be respected </w:t>
      </w:r>
      <w:r w:rsidRPr="009C2C30">
        <w:rPr>
          <w:lang w:eastAsia="de-DE"/>
        </w:rPr>
        <w:t xml:space="preserve">for </w:t>
      </w:r>
      <w:r>
        <w:rPr>
          <w:lang w:eastAsia="de-DE"/>
        </w:rPr>
        <w:t>successful</w:t>
      </w:r>
      <w:r w:rsidRPr="009C2C30">
        <w:rPr>
          <w:lang w:eastAsia="de-DE"/>
        </w:rPr>
        <w:t xml:space="preserve"> interaction </w:t>
      </w:r>
      <w:r>
        <w:rPr>
          <w:lang w:eastAsia="de-DE"/>
        </w:rPr>
        <w:t xml:space="preserve">between </w:t>
      </w:r>
      <w:r w:rsidRPr="009C2C30">
        <w:rPr>
          <w:lang w:eastAsia="de-DE"/>
        </w:rPr>
        <w:t>VTS</w:t>
      </w:r>
      <w:r>
        <w:rPr>
          <w:lang w:eastAsia="de-DE"/>
        </w:rPr>
        <w:t xml:space="preserve"> and allied or other services.</w:t>
      </w:r>
    </w:p>
    <w:p w:rsidR="00B0564B" w:rsidRPr="00B0564B" w:rsidRDefault="00B0564B" w:rsidP="00B0564B">
      <w:pPr>
        <w:ind w:left="360"/>
        <w:rPr>
          <w:ins w:id="161" w:author="Hogendoorn, Rene" w:date="2016-08-03T10:15:00Z"/>
          <w:highlight w:val="yellow"/>
          <w:lang w:val="en-US"/>
        </w:rPr>
      </w:pPr>
      <w:ins w:id="162" w:author="Hogendoorn, Rene" w:date="2016-08-03T10:15:00Z">
        <w:r w:rsidRPr="00B0564B">
          <w:rPr>
            <w:highlight w:val="yellow"/>
            <w:lang w:val="en-US"/>
          </w:rPr>
          <w:t xml:space="preserve">VTS Authorities collect business information and compile a real time picture of maritime traffic within the VTS area.  This includes information that can assist other allied services with their own tasks and it is probable that other allied services may have information that can assist a VTS Authority.  This guideline aims to set out a framework for the exchange of information between these stakeholders for the purpose of achieving increased efficiency and reduced costs for the community of stakeholders.  </w:t>
        </w:r>
      </w:ins>
    </w:p>
    <w:p w:rsidR="00B0564B" w:rsidRPr="00B0564B" w:rsidRDefault="00B0564B" w:rsidP="00B0564B">
      <w:pPr>
        <w:ind w:left="360"/>
        <w:rPr>
          <w:ins w:id="163" w:author="Hogendoorn, Rene" w:date="2016-08-03T10:15:00Z"/>
          <w:highlight w:val="yellow"/>
          <w:lang w:val="en-US"/>
        </w:rPr>
      </w:pPr>
    </w:p>
    <w:p w:rsidR="00B0564B" w:rsidRDefault="00B0564B" w:rsidP="00B0564B">
      <w:pPr>
        <w:ind w:left="360"/>
        <w:rPr>
          <w:ins w:id="164" w:author="Hogendoorn, Rene" w:date="2016-08-03T10:15:00Z"/>
          <w:lang w:val="en-US"/>
        </w:rPr>
      </w:pPr>
      <w:ins w:id="165" w:author="Hogendoorn, Rene" w:date="2016-08-03T10:15:00Z">
        <w:r w:rsidRPr="00B0564B">
          <w:rPr>
            <w:highlight w:val="yellow"/>
            <w:lang w:val="en-US"/>
          </w:rPr>
          <w:t>There are sometimes situations where multiple allied services collect the same data through independent means.  By establishing a framework that simplifies the process of exchanging information, the various stakeholders will be able to save costs and the collected data will have a greater number of users which will therefore increase efficiency.</w:t>
        </w:r>
        <w:r>
          <w:rPr>
            <w:lang w:val="en-US"/>
          </w:rPr>
          <w:t xml:space="preserve">  </w:t>
        </w:r>
      </w:ins>
    </w:p>
    <w:p w:rsidR="00B0564B" w:rsidRPr="00E350DD" w:rsidRDefault="00B0564B" w:rsidP="00B0564B">
      <w:pPr>
        <w:ind w:left="360"/>
        <w:rPr>
          <w:ins w:id="166" w:author="Hogendoorn, Rene" w:date="2016-08-03T10:15:00Z"/>
          <w:lang w:val="en-US"/>
        </w:rPr>
      </w:pPr>
    </w:p>
    <w:p w:rsidR="00B0564B" w:rsidRPr="0076470F" w:rsidRDefault="00B0564B" w:rsidP="00B0564B">
      <w:pPr>
        <w:spacing w:after="160" w:line="259" w:lineRule="auto"/>
        <w:contextualSpacing/>
        <w:rPr>
          <w:ins w:id="167" w:author="Hogendoorn, Rene" w:date="2016-08-03T10:15:00Z"/>
          <w:i/>
          <w:lang w:val="en-US"/>
        </w:rPr>
      </w:pPr>
    </w:p>
    <w:p w:rsidR="00B0564B" w:rsidRDefault="00B0564B" w:rsidP="00973002">
      <w:pPr>
        <w:pStyle w:val="ListParagraph"/>
        <w:numPr>
          <w:ilvl w:val="0"/>
          <w:numId w:val="31"/>
        </w:numPr>
        <w:spacing w:after="160" w:line="259" w:lineRule="auto"/>
        <w:contextualSpacing/>
        <w:rPr>
          <w:ins w:id="168" w:author="Hogendoorn, Rene" w:date="2016-08-03T10:15:00Z"/>
          <w:lang w:val="en-US"/>
        </w:rPr>
      </w:pPr>
      <w:ins w:id="169" w:author="Hogendoorn, Rene" w:date="2016-08-03T10:15:00Z">
        <w:r w:rsidRPr="00B5108E">
          <w:rPr>
            <w:lang w:val="en-US"/>
          </w:rPr>
          <w:t xml:space="preserve">Who are </w:t>
        </w:r>
        <w:r>
          <w:rPr>
            <w:lang w:val="en-US"/>
          </w:rPr>
          <w:t>potential</w:t>
        </w:r>
        <w:r w:rsidRPr="00B5108E">
          <w:rPr>
            <w:lang w:val="en-US"/>
          </w:rPr>
          <w:t xml:space="preserve"> stakeholders</w:t>
        </w:r>
      </w:ins>
    </w:p>
    <w:p w:rsidR="00B0564B" w:rsidRDefault="00B0564B" w:rsidP="00B0564B">
      <w:pPr>
        <w:ind w:firstLine="360"/>
        <w:rPr>
          <w:ins w:id="170" w:author="Hogendoorn, Rene" w:date="2016-08-03T10:15:00Z"/>
          <w:lang w:val="en-US"/>
        </w:rPr>
      </w:pPr>
      <w:ins w:id="171" w:author="Hogendoorn, Rene" w:date="2016-08-03T10:15:00Z">
        <w:r>
          <w:rPr>
            <w:lang w:val="en-US"/>
          </w:rPr>
          <w:t xml:space="preserve">Refer to guideline 1102, </w:t>
        </w:r>
        <w:r w:rsidRPr="007E3CA3">
          <w:rPr>
            <w:lang w:val="en-US"/>
          </w:rPr>
          <w:t>Annex A</w:t>
        </w:r>
      </w:ins>
    </w:p>
    <w:p w:rsidR="00B0564B" w:rsidRPr="00446D1B" w:rsidRDefault="00B0564B" w:rsidP="00B0564B">
      <w:pPr>
        <w:pStyle w:val="ListParagraph"/>
        <w:spacing w:after="160" w:line="259" w:lineRule="auto"/>
        <w:ind w:left="1440"/>
        <w:contextualSpacing/>
        <w:rPr>
          <w:ins w:id="172" w:author="Hogendoorn, Rene" w:date="2016-08-03T10:15:00Z"/>
          <w:lang w:val="en-US"/>
        </w:rPr>
      </w:pPr>
    </w:p>
    <w:p w:rsidR="00B0564B" w:rsidRPr="00B5108E" w:rsidRDefault="00B0564B" w:rsidP="00973002">
      <w:pPr>
        <w:pStyle w:val="ListParagraph"/>
        <w:numPr>
          <w:ilvl w:val="0"/>
          <w:numId w:val="31"/>
        </w:numPr>
        <w:spacing w:after="160" w:line="259" w:lineRule="auto"/>
        <w:contextualSpacing/>
        <w:rPr>
          <w:ins w:id="173" w:author="Hogendoorn, Rene" w:date="2016-08-03T10:15:00Z"/>
          <w:lang w:val="en-US"/>
        </w:rPr>
      </w:pPr>
      <w:ins w:id="174" w:author="Hogendoorn, Rene" w:date="2016-08-03T10:15:00Z">
        <w:r w:rsidRPr="00B5108E">
          <w:rPr>
            <w:lang w:val="en-US"/>
          </w:rPr>
          <w:t xml:space="preserve">Type of </w:t>
        </w:r>
        <w:r>
          <w:rPr>
            <w:lang w:val="en-US"/>
          </w:rPr>
          <w:t>data</w:t>
        </w:r>
        <w:r w:rsidRPr="00B5108E">
          <w:rPr>
            <w:lang w:val="en-US"/>
          </w:rPr>
          <w:t xml:space="preserve"> exchange</w:t>
        </w:r>
        <w:r>
          <w:rPr>
            <w:lang w:val="en-US"/>
          </w:rPr>
          <w:t>d</w:t>
        </w:r>
      </w:ins>
    </w:p>
    <w:p w:rsidR="00B0564B" w:rsidRPr="004F0AE0" w:rsidRDefault="00B0564B" w:rsidP="00973002">
      <w:pPr>
        <w:pStyle w:val="ListParagraph"/>
        <w:numPr>
          <w:ilvl w:val="1"/>
          <w:numId w:val="31"/>
        </w:numPr>
        <w:rPr>
          <w:ins w:id="175" w:author="Hogendoorn, Rene" w:date="2016-08-03T10:15:00Z"/>
          <w:highlight w:val="yellow"/>
          <w:lang w:val="en-US"/>
        </w:rPr>
      </w:pPr>
      <w:ins w:id="176" w:author="Hogendoorn, Rene" w:date="2016-08-03T10:15:00Z">
        <w:r>
          <w:rPr>
            <w:highlight w:val="yellow"/>
            <w:lang w:val="en-US"/>
          </w:rPr>
          <w:t xml:space="preserve">VTS </w:t>
        </w:r>
        <w:r w:rsidRPr="004F0AE0">
          <w:rPr>
            <w:highlight w:val="yellow"/>
            <w:lang w:val="en-US"/>
          </w:rPr>
          <w:t>Voyage Data</w:t>
        </w:r>
      </w:ins>
    </w:p>
    <w:p w:rsidR="00B0564B" w:rsidRPr="00275B0E" w:rsidRDefault="00B0564B" w:rsidP="00973002">
      <w:pPr>
        <w:pStyle w:val="ListParagraph"/>
        <w:numPr>
          <w:ilvl w:val="1"/>
          <w:numId w:val="31"/>
        </w:numPr>
        <w:spacing w:after="160" w:line="259" w:lineRule="auto"/>
        <w:contextualSpacing/>
        <w:rPr>
          <w:ins w:id="177" w:author="Hogendoorn, Rene" w:date="2016-08-03T10:15:00Z"/>
          <w:highlight w:val="yellow"/>
          <w:lang w:val="en-US"/>
        </w:rPr>
      </w:pPr>
      <w:ins w:id="178" w:author="Hogendoorn, Rene" w:date="2016-08-03T10:15:00Z">
        <w:r>
          <w:rPr>
            <w:highlight w:val="yellow"/>
            <w:lang w:val="en-US"/>
          </w:rPr>
          <w:t>Traffic Image</w:t>
        </w:r>
      </w:ins>
    </w:p>
    <w:p w:rsidR="00B0564B" w:rsidRDefault="00B0564B" w:rsidP="00973002">
      <w:pPr>
        <w:pStyle w:val="ListParagraph"/>
        <w:numPr>
          <w:ilvl w:val="1"/>
          <w:numId w:val="31"/>
        </w:numPr>
        <w:spacing w:after="160" w:line="259" w:lineRule="auto"/>
        <w:contextualSpacing/>
        <w:rPr>
          <w:ins w:id="179" w:author="Hogendoorn, Rene" w:date="2016-08-03T10:15:00Z"/>
          <w:lang w:val="en-US"/>
        </w:rPr>
      </w:pPr>
      <w:ins w:id="180" w:author="Hogendoorn, Rene" w:date="2016-08-03T10:15:00Z">
        <w:r>
          <w:rPr>
            <w:highlight w:val="yellow"/>
            <w:lang w:val="en-US"/>
          </w:rPr>
          <w:t xml:space="preserve">Surveillance </w:t>
        </w:r>
        <w:r w:rsidRPr="004F0AE0">
          <w:rPr>
            <w:highlight w:val="yellow"/>
            <w:lang w:val="en-US"/>
          </w:rPr>
          <w:t>Sensor Data</w:t>
        </w:r>
        <w:r w:rsidRPr="00B5108E" w:rsidDel="00275B0E">
          <w:rPr>
            <w:lang w:val="en-US"/>
          </w:rPr>
          <w:t xml:space="preserve"> </w:t>
        </w:r>
      </w:ins>
    </w:p>
    <w:p w:rsidR="00B0564B" w:rsidRPr="007E3CA3" w:rsidRDefault="00B0564B" w:rsidP="00973002">
      <w:pPr>
        <w:pStyle w:val="ListParagraph"/>
        <w:numPr>
          <w:ilvl w:val="1"/>
          <w:numId w:val="31"/>
        </w:numPr>
        <w:spacing w:after="160" w:line="259" w:lineRule="auto"/>
        <w:contextualSpacing/>
        <w:rPr>
          <w:ins w:id="181" w:author="Hogendoorn, Rene" w:date="2016-08-03T10:15:00Z"/>
          <w:lang w:val="en-US"/>
        </w:rPr>
      </w:pPr>
      <w:proofErr w:type="spellStart"/>
      <w:ins w:id="182" w:author="Hogendoorn, Rene" w:date="2016-08-03T10:15:00Z">
        <w:r>
          <w:rPr>
            <w:highlight w:val="yellow"/>
            <w:lang w:val="en-US"/>
          </w:rPr>
          <w:t>Meteo</w:t>
        </w:r>
        <w:proofErr w:type="spellEnd"/>
        <w:r w:rsidRPr="004F0AE0">
          <w:rPr>
            <w:highlight w:val="yellow"/>
            <w:lang w:val="en-US"/>
          </w:rPr>
          <w:t>/Hydro</w:t>
        </w:r>
        <w:r w:rsidRPr="00B5108E" w:rsidDel="00275B0E">
          <w:rPr>
            <w:lang w:val="en-US"/>
          </w:rPr>
          <w:t xml:space="preserve"> </w:t>
        </w:r>
      </w:ins>
    </w:p>
    <w:p w:rsidR="00B0564B" w:rsidRDefault="00B0564B" w:rsidP="00973002">
      <w:pPr>
        <w:pStyle w:val="ListParagraph"/>
        <w:numPr>
          <w:ilvl w:val="0"/>
          <w:numId w:val="31"/>
        </w:numPr>
        <w:spacing w:after="160" w:line="259" w:lineRule="auto"/>
        <w:contextualSpacing/>
        <w:rPr>
          <w:ins w:id="183" w:author="Hogendoorn, Rene" w:date="2016-08-03T10:15:00Z"/>
          <w:lang w:val="en-US"/>
        </w:rPr>
      </w:pPr>
      <w:ins w:id="184" w:author="Hogendoorn, Rene" w:date="2016-08-03T10:15:00Z">
        <w:r>
          <w:rPr>
            <w:lang w:val="en-US"/>
          </w:rPr>
          <w:t>Characteristic of the data that is exchanged</w:t>
        </w:r>
      </w:ins>
    </w:p>
    <w:p w:rsidR="00B0564B" w:rsidRDefault="00B0564B" w:rsidP="00973002">
      <w:pPr>
        <w:pStyle w:val="ListParagraph"/>
        <w:numPr>
          <w:ilvl w:val="1"/>
          <w:numId w:val="31"/>
        </w:numPr>
        <w:spacing w:after="160" w:line="259" w:lineRule="auto"/>
        <w:contextualSpacing/>
        <w:rPr>
          <w:ins w:id="185" w:author="Hogendoorn, Rene" w:date="2016-08-03T10:15:00Z"/>
          <w:lang w:val="en-US"/>
        </w:rPr>
      </w:pPr>
      <w:ins w:id="186" w:author="Hogendoorn, Rene" w:date="2016-08-03T10:15:00Z">
        <w:r>
          <w:rPr>
            <w:lang w:val="en-US"/>
          </w:rPr>
          <w:t>Real-time, i.e. data that changes on a timeframe in the order of seconds</w:t>
        </w:r>
      </w:ins>
    </w:p>
    <w:p w:rsidR="00B0564B" w:rsidRDefault="00B0564B" w:rsidP="00973002">
      <w:pPr>
        <w:pStyle w:val="ListParagraph"/>
        <w:numPr>
          <w:ilvl w:val="1"/>
          <w:numId w:val="31"/>
        </w:numPr>
        <w:spacing w:after="160" w:line="259" w:lineRule="auto"/>
        <w:contextualSpacing/>
        <w:rPr>
          <w:ins w:id="187" w:author="Hogendoorn, Rene" w:date="2016-08-03T10:15:00Z"/>
          <w:lang w:val="en-US"/>
        </w:rPr>
      </w:pPr>
      <w:ins w:id="188" w:author="Hogendoorn, Rene" w:date="2016-08-03T10:15:00Z">
        <w:r>
          <w:rPr>
            <w:lang w:val="en-US"/>
          </w:rPr>
          <w:t>Non real-time,</w:t>
        </w:r>
        <w:r w:rsidRPr="00F5784B">
          <w:rPr>
            <w:lang w:val="en-US"/>
          </w:rPr>
          <w:t xml:space="preserve"> </w:t>
        </w:r>
        <w:r>
          <w:rPr>
            <w:lang w:val="en-US"/>
          </w:rPr>
          <w:t>data that changes on a timeframe in the order of minutes or more</w:t>
        </w:r>
      </w:ins>
    </w:p>
    <w:p w:rsidR="00B0564B" w:rsidRDefault="00B0564B" w:rsidP="00973002">
      <w:pPr>
        <w:pStyle w:val="ListParagraph"/>
        <w:numPr>
          <w:ilvl w:val="1"/>
          <w:numId w:val="31"/>
        </w:numPr>
        <w:spacing w:after="160" w:line="259" w:lineRule="auto"/>
        <w:contextualSpacing/>
        <w:rPr>
          <w:ins w:id="189" w:author="Hogendoorn, Rene" w:date="2016-08-03T10:15:00Z"/>
          <w:lang w:val="en-US"/>
        </w:rPr>
      </w:pPr>
      <w:ins w:id="190" w:author="Hogendoorn, Rene" w:date="2016-08-03T10:15:00Z">
        <w:r>
          <w:rPr>
            <w:lang w:val="en-US"/>
          </w:rPr>
          <w:lastRenderedPageBreak/>
          <w:t>Static/semi-static, pertinent data or data that changes infrequently</w:t>
        </w:r>
      </w:ins>
    </w:p>
    <w:p w:rsidR="00B0564B" w:rsidRPr="007E3CA3" w:rsidRDefault="00B0564B" w:rsidP="00973002">
      <w:pPr>
        <w:pStyle w:val="ListParagraph"/>
        <w:numPr>
          <w:ilvl w:val="1"/>
          <w:numId w:val="31"/>
        </w:numPr>
        <w:spacing w:after="160" w:line="259" w:lineRule="auto"/>
        <w:contextualSpacing/>
        <w:rPr>
          <w:ins w:id="191" w:author="Hogendoorn, Rene" w:date="2016-08-03T10:15:00Z"/>
          <w:lang w:val="en-US"/>
        </w:rPr>
      </w:pPr>
      <w:ins w:id="192" w:author="Hogendoorn, Rene" w:date="2016-08-03T10:15:00Z">
        <w:r>
          <w:rPr>
            <w:lang w:val="en-US"/>
          </w:rPr>
          <w:t>Historical, i.e. recorded data</w:t>
        </w:r>
      </w:ins>
    </w:p>
    <w:p w:rsidR="00B0564B" w:rsidRDefault="00B0564B" w:rsidP="00973002">
      <w:pPr>
        <w:pStyle w:val="ListParagraph"/>
        <w:numPr>
          <w:ilvl w:val="0"/>
          <w:numId w:val="31"/>
        </w:numPr>
        <w:spacing w:after="160" w:line="259" w:lineRule="auto"/>
        <w:contextualSpacing/>
        <w:rPr>
          <w:ins w:id="193" w:author="Hogendoorn, Rene" w:date="2016-08-03T10:15:00Z"/>
          <w:lang w:val="en-US"/>
        </w:rPr>
      </w:pPr>
      <w:ins w:id="194" w:author="Hogendoorn, Rene" w:date="2016-08-03T10:15:00Z">
        <w:r>
          <w:rPr>
            <w:lang w:val="en-US"/>
          </w:rPr>
          <w:t>Timing of the data exchange</w:t>
        </w:r>
      </w:ins>
    </w:p>
    <w:p w:rsidR="00B0564B" w:rsidRDefault="00B0564B" w:rsidP="00973002">
      <w:pPr>
        <w:pStyle w:val="ListParagraph"/>
        <w:numPr>
          <w:ilvl w:val="1"/>
          <w:numId w:val="31"/>
        </w:numPr>
        <w:spacing w:after="160" w:line="259" w:lineRule="auto"/>
        <w:contextualSpacing/>
        <w:rPr>
          <w:ins w:id="195" w:author="Hogendoorn, Rene" w:date="2016-08-03T10:15:00Z"/>
          <w:lang w:val="en-US"/>
        </w:rPr>
      </w:pPr>
      <w:ins w:id="196" w:author="Hogendoorn, Rene" w:date="2016-08-03T10:15:00Z">
        <w:r>
          <w:rPr>
            <w:lang w:val="en-US"/>
          </w:rPr>
          <w:t>Continuous</w:t>
        </w:r>
      </w:ins>
    </w:p>
    <w:p w:rsidR="00B0564B" w:rsidRDefault="00B0564B" w:rsidP="00973002">
      <w:pPr>
        <w:pStyle w:val="ListParagraph"/>
        <w:numPr>
          <w:ilvl w:val="1"/>
          <w:numId w:val="31"/>
        </w:numPr>
        <w:spacing w:after="160" w:line="259" w:lineRule="auto"/>
        <w:contextualSpacing/>
        <w:rPr>
          <w:ins w:id="197" w:author="Hogendoorn, Rene" w:date="2016-08-03T10:15:00Z"/>
          <w:lang w:val="en-US"/>
        </w:rPr>
      </w:pPr>
      <w:ins w:id="198" w:author="Hogendoorn, Rene" w:date="2016-08-03T10:15:00Z">
        <w:r>
          <w:rPr>
            <w:lang w:val="en-US"/>
          </w:rPr>
          <w:t>On Demand</w:t>
        </w:r>
      </w:ins>
    </w:p>
    <w:p w:rsidR="00B0564B" w:rsidRDefault="00B0564B" w:rsidP="00973002">
      <w:pPr>
        <w:pStyle w:val="ListParagraph"/>
        <w:numPr>
          <w:ilvl w:val="1"/>
          <w:numId w:val="31"/>
        </w:numPr>
        <w:spacing w:after="160" w:line="259" w:lineRule="auto"/>
        <w:contextualSpacing/>
        <w:rPr>
          <w:ins w:id="199" w:author="Hogendoorn, Rene" w:date="2016-08-03T10:15:00Z"/>
          <w:lang w:val="en-US"/>
        </w:rPr>
      </w:pPr>
      <w:ins w:id="200" w:author="Hogendoorn, Rene" w:date="2016-08-03T10:15:00Z">
        <w:r>
          <w:rPr>
            <w:lang w:val="en-US"/>
          </w:rPr>
          <w:t>By Notification</w:t>
        </w:r>
      </w:ins>
    </w:p>
    <w:p w:rsidR="00B0564B" w:rsidRDefault="00B0564B" w:rsidP="00973002">
      <w:pPr>
        <w:pStyle w:val="ListParagraph"/>
        <w:numPr>
          <w:ilvl w:val="0"/>
          <w:numId w:val="31"/>
        </w:numPr>
        <w:spacing w:after="160" w:line="259" w:lineRule="auto"/>
        <w:contextualSpacing/>
        <w:rPr>
          <w:ins w:id="201" w:author="Hogendoorn, Rene" w:date="2016-08-03T10:15:00Z"/>
          <w:lang w:val="en-US"/>
        </w:rPr>
      </w:pPr>
      <w:ins w:id="202" w:author="Hogendoorn, Rene" w:date="2016-08-03T10:15:00Z">
        <w:r>
          <w:rPr>
            <w:lang w:val="en-US"/>
          </w:rPr>
          <w:t>Governance of data exchange</w:t>
        </w:r>
      </w:ins>
    </w:p>
    <w:p w:rsidR="00FF7F6B" w:rsidRPr="00B0564B" w:rsidRDefault="00B0564B" w:rsidP="00B0564B">
      <w:pPr>
        <w:pStyle w:val="ListParagraph"/>
        <w:spacing w:after="160" w:line="259" w:lineRule="auto"/>
        <w:contextualSpacing/>
        <w:rPr>
          <w:lang w:val="en-US"/>
        </w:rPr>
      </w:pPr>
      <w:ins w:id="203" w:author="Hogendoorn, Rene" w:date="2016-08-03T10:15:00Z">
        <w:r>
          <w:rPr>
            <w:lang w:val="en-US"/>
          </w:rPr>
          <w:t>Refer to guideline 1102</w:t>
        </w:r>
      </w:ins>
    </w:p>
    <w:p w:rsidR="00FF7F6B" w:rsidDel="00B0564B" w:rsidRDefault="00FF7F6B" w:rsidP="004601C4">
      <w:pPr>
        <w:pStyle w:val="Heading1"/>
        <w:numPr>
          <w:ilvl w:val="0"/>
          <w:numId w:val="9"/>
        </w:numPr>
        <w:rPr>
          <w:del w:id="204" w:author="Hogendoorn, Rene" w:date="2016-08-03T10:16:00Z"/>
        </w:rPr>
      </w:pPr>
      <w:bookmarkStart w:id="205" w:name="_Toc350950200"/>
      <w:bookmarkStart w:id="206" w:name="_Toc367184857"/>
      <w:bookmarkStart w:id="207" w:name="_Toc370818314"/>
      <w:r>
        <w:t>definitions</w:t>
      </w:r>
      <w:bookmarkEnd w:id="205"/>
      <w:bookmarkEnd w:id="206"/>
      <w:bookmarkEnd w:id="207"/>
    </w:p>
    <w:p w:rsidR="00104B36" w:rsidDel="00B0564B" w:rsidRDefault="00B84F1C" w:rsidP="00B0564B">
      <w:pPr>
        <w:pStyle w:val="Heading1"/>
        <w:numPr>
          <w:ilvl w:val="0"/>
          <w:numId w:val="9"/>
        </w:numPr>
        <w:rPr>
          <w:del w:id="208" w:author="Hogendoorn, Rene" w:date="2016-08-03T10:16:00Z"/>
        </w:rPr>
      </w:pPr>
      <w:del w:id="209" w:author="Hogendoorn, Rene" w:date="2016-08-03T10:16:00Z">
        <w:r w:rsidDel="00B0564B">
          <w:delText>(For the purposes of this guideline the following definitions are provided)</w:delText>
        </w:r>
      </w:del>
    </w:p>
    <w:p w:rsidR="00FF7F6B" w:rsidRPr="005A54B5" w:rsidDel="00B0564B" w:rsidRDefault="00FF7F6B" w:rsidP="00B0564B">
      <w:pPr>
        <w:pStyle w:val="Heading1"/>
        <w:rPr>
          <w:del w:id="210" w:author="Hogendoorn, Rene" w:date="2016-08-03T10:16:00Z"/>
        </w:rPr>
      </w:pPr>
      <w:del w:id="211" w:author="Hogendoorn, Rene" w:date="2016-08-03T10:16:00Z">
        <w:r w:rsidRPr="005A54B5" w:rsidDel="00B0564B">
          <w:rPr>
            <w:u w:val="single"/>
          </w:rPr>
          <w:delText>Maritime Domain</w:delText>
        </w:r>
        <w:r w:rsidRPr="005A54B5" w:rsidDel="00B0564B">
          <w:delText>: is used as a generic term covering:</w:delText>
        </w:r>
      </w:del>
    </w:p>
    <w:p w:rsidR="00FF7F6B" w:rsidRPr="005A54B5" w:rsidDel="00B0564B" w:rsidRDefault="00FF7F6B" w:rsidP="00B0564B">
      <w:pPr>
        <w:pStyle w:val="Heading1"/>
        <w:rPr>
          <w:del w:id="212" w:author="Hogendoorn, Rene" w:date="2016-08-03T10:16:00Z"/>
        </w:rPr>
      </w:pPr>
      <w:del w:id="213" w:author="Hogendoorn, Rene" w:date="2016-08-03T10:16:00Z">
        <w:r w:rsidRPr="005A54B5" w:rsidDel="00B0564B">
          <w:delText>all geographical areas (ocean, sea, coastal waters, harbour approaches, inland waters or all</w:delText>
        </w:r>
      </w:del>
    </w:p>
    <w:p w:rsidR="00FF7F6B" w:rsidRPr="005A54B5" w:rsidDel="00B0564B" w:rsidRDefault="00FF7F6B" w:rsidP="00B0564B">
      <w:pPr>
        <w:pStyle w:val="Heading1"/>
        <w:rPr>
          <w:del w:id="214" w:author="Hogendoorn, Rene" w:date="2016-08-03T10:16:00Z"/>
        </w:rPr>
      </w:pPr>
      <w:del w:id="215" w:author="Hogendoorn, Rene" w:date="2016-08-03T10:16:00Z">
        <w:r w:rsidRPr="005A54B5" w:rsidDel="00B0564B">
          <w:delText>other navigable waterways),</w:delText>
        </w:r>
        <w:r w:rsidR="00CE78DC" w:rsidDel="00B0564B">
          <w:delText xml:space="preserve"> </w:delText>
        </w:r>
        <w:r w:rsidRPr="005A54B5" w:rsidDel="00B0564B">
          <w:delText>structures in, on, under or bordering these areas;</w:delText>
        </w:r>
      </w:del>
    </w:p>
    <w:p w:rsidR="00FF7F6B" w:rsidRPr="005A54B5" w:rsidDel="00B0564B" w:rsidRDefault="00FF7F6B" w:rsidP="00B0564B">
      <w:pPr>
        <w:pStyle w:val="Heading1"/>
        <w:rPr>
          <w:del w:id="216" w:author="Hogendoorn, Rene" w:date="2016-08-03T10:16:00Z"/>
        </w:rPr>
      </w:pPr>
      <w:del w:id="217" w:author="Hogendoorn, Rene" w:date="2016-08-03T10:16:00Z">
        <w:r w:rsidRPr="005A54B5" w:rsidDel="00B0564B">
          <w:delText>all aspects of maritime infrastructure in mentioned geographical areas (e.g. waterways, locks, bridges, specific traffic management arrangements);</w:delText>
        </w:r>
      </w:del>
    </w:p>
    <w:p w:rsidR="00FF7F6B" w:rsidRPr="005A54B5" w:rsidDel="00B0564B" w:rsidRDefault="00FF7F6B" w:rsidP="00B0564B">
      <w:pPr>
        <w:pStyle w:val="Heading1"/>
        <w:rPr>
          <w:del w:id="218" w:author="Hogendoorn, Rene" w:date="2016-08-03T10:16:00Z"/>
        </w:rPr>
      </w:pPr>
      <w:del w:id="219" w:author="Hogendoorn, Rene" w:date="2016-08-03T10:16:00Z">
        <w:r w:rsidRPr="005A54B5" w:rsidDel="00B0564B">
          <w:delText>all activities between stakeholders relating to and/or adjacent to safety and efficiency of</w:delText>
        </w:r>
      </w:del>
    </w:p>
    <w:p w:rsidR="00FF7F6B" w:rsidRPr="005A54B5" w:rsidDel="00B0564B" w:rsidRDefault="00FF7F6B" w:rsidP="00B0564B">
      <w:pPr>
        <w:pStyle w:val="Heading1"/>
        <w:rPr>
          <w:del w:id="220" w:author="Hogendoorn, Rene" w:date="2016-08-03T10:16:00Z"/>
        </w:rPr>
      </w:pPr>
      <w:del w:id="221" w:author="Hogendoorn, Rene" w:date="2016-08-03T10:16:00Z">
        <w:r w:rsidRPr="005A54B5" w:rsidDel="00B0564B">
          <w:delText>shipping, security on</w:delText>
        </w:r>
        <w:r w:rsidDel="00B0564B">
          <w:delText xml:space="preserve"> </w:delText>
        </w:r>
        <w:r w:rsidRPr="005A54B5" w:rsidDel="00B0564B">
          <w:delText>board and ashore and the protection of the marine environment;</w:delText>
        </w:r>
      </w:del>
    </w:p>
    <w:p w:rsidR="00FF7F6B" w:rsidRPr="005A54B5" w:rsidDel="00B0564B" w:rsidRDefault="00FF7F6B" w:rsidP="00B0564B">
      <w:pPr>
        <w:pStyle w:val="Heading1"/>
        <w:rPr>
          <w:del w:id="222" w:author="Hogendoorn, Rene" w:date="2016-08-03T10:16:00Z"/>
        </w:rPr>
      </w:pPr>
      <w:del w:id="223" w:author="Hogendoorn, Rene" w:date="2016-08-03T10:16:00Z">
        <w:r w:rsidRPr="005A54B5" w:rsidDel="00B0564B">
          <w:delText>waterborne transport of people and cargo and its handling; and</w:delText>
        </w:r>
      </w:del>
    </w:p>
    <w:p w:rsidR="00FF7F6B" w:rsidRPr="005A54B5" w:rsidDel="00B0564B" w:rsidRDefault="00FF7F6B" w:rsidP="00B0564B">
      <w:pPr>
        <w:pStyle w:val="Heading1"/>
        <w:rPr>
          <w:del w:id="224" w:author="Hogendoorn, Rene" w:date="2016-08-03T10:16:00Z"/>
        </w:rPr>
      </w:pPr>
      <w:del w:id="225" w:author="Hogendoorn, Rene" w:date="2016-08-03T10:16:00Z">
        <w:r w:rsidRPr="005A54B5" w:rsidDel="00B0564B">
          <w:delText>all people within this domain.</w:delText>
        </w:r>
      </w:del>
    </w:p>
    <w:p w:rsidR="00FF7F6B" w:rsidRDefault="00FF7F6B" w:rsidP="00B0564B">
      <w:pPr>
        <w:pStyle w:val="Heading1"/>
        <w:numPr>
          <w:ilvl w:val="0"/>
          <w:numId w:val="9"/>
        </w:numPr>
      </w:pPr>
    </w:p>
    <w:p w:rsidR="00CB2CF1" w:rsidRDefault="00CB2CF1" w:rsidP="00FF7F6B">
      <w:pPr>
        <w:rPr>
          <w:ins w:id="226" w:author="Hogendoorn, Rene" w:date="2016-08-03T11:09:00Z"/>
          <w:u w:val="single"/>
          <w:lang w:eastAsia="de-DE"/>
        </w:rPr>
      </w:pPr>
      <w:ins w:id="227" w:author="Hogendoorn, Rene" w:date="2016-08-03T11:09:00Z">
        <w:r>
          <w:rPr>
            <w:u w:val="single"/>
            <w:lang w:eastAsia="de-DE"/>
          </w:rPr>
          <w:t>External Stakeholders</w:t>
        </w:r>
        <w:r w:rsidRPr="00CB2CF1">
          <w:rPr>
            <w:lang w:eastAsia="de-DE"/>
          </w:rPr>
          <w:t xml:space="preserve">: the Allied and Other Services </w:t>
        </w:r>
        <w:r>
          <w:rPr>
            <w:lang w:eastAsia="de-DE"/>
          </w:rPr>
          <w:t>as defined in IALA Guideline 1102</w:t>
        </w:r>
      </w:ins>
      <w:ins w:id="228" w:author="Hogendoorn, Rene" w:date="2016-08-03T11:10:00Z">
        <w:r>
          <w:rPr>
            <w:lang w:eastAsia="de-DE"/>
          </w:rPr>
          <w:t xml:space="preserve"> (in the scope of this guideline, the organisations, outside of the VTS, that may use VTS data to support their operations)</w:t>
        </w:r>
      </w:ins>
    </w:p>
    <w:p w:rsidR="00FF7F6B" w:rsidDel="00CB2CF1" w:rsidRDefault="00FF7F6B" w:rsidP="00FF7F6B">
      <w:pPr>
        <w:rPr>
          <w:del w:id="229" w:author="Hogendoorn, Rene" w:date="2016-08-03T11:13:00Z"/>
          <w:lang w:eastAsia="zh-CN"/>
        </w:rPr>
      </w:pPr>
      <w:del w:id="230" w:author="Hogendoorn, Rene" w:date="2016-08-03T11:13:00Z">
        <w:r w:rsidRPr="00A437CE" w:rsidDel="00CB2CF1">
          <w:rPr>
            <w:u w:val="single"/>
            <w:lang w:eastAsia="de-DE"/>
          </w:rPr>
          <w:delText xml:space="preserve">Allied </w:delText>
        </w:r>
        <w:r w:rsidDel="00CB2CF1">
          <w:rPr>
            <w:u w:val="single"/>
            <w:lang w:eastAsia="de-DE"/>
          </w:rPr>
          <w:delText>S</w:delText>
        </w:r>
        <w:r w:rsidRPr="00A437CE" w:rsidDel="00CB2CF1">
          <w:rPr>
            <w:u w:val="single"/>
            <w:lang w:eastAsia="de-DE"/>
          </w:rPr>
          <w:delText>ervice</w:delText>
        </w:r>
        <w:r w:rsidDel="00CB2CF1">
          <w:rPr>
            <w:lang w:eastAsia="de-DE"/>
          </w:rPr>
          <w:delText>:</w:delText>
        </w:r>
      </w:del>
      <w:del w:id="231" w:author="Hogendoorn, Rene" w:date="2016-08-03T11:09:00Z">
        <w:r w:rsidDel="00CB2CF1">
          <w:rPr>
            <w:lang w:eastAsia="de-DE"/>
          </w:rPr>
          <w:delText xml:space="preserve"> </w:delText>
        </w:r>
      </w:del>
      <w:del w:id="232" w:author="Hogendoorn, Rene" w:date="2016-08-03T11:13:00Z">
        <w:r w:rsidR="005450DB" w:rsidDel="00CB2CF1">
          <w:rPr>
            <w:lang w:eastAsia="de-DE"/>
          </w:rPr>
          <w:delText>a</w:delText>
        </w:r>
        <w:r w:rsidDel="00CB2CF1">
          <w:rPr>
            <w:lang w:eastAsia="de-DE"/>
          </w:rPr>
          <w:delText xml:space="preserve">llied </w:delText>
        </w:r>
        <w:r w:rsidR="005450DB" w:rsidDel="00CB2CF1">
          <w:rPr>
            <w:lang w:eastAsia="de-DE"/>
          </w:rPr>
          <w:delText>s</w:delText>
        </w:r>
        <w:r w:rsidDel="00CB2CF1">
          <w:rPr>
            <w:lang w:eastAsia="de-DE"/>
          </w:rPr>
          <w:delText>ervices are services actively involved in the safe and efficient passage of the vessel t</w:delText>
        </w:r>
        <w:r w:rsidDel="00CB2CF1">
          <w:rPr>
            <w:rFonts w:hint="eastAsia"/>
            <w:lang w:eastAsia="zh-CN"/>
          </w:rPr>
          <w:delText>h</w:delText>
        </w:r>
        <w:r w:rsidDel="00CB2CF1">
          <w:rPr>
            <w:lang w:eastAsia="de-DE"/>
          </w:rPr>
          <w:delText>rough the VTS area</w:delText>
        </w:r>
        <w:r w:rsidRPr="005A54B5" w:rsidDel="00CB2CF1">
          <w:rPr>
            <w:rStyle w:val="FootnoteReference"/>
            <w:lang w:eastAsia="de-DE"/>
          </w:rPr>
          <w:footnoteReference w:id="1"/>
        </w:r>
        <w:r w:rsidR="005D285D" w:rsidDel="00CB2CF1">
          <w:rPr>
            <w:lang w:eastAsia="de-DE"/>
          </w:rPr>
          <w:delText>.</w:delText>
        </w:r>
      </w:del>
    </w:p>
    <w:p w:rsidR="00FF7F6B" w:rsidRPr="00166276" w:rsidDel="00CB2CF1" w:rsidRDefault="00FF7F6B" w:rsidP="00FF7F6B">
      <w:pPr>
        <w:rPr>
          <w:del w:id="237" w:author="Hogendoorn, Rene" w:date="2016-08-03T11:13:00Z"/>
          <w:lang w:eastAsia="de-DE"/>
        </w:rPr>
      </w:pPr>
    </w:p>
    <w:p w:rsidR="00FF7F6B" w:rsidDel="00CB2CF1" w:rsidRDefault="00FF7F6B" w:rsidP="00FF7F6B">
      <w:pPr>
        <w:rPr>
          <w:del w:id="238" w:author="Hogendoorn, Rene" w:date="2016-08-03T11:13:00Z"/>
          <w:lang w:eastAsia="de-DE"/>
        </w:rPr>
      </w:pPr>
      <w:del w:id="239" w:author="Hogendoorn, Rene" w:date="2016-08-03T11:13:00Z">
        <w:r w:rsidRPr="00A437CE" w:rsidDel="00CB2CF1">
          <w:rPr>
            <w:u w:val="single"/>
            <w:lang w:eastAsia="de-DE"/>
          </w:rPr>
          <w:delText xml:space="preserve">Other </w:delText>
        </w:r>
        <w:r w:rsidDel="00CB2CF1">
          <w:rPr>
            <w:u w:val="single"/>
            <w:lang w:eastAsia="de-DE"/>
          </w:rPr>
          <w:delText>S</w:delText>
        </w:r>
        <w:r w:rsidRPr="00A437CE" w:rsidDel="00CB2CF1">
          <w:rPr>
            <w:u w:val="single"/>
            <w:lang w:eastAsia="de-DE"/>
          </w:rPr>
          <w:delText>ervice</w:delText>
        </w:r>
        <w:r w:rsidDel="00CB2CF1">
          <w:rPr>
            <w:lang w:eastAsia="de-DE"/>
          </w:rPr>
          <w:delText xml:space="preserve">: </w:delText>
        </w:r>
        <w:r w:rsidR="005450DB" w:rsidDel="00CB2CF1">
          <w:rPr>
            <w:lang w:eastAsia="de-DE"/>
          </w:rPr>
          <w:delText>r</w:delText>
        </w:r>
        <w:r w:rsidRPr="005A54B5" w:rsidDel="00CB2CF1">
          <w:rPr>
            <w:lang w:eastAsia="de-DE"/>
          </w:rPr>
          <w:delText xml:space="preserve">efer to services </w:delText>
        </w:r>
        <w:r w:rsidDel="00CB2CF1">
          <w:rPr>
            <w:lang w:eastAsia="de-DE"/>
          </w:rPr>
          <w:delText xml:space="preserve">other than the allied services, </w:delText>
        </w:r>
        <w:r w:rsidRPr="005A54B5" w:rsidDel="00CB2CF1">
          <w:rPr>
            <w:lang w:eastAsia="de-DE"/>
          </w:rPr>
          <w:delText xml:space="preserve">which </w:delText>
        </w:r>
        <w:r w:rsidDel="00CB2CF1">
          <w:rPr>
            <w:lang w:eastAsia="de-DE"/>
          </w:rPr>
          <w:delText xml:space="preserve">MAY </w:delText>
        </w:r>
        <w:r w:rsidRPr="005A54B5" w:rsidDel="00CB2CF1">
          <w:rPr>
            <w:lang w:eastAsia="de-DE"/>
          </w:rPr>
          <w:delText>use VTS data to more effectively undertake their work (e.g. ensuring local security or preventing illegal imports).</w:delText>
        </w:r>
      </w:del>
    </w:p>
    <w:p w:rsidR="00FF7F6B" w:rsidRDefault="00FF7F6B" w:rsidP="00FF7F6B">
      <w:pPr>
        <w:rPr>
          <w:lang w:eastAsia="de-DE"/>
        </w:rPr>
      </w:pPr>
    </w:p>
    <w:p w:rsidR="00FF7F6B" w:rsidDel="00D124F3" w:rsidRDefault="00FF7F6B" w:rsidP="00D124F3">
      <w:pPr>
        <w:rPr>
          <w:del w:id="240" w:author="Hogendoorn, Rene" w:date="2016-08-03T11:19:00Z"/>
          <w:u w:val="single"/>
          <w:lang w:eastAsia="de-DE"/>
        </w:rPr>
      </w:pPr>
      <w:r>
        <w:rPr>
          <w:u w:val="single"/>
          <w:lang w:eastAsia="de-DE"/>
        </w:rPr>
        <w:t>VTS Data</w:t>
      </w:r>
      <w:r w:rsidRPr="00BF1282">
        <w:rPr>
          <w:lang w:eastAsia="de-DE"/>
        </w:rPr>
        <w:t>:</w:t>
      </w:r>
      <w:r>
        <w:rPr>
          <w:lang w:eastAsia="de-DE"/>
        </w:rPr>
        <w:t xml:space="preserve"> </w:t>
      </w:r>
      <w:ins w:id="241" w:author="Hogendoorn, Rene" w:date="2016-08-03T10:19:00Z">
        <w:r w:rsidR="00CB2CF1">
          <w:rPr>
            <w:lang w:eastAsia="de-DE"/>
          </w:rPr>
          <w:t xml:space="preserve">as defined </w:t>
        </w:r>
      </w:ins>
      <w:ins w:id="242" w:author="Hogendoorn, Rene" w:date="2016-08-03T11:13:00Z">
        <w:r w:rsidR="00CB2CF1">
          <w:rPr>
            <w:lang w:eastAsia="de-DE"/>
          </w:rPr>
          <w:t>in</w:t>
        </w:r>
      </w:ins>
      <w:ins w:id="243" w:author="Hogendoorn, Rene" w:date="2016-08-03T10:19:00Z">
        <w:r w:rsidR="00D124F3">
          <w:rPr>
            <w:lang w:eastAsia="de-DE"/>
          </w:rPr>
          <w:t xml:space="preserve"> IALA Guideline</w:t>
        </w:r>
        <w:r w:rsidR="00B0564B">
          <w:rPr>
            <w:lang w:eastAsia="de-DE"/>
          </w:rPr>
          <w:t xml:space="preserve"> 1102, </w:t>
        </w:r>
      </w:ins>
      <w:r>
        <w:rPr>
          <w:rFonts w:hint="eastAsia"/>
          <w:lang w:eastAsia="zh-CN"/>
        </w:rPr>
        <w:t xml:space="preserve">the data </w:t>
      </w:r>
      <w:r>
        <w:rPr>
          <w:lang w:eastAsia="de-DE"/>
        </w:rPr>
        <w:t>produced by VTS</w:t>
      </w:r>
      <w:r w:rsidRPr="00A86F54">
        <w:rPr>
          <w:lang w:eastAsia="de-DE"/>
        </w:rPr>
        <w:t xml:space="preserve"> </w:t>
      </w:r>
      <w:r>
        <w:rPr>
          <w:lang w:eastAsia="de-DE"/>
        </w:rPr>
        <w:t>and/or owned by the VTS Authority</w:t>
      </w:r>
      <w:r w:rsidR="005D285D">
        <w:rPr>
          <w:lang w:eastAsia="de-DE"/>
        </w:rPr>
        <w:t>.</w:t>
      </w:r>
    </w:p>
    <w:p w:rsidR="00D124F3" w:rsidRDefault="00D124F3" w:rsidP="00FF7F6B">
      <w:pPr>
        <w:rPr>
          <w:ins w:id="244" w:author="Hogendoorn, Rene" w:date="2016-08-03T11:19:00Z"/>
          <w:lang w:eastAsia="de-DE"/>
        </w:rPr>
      </w:pPr>
    </w:p>
    <w:p w:rsidR="007F026B" w:rsidDel="00D124F3" w:rsidRDefault="007F026B" w:rsidP="00FF7F6B">
      <w:pPr>
        <w:rPr>
          <w:del w:id="245" w:author="Hogendoorn, Rene" w:date="2016-08-03T11:19:00Z"/>
          <w:lang w:eastAsia="de-DE"/>
        </w:rPr>
      </w:pPr>
    </w:p>
    <w:p w:rsidR="005450DB" w:rsidRPr="00BF1282" w:rsidDel="00B0564B" w:rsidRDefault="007F026B" w:rsidP="005450DB">
      <w:pPr>
        <w:widowControl w:val="0"/>
        <w:autoSpaceDE w:val="0"/>
        <w:autoSpaceDN w:val="0"/>
        <w:adjustRightInd w:val="0"/>
        <w:spacing w:after="240"/>
        <w:rPr>
          <w:del w:id="246" w:author="Hogendoorn, Rene" w:date="2016-08-03T10:17:00Z"/>
          <w:lang w:val="en-US"/>
        </w:rPr>
      </w:pPr>
      <w:del w:id="247" w:author="Hogendoorn, Rene" w:date="2016-08-03T11:19:00Z">
        <w:r w:rsidRPr="00BF1282" w:rsidDel="00D124F3">
          <w:rPr>
            <w:u w:val="single"/>
            <w:lang w:eastAsia="de-DE"/>
          </w:rPr>
          <w:lastRenderedPageBreak/>
          <w:delText>Information</w:delText>
        </w:r>
        <w:r w:rsidDel="00D124F3">
          <w:rPr>
            <w:lang w:eastAsia="de-DE"/>
          </w:rPr>
          <w:delText xml:space="preserve">: </w:delText>
        </w:r>
        <w:r w:rsidR="005450DB" w:rsidDel="00D124F3">
          <w:rPr>
            <w:lang w:eastAsia="de-DE"/>
          </w:rPr>
          <w:delText>a</w:delText>
        </w:r>
        <w:r w:rsidDel="00D124F3">
          <w:rPr>
            <w:lang w:eastAsia="de-DE"/>
          </w:rPr>
          <w:delText xml:space="preserve">s defined </w:delText>
        </w:r>
      </w:del>
      <w:del w:id="248" w:author="Hogendoorn, Rene" w:date="2016-08-03T11:13:00Z">
        <w:r w:rsidDel="00CB2CF1">
          <w:rPr>
            <w:lang w:eastAsia="de-DE"/>
          </w:rPr>
          <w:delText>by</w:delText>
        </w:r>
      </w:del>
      <w:del w:id="249" w:author="Hogendoorn, Rene" w:date="2016-08-03T11:19:00Z">
        <w:r w:rsidDel="00D124F3">
          <w:rPr>
            <w:lang w:eastAsia="de-DE"/>
          </w:rPr>
          <w:delText xml:space="preserve"> </w:delText>
        </w:r>
        <w:r w:rsidR="005450DB" w:rsidDel="00D124F3">
          <w:rPr>
            <w:lang w:eastAsia="de-DE"/>
          </w:rPr>
          <w:delText xml:space="preserve">IALA </w:delText>
        </w:r>
      </w:del>
      <w:del w:id="250" w:author="Hogendoorn, Rene" w:date="2016-08-02T03:42:00Z">
        <w:r w:rsidR="005450DB" w:rsidDel="0081464B">
          <w:rPr>
            <w:lang w:eastAsia="de-DE"/>
          </w:rPr>
          <w:delText>Recommendation V-128</w:delText>
        </w:r>
      </w:del>
      <w:del w:id="251" w:author="Hogendoorn, Rene" w:date="2016-08-03T11:19:00Z">
        <w:r w:rsidR="005450DB" w:rsidDel="00D124F3">
          <w:rPr>
            <w:lang w:eastAsia="de-DE"/>
          </w:rPr>
          <w:delText xml:space="preserve"> </w:delText>
        </w:r>
        <w:r w:rsidR="005450DB" w:rsidRPr="00B0564B" w:rsidDel="00D124F3">
          <w:rPr>
            <w:highlight w:val="yellow"/>
            <w:lang w:eastAsia="de-DE"/>
          </w:rPr>
          <w:delText xml:space="preserve">on </w:delText>
        </w:r>
        <w:r w:rsidR="005450DB" w:rsidRPr="00B0564B" w:rsidDel="00D124F3">
          <w:rPr>
            <w:noProof/>
            <w:highlight w:val="yellow"/>
          </w:rPr>
          <w:delText xml:space="preserve">Operational and Technical Performance Requirements for VTS </w:delText>
        </w:r>
      </w:del>
      <w:del w:id="252" w:author="Hogendoorn, Rene" w:date="2016-08-02T03:44:00Z">
        <w:r w:rsidR="005450DB" w:rsidRPr="00B0564B" w:rsidDel="0081464B">
          <w:rPr>
            <w:noProof/>
            <w:highlight w:val="yellow"/>
          </w:rPr>
          <w:delText>Equipment</w:delText>
        </w:r>
      </w:del>
      <w:del w:id="253" w:author="Hogendoorn, Rene" w:date="2016-08-03T11:19:00Z">
        <w:r w:rsidR="005450DB" w:rsidDel="00D124F3">
          <w:rPr>
            <w:noProof/>
          </w:rPr>
          <w:delText>.</w:delText>
        </w:r>
      </w:del>
    </w:p>
    <w:p w:rsidR="00FF7F6B" w:rsidDel="00B0564B" w:rsidRDefault="00FF7F6B" w:rsidP="00FF7F6B">
      <w:pPr>
        <w:rPr>
          <w:del w:id="254" w:author="Hogendoorn, Rene" w:date="2016-08-03T10:17:00Z"/>
          <w:lang w:eastAsia="de-DE"/>
        </w:rPr>
      </w:pPr>
    </w:p>
    <w:p w:rsidR="00FF7F6B" w:rsidDel="00B0564B" w:rsidRDefault="00FF7F6B" w:rsidP="00FF7F6B">
      <w:pPr>
        <w:rPr>
          <w:del w:id="255" w:author="Hogendoorn, Rene" w:date="2016-08-03T10:17:00Z"/>
          <w:lang w:eastAsia="de-DE"/>
        </w:rPr>
      </w:pPr>
      <w:del w:id="256" w:author="Hogendoorn, Rene" w:date="2016-08-03T10:17:00Z">
        <w:r w:rsidRPr="00AE42AF" w:rsidDel="00B0564B">
          <w:rPr>
            <w:u w:val="single"/>
            <w:lang w:eastAsia="de-DE"/>
          </w:rPr>
          <w:delText>Interaction</w:delText>
        </w:r>
        <w:r w:rsidDel="00B0564B">
          <w:rPr>
            <w:lang w:eastAsia="de-DE"/>
          </w:rPr>
          <w:delText xml:space="preserve">: </w:delText>
        </w:r>
        <w:r w:rsidR="0007013D" w:rsidRPr="00FF2619" w:rsidDel="00B0564B">
          <w:rPr>
            <w:lang w:eastAsia="de-DE"/>
          </w:rPr>
          <w:delText xml:space="preserve">action </w:delText>
        </w:r>
        <w:r w:rsidR="0007013D" w:rsidRPr="00FF2619" w:rsidDel="00B0564B">
          <w:rPr>
            <w:lang w:eastAsia="zh-CN"/>
          </w:rPr>
          <w:delText>that</w:delText>
        </w:r>
        <w:r w:rsidRPr="00FF2619" w:rsidDel="00B0564B">
          <w:rPr>
            <w:lang w:eastAsia="de-DE"/>
          </w:rPr>
          <w:delText xml:space="preserve"> occurs as two or more services have an effect upon one other.</w:delText>
        </w:r>
      </w:del>
    </w:p>
    <w:p w:rsidR="00FF7F6B" w:rsidDel="00B0564B" w:rsidRDefault="00FF7F6B" w:rsidP="00FF7F6B">
      <w:pPr>
        <w:rPr>
          <w:del w:id="257" w:author="Hogendoorn, Rene" w:date="2016-08-03T10:17:00Z"/>
          <w:lang w:eastAsia="de-DE"/>
        </w:rPr>
      </w:pPr>
    </w:p>
    <w:p w:rsidR="003F5BC6" w:rsidRDefault="00FF7F6B" w:rsidP="00D124F3">
      <w:pPr>
        <w:rPr>
          <w:ins w:id="258" w:author="Hogendoorn, Rene" w:date="2016-08-02T05:23:00Z"/>
          <w:lang w:eastAsia="de-DE"/>
        </w:rPr>
      </w:pPr>
      <w:del w:id="259" w:author="Hogendoorn, Rene" w:date="2016-08-03T10:17:00Z">
        <w:r w:rsidRPr="00AE42AF" w:rsidDel="00B0564B">
          <w:rPr>
            <w:u w:val="single"/>
            <w:lang w:eastAsia="de-DE"/>
          </w:rPr>
          <w:delText>Single Window</w:delText>
        </w:r>
        <w:r w:rsidDel="00B0564B">
          <w:rPr>
            <w:lang w:eastAsia="de-DE"/>
          </w:rPr>
          <w:delText xml:space="preserve">: </w:delText>
        </w:r>
        <w:r w:rsidR="009361D4" w:rsidDel="00B0564B">
          <w:rPr>
            <w:lang w:eastAsia="de-DE"/>
          </w:rPr>
          <w:delText>w</w:delText>
        </w:r>
        <w:r w:rsidDel="00B0564B">
          <w:rPr>
            <w:lang w:eastAsia="de-DE"/>
          </w:rPr>
          <w:delText xml:space="preserve">ithin the context of </w:delText>
        </w:r>
        <w:r w:rsidRPr="007067BA" w:rsidDel="00B0564B">
          <w:rPr>
            <w:lang w:eastAsia="de-DE"/>
          </w:rPr>
          <w:delText>UN/CEFACT rec</w:delText>
        </w:r>
        <w:r w:rsidDel="00B0564B">
          <w:rPr>
            <w:lang w:eastAsia="de-DE"/>
          </w:rPr>
          <w:delText>ommendation 33</w:delText>
        </w:r>
        <w:r w:rsidRPr="00402078" w:rsidDel="00B0564B">
          <w:rPr>
            <w:rStyle w:val="FootnoteReference"/>
            <w:lang w:eastAsia="de-DE"/>
          </w:rPr>
          <w:footnoteReference w:id="2"/>
        </w:r>
        <w:r w:rsidDel="00B0564B">
          <w:rPr>
            <w:lang w:eastAsia="de-DE"/>
          </w:rPr>
          <w:delText>, a Single Window is defined as a facility that allows parties involved in trade and transport to lodge standardized information and documents with a single entry point to fulfil all import, export, and transit-related regulatory requirements. If information is electronic, then individual data elements should only be submitted once</w:delText>
        </w:r>
        <w:r w:rsidR="005D285D" w:rsidDel="00B0564B">
          <w:rPr>
            <w:lang w:eastAsia="de-DE"/>
          </w:rPr>
          <w:delText>.</w:delText>
        </w:r>
      </w:del>
    </w:p>
    <w:p w:rsidR="003F5BC6" w:rsidRDefault="003F5BC6" w:rsidP="00FF7F6B">
      <w:pPr>
        <w:rPr>
          <w:ins w:id="263" w:author="Hogendoorn, Rene" w:date="2016-08-02T05:31:00Z"/>
        </w:rPr>
      </w:pPr>
      <w:ins w:id="264" w:author="Hogendoorn, Rene" w:date="2016-08-02T05:22:00Z">
        <w:r w:rsidRPr="00B0564B">
          <w:rPr>
            <w:u w:val="single"/>
            <w:lang w:eastAsia="de-DE"/>
          </w:rPr>
          <w:t>Traffic Image</w:t>
        </w:r>
        <w:r>
          <w:rPr>
            <w:lang w:eastAsia="de-DE"/>
          </w:rPr>
          <w:t xml:space="preserve">: </w:t>
        </w:r>
      </w:ins>
      <w:ins w:id="265" w:author="Hogendoorn, Rene" w:date="2016-08-02T05:23:00Z">
        <w:r>
          <w:t>A (</w:t>
        </w:r>
        <w:r>
          <w:rPr>
            <w:rStyle w:val="mw-lingo-tooltip-abbr"/>
          </w:rPr>
          <w:t>VTS)</w:t>
        </w:r>
        <w:r>
          <w:t xml:space="preserve"> traffic image is the surface picture of vessels and their movements in a </w:t>
        </w:r>
        <w:r>
          <w:rPr>
            <w:rStyle w:val="mw-lingo-tooltip-abbr"/>
          </w:rPr>
          <w:t>VTS</w:t>
        </w:r>
        <w:r>
          <w:t xml:space="preserve"> area.</w:t>
        </w:r>
      </w:ins>
    </w:p>
    <w:p w:rsidR="00A94854" w:rsidRDefault="00A94854" w:rsidP="00FF7F6B">
      <w:pPr>
        <w:rPr>
          <w:ins w:id="266" w:author="Hogendoorn, Rene" w:date="2016-08-02T05:31:00Z"/>
        </w:rPr>
      </w:pPr>
    </w:p>
    <w:p w:rsidR="00A94854" w:rsidRDefault="00C35CA2" w:rsidP="00FF7F6B">
      <w:pPr>
        <w:rPr>
          <w:ins w:id="267" w:author="Fred E Fredriksen" w:date="2016-08-03T06:19:00Z"/>
        </w:rPr>
      </w:pPr>
      <w:ins w:id="268" w:author="Fred E Fredriksen" w:date="2016-08-03T06:18:00Z">
        <w:r w:rsidRPr="00B0564B">
          <w:rPr>
            <w:u w:val="single"/>
          </w:rPr>
          <w:t xml:space="preserve">Surveillance </w:t>
        </w:r>
      </w:ins>
      <w:ins w:id="269" w:author="Hogendoorn, Rene" w:date="2016-08-02T05:31:00Z">
        <w:r w:rsidR="00A94854" w:rsidRPr="00B0564B">
          <w:rPr>
            <w:u w:val="single"/>
          </w:rPr>
          <w:t>Sensor Data</w:t>
        </w:r>
        <w:r w:rsidR="00A94854">
          <w:t xml:space="preserve">: Data captured by </w:t>
        </w:r>
      </w:ins>
      <w:ins w:id="270" w:author="Hogendoorn, Rene" w:date="2016-08-02T05:32:00Z">
        <w:r w:rsidR="00A94854">
          <w:t>a sensor, such as radar</w:t>
        </w:r>
        <w:r w:rsidR="00D45415">
          <w:t>, AIS</w:t>
        </w:r>
      </w:ins>
      <w:ins w:id="271" w:author="Hogendoorn, Rene" w:date="2016-08-02T05:34:00Z">
        <w:r w:rsidR="00D45415">
          <w:t xml:space="preserve"> and</w:t>
        </w:r>
      </w:ins>
      <w:ins w:id="272" w:author="Hogendoorn, Rene" w:date="2016-08-02T05:33:00Z">
        <w:r w:rsidR="00D45415">
          <w:t xml:space="preserve"> </w:t>
        </w:r>
      </w:ins>
      <w:ins w:id="273" w:author="Hogendoorn, Rene" w:date="2016-08-02T05:32:00Z">
        <w:r w:rsidR="00D45415">
          <w:t>electro-optical devices</w:t>
        </w:r>
      </w:ins>
      <w:ins w:id="274" w:author="Hogendoorn, Rene" w:date="2016-08-03T08:24:00Z">
        <w:r w:rsidR="00D406CA">
          <w:t xml:space="preserve"> that is used to buil</w:t>
        </w:r>
      </w:ins>
      <w:ins w:id="275" w:author="Hogendoorn, Rene" w:date="2016-08-03T08:25:00Z">
        <w:r w:rsidR="00D406CA">
          <w:t>d</w:t>
        </w:r>
      </w:ins>
      <w:ins w:id="276" w:author="Hogendoorn, Rene" w:date="2016-08-03T08:24:00Z">
        <w:r w:rsidR="00D406CA">
          <w:t xml:space="preserve"> the traffic i</w:t>
        </w:r>
      </w:ins>
      <w:ins w:id="277" w:author="Hogendoorn, Rene" w:date="2016-08-03T08:25:00Z">
        <w:r w:rsidR="00D406CA">
          <w:t>m</w:t>
        </w:r>
      </w:ins>
      <w:ins w:id="278" w:author="Hogendoorn, Rene" w:date="2016-08-03T08:24:00Z">
        <w:r w:rsidR="00D406CA">
          <w:t>age</w:t>
        </w:r>
      </w:ins>
    </w:p>
    <w:p w:rsidR="00C35CA2" w:rsidRDefault="00C35CA2" w:rsidP="00FF7F6B">
      <w:pPr>
        <w:rPr>
          <w:ins w:id="279" w:author="Fred E Fredriksen" w:date="2016-08-03T06:19:00Z"/>
        </w:rPr>
      </w:pPr>
    </w:p>
    <w:p w:rsidR="00D406CA" w:rsidRDefault="00104BED" w:rsidP="00C35CA2">
      <w:pPr>
        <w:rPr>
          <w:ins w:id="280" w:author="Hogendoorn, Rene" w:date="2016-08-03T08:21:00Z"/>
          <w:highlight w:val="yellow"/>
          <w:lang w:val="en-US"/>
        </w:rPr>
      </w:pPr>
      <w:ins w:id="281" w:author="Fred E Fredriksen" w:date="2016-08-03T06:46:00Z">
        <w:r w:rsidRPr="00B0564B">
          <w:rPr>
            <w:highlight w:val="yellow"/>
            <w:u w:val="single"/>
            <w:lang w:val="en-US"/>
          </w:rPr>
          <w:t xml:space="preserve">VTS </w:t>
        </w:r>
      </w:ins>
      <w:ins w:id="282" w:author="Fred E Fredriksen" w:date="2016-08-03T06:19:00Z">
        <w:r w:rsidR="00C35CA2" w:rsidRPr="00B0564B">
          <w:rPr>
            <w:highlight w:val="yellow"/>
            <w:u w:val="single"/>
            <w:lang w:val="en-US"/>
          </w:rPr>
          <w:t>Voyage Data</w:t>
        </w:r>
      </w:ins>
      <w:ins w:id="283" w:author="Fred E Fredriksen" w:date="2016-08-03T06:20:00Z">
        <w:r w:rsidR="00C35CA2">
          <w:rPr>
            <w:highlight w:val="yellow"/>
            <w:lang w:val="en-US"/>
          </w:rPr>
          <w:t>:</w:t>
        </w:r>
      </w:ins>
      <w:ins w:id="284" w:author="Fred E Fredriksen" w:date="2016-08-03T06:28:00Z">
        <w:r w:rsidR="00B52678">
          <w:rPr>
            <w:highlight w:val="yellow"/>
            <w:lang w:val="en-US"/>
          </w:rPr>
          <w:t xml:space="preserve"> </w:t>
        </w:r>
      </w:ins>
      <w:ins w:id="285" w:author="Hogendoorn, Rene" w:date="2016-08-03T08:20:00Z">
        <w:r w:rsidR="00380D7D">
          <w:rPr>
            <w:highlight w:val="yellow"/>
            <w:lang w:val="en-US"/>
          </w:rPr>
          <w:t xml:space="preserve">Data about a vessel, its </w:t>
        </w:r>
      </w:ins>
      <w:ins w:id="286" w:author="Hogendoorn, Rene" w:date="2016-08-03T08:21:00Z">
        <w:r w:rsidR="00D406CA">
          <w:rPr>
            <w:highlight w:val="yellow"/>
            <w:lang w:val="en-US"/>
          </w:rPr>
          <w:t>historical and intended route and its cargo</w:t>
        </w:r>
      </w:ins>
      <w:ins w:id="287" w:author="Hogendoorn, Rene" w:date="2016-08-03T08:22:00Z">
        <w:r w:rsidR="00D406CA">
          <w:rPr>
            <w:highlight w:val="yellow"/>
            <w:lang w:val="en-US"/>
          </w:rPr>
          <w:t>,</w:t>
        </w:r>
      </w:ins>
      <w:ins w:id="288" w:author="Hogendoorn, Rene" w:date="2016-08-03T08:21:00Z">
        <w:r w:rsidR="00D406CA">
          <w:rPr>
            <w:highlight w:val="yellow"/>
            <w:lang w:val="en-US"/>
          </w:rPr>
          <w:t xml:space="preserve"> that is used in the context of VTS</w:t>
        </w:r>
      </w:ins>
      <w:ins w:id="289" w:author="Hogendoorn, Rene" w:date="2016-08-03T08:24:00Z">
        <w:r w:rsidR="00D406CA">
          <w:rPr>
            <w:highlight w:val="yellow"/>
            <w:lang w:val="en-US"/>
          </w:rPr>
          <w:t>.</w:t>
        </w:r>
      </w:ins>
    </w:p>
    <w:p w:rsidR="00C35CA2" w:rsidDel="00D406CA" w:rsidRDefault="00FA05B5" w:rsidP="00C35CA2">
      <w:pPr>
        <w:rPr>
          <w:ins w:id="290" w:author="Fred E Fredriksen" w:date="2016-08-03T06:25:00Z"/>
          <w:del w:id="291" w:author="Hogendoorn, Rene" w:date="2016-08-03T08:24:00Z"/>
          <w:highlight w:val="yellow"/>
          <w:lang w:val="en-US"/>
        </w:rPr>
      </w:pPr>
      <w:ins w:id="292" w:author="Fred E Fredriksen" w:date="2016-08-03T06:34:00Z">
        <w:del w:id="293" w:author="Hogendoorn, Rene" w:date="2016-08-03T08:24:00Z">
          <w:r w:rsidDel="00D406CA">
            <w:rPr>
              <w:highlight w:val="yellow"/>
              <w:lang w:val="en-US"/>
            </w:rPr>
            <w:delText>V</w:delText>
          </w:r>
        </w:del>
      </w:ins>
      <w:ins w:id="294" w:author="Fred E Fredriksen" w:date="2016-08-03T06:31:00Z">
        <w:del w:id="295" w:author="Hogendoorn, Rene" w:date="2016-08-03T08:24:00Z">
          <w:r w:rsidR="00B52678" w:rsidDel="00D406CA">
            <w:rPr>
              <w:highlight w:val="yellow"/>
              <w:lang w:val="en-US"/>
            </w:rPr>
            <w:delText xml:space="preserve">essel </w:delText>
          </w:r>
        </w:del>
      </w:ins>
      <w:ins w:id="296" w:author="Fred E Fredriksen" w:date="2016-08-03T06:34:00Z">
        <w:del w:id="297" w:author="Hogendoorn, Rene" w:date="2016-08-03T08:24:00Z">
          <w:r w:rsidDel="00D406CA">
            <w:rPr>
              <w:highlight w:val="yellow"/>
              <w:lang w:val="en-US"/>
            </w:rPr>
            <w:delText xml:space="preserve">data and </w:delText>
          </w:r>
        </w:del>
      </w:ins>
      <w:ins w:id="298" w:author="Fred E Fredriksen" w:date="2016-08-03T06:31:00Z">
        <w:del w:id="299" w:author="Hogendoorn, Rene" w:date="2016-08-03T08:24:00Z">
          <w:r w:rsidR="00B52678" w:rsidDel="00D406CA">
            <w:rPr>
              <w:highlight w:val="yellow"/>
              <w:lang w:val="en-US"/>
            </w:rPr>
            <w:delText xml:space="preserve">information </w:delText>
          </w:r>
        </w:del>
      </w:ins>
      <w:ins w:id="300" w:author="Fred E Fredriksen" w:date="2016-08-03T06:34:00Z">
        <w:del w:id="301" w:author="Hogendoorn, Rene" w:date="2016-08-03T08:24:00Z">
          <w:r w:rsidDel="00D406CA">
            <w:rPr>
              <w:highlight w:val="yellow"/>
              <w:lang w:val="en-US"/>
            </w:rPr>
            <w:delText>including</w:delText>
          </w:r>
        </w:del>
      </w:ins>
      <w:ins w:id="302" w:author="Fred E Fredriksen" w:date="2016-08-03T06:31:00Z">
        <w:del w:id="303" w:author="Hogendoorn, Rene" w:date="2016-08-03T08:24:00Z">
          <w:r w:rsidR="00B52678" w:rsidDel="00D406CA">
            <w:rPr>
              <w:highlight w:val="yellow"/>
              <w:lang w:val="en-US"/>
            </w:rPr>
            <w:delText xml:space="preserve"> </w:delText>
          </w:r>
        </w:del>
      </w:ins>
      <w:ins w:id="304" w:author="Fred E Fredriksen" w:date="2016-08-03T06:35:00Z">
        <w:del w:id="305" w:author="Hogendoorn, Rene" w:date="2016-08-03T08:24:00Z">
          <w:r w:rsidDel="00D406CA">
            <w:rPr>
              <w:highlight w:val="yellow"/>
              <w:lang w:val="en-US"/>
            </w:rPr>
            <w:delText>a</w:delText>
          </w:r>
        </w:del>
      </w:ins>
      <w:ins w:id="306" w:author="Fred E Fredriksen" w:date="2016-08-03T06:28:00Z">
        <w:del w:id="307" w:author="Hogendoorn, Rene" w:date="2016-08-03T08:24:00Z">
          <w:r w:rsidR="00B52678" w:rsidDel="00D406CA">
            <w:rPr>
              <w:highlight w:val="yellow"/>
              <w:lang w:val="en-US"/>
            </w:rPr>
            <w:delText>rrival and departure</w:delText>
          </w:r>
        </w:del>
      </w:ins>
      <w:ins w:id="308" w:author="Fred E Fredriksen" w:date="2016-08-03T06:37:00Z">
        <w:del w:id="309" w:author="Hogendoorn, Rene" w:date="2016-08-03T08:24:00Z">
          <w:r w:rsidDel="00D406CA">
            <w:rPr>
              <w:highlight w:val="yellow"/>
              <w:lang w:val="en-US"/>
            </w:rPr>
            <w:delText>.</w:delText>
          </w:r>
        </w:del>
      </w:ins>
    </w:p>
    <w:p w:rsidR="00B52678" w:rsidRDefault="00B52678" w:rsidP="00C35CA2">
      <w:pPr>
        <w:rPr>
          <w:ins w:id="310" w:author="Fred E Fredriksen" w:date="2016-08-03T06:20:00Z"/>
          <w:highlight w:val="yellow"/>
          <w:lang w:val="en-US"/>
        </w:rPr>
      </w:pPr>
    </w:p>
    <w:p w:rsidR="00C35CA2" w:rsidRDefault="00C35CA2" w:rsidP="00C35CA2">
      <w:pPr>
        <w:rPr>
          <w:ins w:id="311" w:author="Fred E Fredriksen" w:date="2016-08-03T06:20:00Z"/>
          <w:highlight w:val="yellow"/>
          <w:lang w:val="en-US"/>
        </w:rPr>
      </w:pPr>
    </w:p>
    <w:p w:rsidR="00C35CA2" w:rsidRDefault="00C35CA2" w:rsidP="00FF7F6B">
      <w:pPr>
        <w:rPr>
          <w:lang w:eastAsia="de-DE"/>
        </w:rPr>
      </w:pPr>
      <w:ins w:id="312" w:author="Fred E Fredriksen" w:date="2016-08-03T06:20:00Z">
        <w:r w:rsidRPr="00B0564B">
          <w:rPr>
            <w:highlight w:val="yellow"/>
            <w:u w:val="single"/>
            <w:lang w:val="en-US"/>
          </w:rPr>
          <w:t>Met</w:t>
        </w:r>
      </w:ins>
      <w:ins w:id="313" w:author="Hogendoorn, Rene" w:date="2016-08-03T08:18:00Z">
        <w:r w:rsidR="00380D7D" w:rsidRPr="00B0564B">
          <w:rPr>
            <w:highlight w:val="yellow"/>
            <w:u w:val="single"/>
            <w:lang w:val="en-US"/>
          </w:rPr>
          <w:t>e</w:t>
        </w:r>
      </w:ins>
      <w:ins w:id="314" w:author="Fred E Fredriksen" w:date="2016-08-03T06:44:00Z">
        <w:del w:id="315" w:author="Hogendoorn, Rene" w:date="2016-08-03T08:18:00Z">
          <w:r w:rsidR="00104BED" w:rsidRPr="00B0564B" w:rsidDel="00380D7D">
            <w:rPr>
              <w:highlight w:val="yellow"/>
              <w:u w:val="single"/>
              <w:lang w:val="en-US"/>
            </w:rPr>
            <w:delText>r</w:delText>
          </w:r>
        </w:del>
      </w:ins>
      <w:ins w:id="316" w:author="Fred E Fredriksen" w:date="2016-08-03T06:20:00Z">
        <w:r w:rsidRPr="00B0564B">
          <w:rPr>
            <w:highlight w:val="yellow"/>
            <w:u w:val="single"/>
            <w:lang w:val="en-US"/>
          </w:rPr>
          <w:t>o/Hydro</w:t>
        </w:r>
        <w:r>
          <w:rPr>
            <w:lang w:val="en-US"/>
          </w:rPr>
          <w:t>:</w:t>
        </w:r>
      </w:ins>
      <w:ins w:id="317" w:author="Fred E Fredriksen" w:date="2016-08-03T06:21:00Z">
        <w:r>
          <w:rPr>
            <w:lang w:val="en-US"/>
          </w:rPr>
          <w:t xml:space="preserve"> </w:t>
        </w:r>
        <w:r w:rsidRPr="00380D7D">
          <w:t>Met</w:t>
        </w:r>
      </w:ins>
      <w:ins w:id="318" w:author="Hogendoorn, Rene" w:date="2016-08-03T08:18:00Z">
        <w:r w:rsidR="00380D7D" w:rsidRPr="00380D7D">
          <w:t>eo</w:t>
        </w:r>
      </w:ins>
      <w:ins w:id="319" w:author="Fred E Fredriksen" w:date="2016-08-03T06:21:00Z">
        <w:r w:rsidRPr="00380D7D">
          <w:t>rological</w:t>
        </w:r>
        <w:r>
          <w:rPr>
            <w:lang w:val="en-US"/>
          </w:rPr>
          <w:t xml:space="preserve"> and hydrographical information</w:t>
        </w:r>
      </w:ins>
    </w:p>
    <w:p w:rsidR="00FF7F6B" w:rsidDel="00D124F3" w:rsidRDefault="00FF7F6B" w:rsidP="00FF7F6B">
      <w:pPr>
        <w:rPr>
          <w:del w:id="320" w:author="Hogendoorn, Rene" w:date="2016-08-03T11:21:00Z"/>
          <w:lang w:eastAsia="de-DE"/>
        </w:rPr>
      </w:pPr>
    </w:p>
    <w:p w:rsidR="00FF7F6B" w:rsidDel="00D124F3" w:rsidRDefault="00FF7F6B" w:rsidP="004601C4">
      <w:pPr>
        <w:pStyle w:val="Heading1"/>
        <w:numPr>
          <w:ilvl w:val="0"/>
          <w:numId w:val="9"/>
        </w:numPr>
        <w:rPr>
          <w:del w:id="321" w:author="Hogendoorn, Rene" w:date="2016-08-03T11:21:00Z"/>
        </w:rPr>
      </w:pPr>
      <w:bookmarkStart w:id="322" w:name="_Toc350950201"/>
      <w:bookmarkStart w:id="323" w:name="_Toc367184858"/>
      <w:bookmarkStart w:id="324" w:name="_Toc370818315"/>
      <w:del w:id="325" w:author="Hogendoorn, Rene" w:date="2016-08-03T11:21:00Z">
        <w:r w:rsidDel="00D124F3">
          <w:delText xml:space="preserve">Criteria for VTS to interact with </w:delText>
        </w:r>
        <w:bookmarkEnd w:id="322"/>
        <w:bookmarkEnd w:id="323"/>
        <w:bookmarkEnd w:id="324"/>
        <w:r w:rsidR="00C84083" w:rsidDel="00D124F3">
          <w:delText>STAKEOLDERS</w:delText>
        </w:r>
      </w:del>
    </w:p>
    <w:p w:rsidR="00FF7F6B" w:rsidDel="00D124F3" w:rsidRDefault="00FF7F6B" w:rsidP="00FF7F6B">
      <w:pPr>
        <w:rPr>
          <w:del w:id="326" w:author="Hogendoorn, Rene" w:date="2016-08-03T11:21:00Z"/>
        </w:rPr>
      </w:pPr>
      <w:del w:id="327" w:author="Hogendoorn, Rene" w:date="2016-08-03T11:21:00Z">
        <w:r w:rsidDel="00D124F3">
          <w:delText>VTS’ interaction with allied or other services should be based on at least the following principles or criteria:</w:delText>
        </w:r>
      </w:del>
    </w:p>
    <w:p w:rsidR="00FF7F6B" w:rsidDel="00D124F3" w:rsidRDefault="00FF7F6B" w:rsidP="00FF7F6B">
      <w:pPr>
        <w:rPr>
          <w:del w:id="328" w:author="Hogendoorn, Rene" w:date="2016-08-03T11:21:00Z"/>
        </w:rPr>
      </w:pPr>
    </w:p>
    <w:p w:rsidR="00FF7F6B" w:rsidDel="00D124F3" w:rsidRDefault="00FF7F6B" w:rsidP="00973002">
      <w:pPr>
        <w:pStyle w:val="ListParagraph"/>
        <w:numPr>
          <w:ilvl w:val="0"/>
          <w:numId w:val="19"/>
        </w:numPr>
        <w:rPr>
          <w:del w:id="329" w:author="Hogendoorn, Rene" w:date="2016-08-03T11:21:00Z"/>
        </w:rPr>
      </w:pPr>
      <w:del w:id="330" w:author="Hogendoorn, Rene" w:date="2016-08-03T11:21:00Z">
        <w:r w:rsidDel="00D124F3">
          <w:delText>There should be a clear need for interaction between VTS and allied or other services</w:delText>
        </w:r>
        <w:r w:rsidR="005D285D" w:rsidDel="00D124F3">
          <w:delText>;</w:delText>
        </w:r>
      </w:del>
    </w:p>
    <w:p w:rsidR="00FF7F6B" w:rsidDel="00D124F3" w:rsidRDefault="00FF7F6B" w:rsidP="00973002">
      <w:pPr>
        <w:pStyle w:val="ListParagraph"/>
        <w:numPr>
          <w:ilvl w:val="1"/>
          <w:numId w:val="19"/>
        </w:numPr>
        <w:rPr>
          <w:del w:id="331" w:author="Hogendoorn, Rene" w:date="2016-08-03T11:21:00Z"/>
        </w:rPr>
      </w:pPr>
      <w:del w:id="332" w:author="Hogendoorn, Rene" w:date="2016-08-03T11:21:00Z">
        <w:r w:rsidDel="00D124F3">
          <w:delText>The interaction should not affect the integrity of the services concerned</w:delText>
        </w:r>
        <w:r w:rsidRPr="004601C4" w:rsidDel="00D124F3">
          <w:rPr>
            <w:rStyle w:val="FootnoteReference"/>
          </w:rPr>
          <w:footnoteReference w:id="3"/>
        </w:r>
        <w:r w:rsidR="005D285D" w:rsidDel="00D124F3">
          <w:delText>;</w:delText>
        </w:r>
      </w:del>
    </w:p>
    <w:p w:rsidR="00FF7F6B" w:rsidDel="00D124F3" w:rsidRDefault="00FF7F6B" w:rsidP="00973002">
      <w:pPr>
        <w:pStyle w:val="ListParagraph"/>
        <w:numPr>
          <w:ilvl w:val="1"/>
          <w:numId w:val="19"/>
        </w:numPr>
        <w:rPr>
          <w:del w:id="335" w:author="Hogendoorn, Rene" w:date="2016-08-03T11:21:00Z"/>
        </w:rPr>
      </w:pPr>
      <w:del w:id="336" w:author="Hogendoorn, Rene" w:date="2016-08-03T11:21:00Z">
        <w:r w:rsidDel="00D124F3">
          <w:delText xml:space="preserve">The interaction should be based on an arrangement that clearly </w:delText>
        </w:r>
        <w:r w:rsidR="00B84F1C" w:rsidDel="00D124F3">
          <w:delText>defines</w:delText>
        </w:r>
        <w:r w:rsidDel="00D124F3">
          <w:delText>: The objective and scope of the interaction, the data and information exchanged, the purpose for (re)use of the data and information, and an external procedure with the operational details as in Annex C;</w:delText>
        </w:r>
        <w:r w:rsidR="005D285D" w:rsidDel="00D124F3">
          <w:delText xml:space="preserve"> and</w:delText>
        </w:r>
      </w:del>
    </w:p>
    <w:p w:rsidR="00FF7F6B" w:rsidDel="00D124F3" w:rsidRDefault="00FF7F6B" w:rsidP="00973002">
      <w:pPr>
        <w:pStyle w:val="ListParagraph"/>
        <w:numPr>
          <w:ilvl w:val="1"/>
          <w:numId w:val="19"/>
        </w:numPr>
        <w:rPr>
          <w:del w:id="337" w:author="Hogendoorn, Rene" w:date="2016-08-03T11:21:00Z"/>
        </w:rPr>
      </w:pPr>
      <w:del w:id="338" w:author="Hogendoorn, Rene" w:date="2016-08-03T11:21:00Z">
        <w:r w:rsidDel="00D124F3">
          <w:delText>The mechanism or protocol that triggers the interaction, and the period of the interaction (when it is commencing and finishing)</w:delText>
        </w:r>
        <w:r w:rsidR="005D285D" w:rsidDel="00D124F3">
          <w:delText>.</w:delText>
        </w:r>
      </w:del>
    </w:p>
    <w:p w:rsidR="00FF7F6B" w:rsidDel="00D124F3" w:rsidRDefault="00FF7F6B" w:rsidP="00973002">
      <w:pPr>
        <w:pStyle w:val="ListParagraph"/>
        <w:numPr>
          <w:ilvl w:val="0"/>
          <w:numId w:val="19"/>
        </w:numPr>
        <w:rPr>
          <w:del w:id="339" w:author="Hogendoorn, Rene" w:date="2016-08-03T11:21:00Z"/>
        </w:rPr>
      </w:pPr>
      <w:del w:id="340" w:author="Hogendoorn, Rene" w:date="2016-08-03T11:21:00Z">
        <w:r w:rsidDel="00D124F3">
          <w:delText xml:space="preserve">VTS data input and output should not interfere with </w:delText>
        </w:r>
        <w:r w:rsidR="002959F6" w:rsidDel="00D124F3">
          <w:delText xml:space="preserve">the </w:delText>
        </w:r>
        <w:r w:rsidDel="00D124F3">
          <w:delText>VTS operational task</w:delText>
        </w:r>
        <w:r w:rsidR="005D285D" w:rsidDel="00D124F3">
          <w:delText>;</w:delText>
        </w:r>
      </w:del>
    </w:p>
    <w:p w:rsidR="00917AB3" w:rsidDel="00D124F3" w:rsidRDefault="00917AB3" w:rsidP="0081464B">
      <w:pPr>
        <w:rPr>
          <w:del w:id="341" w:author="Hogendoorn, Rene" w:date="2016-08-03T11:21:00Z"/>
        </w:rPr>
      </w:pPr>
    </w:p>
    <w:p w:rsidR="00FF7F6B" w:rsidDel="00D124F3" w:rsidRDefault="00FF7F6B" w:rsidP="00973002">
      <w:pPr>
        <w:pStyle w:val="ListParagraph"/>
        <w:numPr>
          <w:ilvl w:val="0"/>
          <w:numId w:val="19"/>
        </w:numPr>
        <w:rPr>
          <w:del w:id="342" w:author="Hogendoorn, Rene" w:date="2016-08-03T11:21:00Z"/>
        </w:rPr>
      </w:pPr>
      <w:del w:id="343" w:author="Hogendoorn, Rene" w:date="2016-08-03T11:21:00Z">
        <w:r w:rsidDel="00D124F3">
          <w:delText>In case the data output to a stakeholder could result indirectly in a chang</w:delText>
        </w:r>
        <w:r w:rsidR="00703247" w:rsidDel="00D124F3">
          <w:delText>e of vessels behaviour, the VTS</w:delText>
        </w:r>
        <w:r w:rsidDel="00D124F3">
          <w:delText xml:space="preserve"> Authority and this stakeholder should analyse the </w:delText>
        </w:r>
      </w:del>
      <w:del w:id="344" w:author="Hogendoorn, Rene" w:date="2016-08-02T03:49:00Z">
        <w:r w:rsidR="002959F6" w:rsidDel="0081464B">
          <w:delText xml:space="preserve"> </w:delText>
        </w:r>
      </w:del>
      <w:del w:id="345" w:author="Hogendoorn, Rene" w:date="2016-08-02T03:48:00Z">
        <w:r w:rsidR="002959F6" w:rsidDel="0081464B">
          <w:delText xml:space="preserve"> </w:delText>
        </w:r>
      </w:del>
      <w:del w:id="346" w:author="Hogendoorn, Rene" w:date="2016-08-03T11:21:00Z">
        <w:r w:rsidDel="00D124F3">
          <w:delText>processes</w:delText>
        </w:r>
        <w:r w:rsidR="002959F6" w:rsidDel="00D124F3">
          <w:delText xml:space="preserve"> involved</w:delText>
        </w:r>
        <w:r w:rsidDel="00D124F3">
          <w:delText xml:space="preserve">  and coordinate their interaction, to provide the vessel with unambiguous information; and</w:delText>
        </w:r>
      </w:del>
    </w:p>
    <w:p w:rsidR="00FF7F6B" w:rsidDel="00D124F3" w:rsidRDefault="00FF7F6B" w:rsidP="00973002">
      <w:pPr>
        <w:pStyle w:val="ListParagraph"/>
        <w:numPr>
          <w:ilvl w:val="0"/>
          <w:numId w:val="19"/>
        </w:numPr>
        <w:rPr>
          <w:del w:id="347" w:author="Hogendoorn, Rene" w:date="2016-08-03T11:21:00Z"/>
        </w:rPr>
      </w:pPr>
      <w:del w:id="348" w:author="Hogendoorn, Rene" w:date="2016-08-03T11:21:00Z">
        <w:r w:rsidDel="00D124F3">
          <w:delText>Legal, security and confidentiality considerations and constraints should be taken into account when the interaction arrangement is being established.</w:delText>
        </w:r>
        <w:r w:rsidR="000F5097" w:rsidDel="00D124F3">
          <w:delText xml:space="preserve"> See Annex D.</w:delText>
        </w:r>
      </w:del>
    </w:p>
    <w:p w:rsidR="00FF7F6B" w:rsidDel="00D124F3" w:rsidRDefault="00FF7F6B" w:rsidP="00FF7F6B">
      <w:pPr>
        <w:rPr>
          <w:del w:id="349" w:author="Hogendoorn, Rene" w:date="2016-08-03T11:21:00Z"/>
        </w:rPr>
      </w:pPr>
    </w:p>
    <w:p w:rsidR="00FF7F6B" w:rsidRPr="00936BEB" w:rsidDel="00D124F3" w:rsidRDefault="00FF7F6B" w:rsidP="00FF7F6B">
      <w:pPr>
        <w:rPr>
          <w:del w:id="350" w:author="Hogendoorn, Rene" w:date="2016-08-03T11:21:00Z"/>
          <w:color w:val="C0504D" w:themeColor="accent2"/>
          <w:lang w:eastAsia="zh-CN"/>
        </w:rPr>
      </w:pPr>
      <w:del w:id="351" w:author="Hogendoorn, Rene" w:date="2016-08-03T11:21:00Z">
        <w:r w:rsidDel="00D124F3">
          <w:delText>The capabilities of VTS system</w:delText>
        </w:r>
        <w:r w:rsidR="0007013D" w:rsidDel="00D124F3">
          <w:delText>s</w:delText>
        </w:r>
        <w:r w:rsidDel="00D124F3">
          <w:delText xml:space="preserve"> can create value to allied and other services, even to satisfy business needs from </w:delText>
        </w:r>
        <w:r w:rsidR="005D285D" w:rsidDel="00D124F3">
          <w:delText>stakeholders, which</w:delText>
        </w:r>
        <w:r w:rsidDel="00D124F3">
          <w:delText xml:space="preserve"> are normally not a</w:delText>
        </w:r>
        <w:r w:rsidR="00703247" w:rsidDel="00D124F3">
          <w:delText>ssociated with the VTS services:</w:delText>
        </w:r>
      </w:del>
    </w:p>
    <w:p w:rsidR="00FF7F6B" w:rsidDel="00D124F3" w:rsidRDefault="00FF7F6B" w:rsidP="00973002">
      <w:pPr>
        <w:pStyle w:val="ListParagraph"/>
        <w:numPr>
          <w:ilvl w:val="0"/>
          <w:numId w:val="20"/>
        </w:numPr>
        <w:rPr>
          <w:del w:id="352" w:author="Hogendoorn, Rene" w:date="2016-08-03T11:21:00Z"/>
        </w:rPr>
      </w:pPr>
      <w:del w:id="353" w:author="Hogendoorn, Rene" w:date="2016-08-03T11:21:00Z">
        <w:r w:rsidDel="00D124F3">
          <w:delText>Import of voyage information</w:delText>
        </w:r>
      </w:del>
      <w:ins w:id="354" w:author="Fred E Fredriksen" w:date="2016-08-03T05:58:00Z">
        <w:del w:id="355" w:author="Hogendoorn, Rene" w:date="2016-08-03T11:21:00Z">
          <w:r w:rsidR="0042527F" w:rsidDel="00D124F3">
            <w:delText>data</w:delText>
          </w:r>
        </w:del>
      </w:ins>
      <w:del w:id="356" w:author="Hogendoorn, Rene" w:date="2016-08-03T11:21:00Z">
        <w:r w:rsidDel="00D124F3">
          <w:delText xml:space="preserve">; </w:delText>
        </w:r>
      </w:del>
    </w:p>
    <w:p w:rsidR="00FF7F6B" w:rsidDel="00D124F3" w:rsidRDefault="00FF7F6B" w:rsidP="00973002">
      <w:pPr>
        <w:pStyle w:val="ListParagraph"/>
        <w:numPr>
          <w:ilvl w:val="0"/>
          <w:numId w:val="20"/>
        </w:numPr>
        <w:rPr>
          <w:del w:id="357" w:author="Hogendoorn, Rene" w:date="2016-08-03T11:21:00Z"/>
        </w:rPr>
      </w:pPr>
      <w:del w:id="358" w:author="Hogendoorn, Rene" w:date="2016-08-03T11:21:00Z">
        <w:r w:rsidDel="00D124F3">
          <w:lastRenderedPageBreak/>
          <w:delText>Export of the general traffic image interfacing with the voyage information</w:delText>
        </w:r>
      </w:del>
      <w:ins w:id="359" w:author="Fred E Fredriksen" w:date="2016-08-03T05:58:00Z">
        <w:del w:id="360" w:author="Hogendoorn, Rene" w:date="2016-08-03T11:21:00Z">
          <w:r w:rsidR="0042527F" w:rsidDel="00D124F3">
            <w:delText>data</w:delText>
          </w:r>
        </w:del>
      </w:ins>
      <w:del w:id="361" w:author="Hogendoorn, Rene" w:date="2016-08-03T11:21:00Z">
        <w:r w:rsidDel="00D124F3">
          <w:delText>;</w:delText>
        </w:r>
      </w:del>
    </w:p>
    <w:p w:rsidR="00FF7F6B" w:rsidDel="00D124F3" w:rsidRDefault="00FF7F6B" w:rsidP="00973002">
      <w:pPr>
        <w:pStyle w:val="ListParagraph"/>
        <w:numPr>
          <w:ilvl w:val="0"/>
          <w:numId w:val="20"/>
        </w:numPr>
        <w:rPr>
          <w:del w:id="362" w:author="Hogendoorn, Rene" w:date="2016-08-03T11:21:00Z"/>
        </w:rPr>
      </w:pPr>
      <w:del w:id="363" w:author="Hogendoorn, Rene" w:date="2016-08-03T11:21:00Z">
        <w:r w:rsidDel="00D124F3">
          <w:delText>Export of the information</w:delText>
        </w:r>
      </w:del>
      <w:ins w:id="364" w:author="Fred E Fredriksen" w:date="2016-08-03T05:58:00Z">
        <w:del w:id="365" w:author="Hogendoorn, Rene" w:date="2016-08-03T11:21:00Z">
          <w:r w:rsidR="0042527F" w:rsidDel="00D124F3">
            <w:delText>data</w:delText>
          </w:r>
        </w:del>
      </w:ins>
      <w:del w:id="366" w:author="Hogendoorn, Rene" w:date="2016-08-03T11:21:00Z">
        <w:r w:rsidDel="00D124F3">
          <w:delText xml:space="preserve"> of the vessels automatically connected to the available dangerous and polluting cargo and voyage information</w:delText>
        </w:r>
      </w:del>
      <w:ins w:id="367" w:author="Fred E Fredriksen" w:date="2016-08-03T05:58:00Z">
        <w:del w:id="368" w:author="Hogendoorn, Rene" w:date="2016-08-03T11:21:00Z">
          <w:r w:rsidR="0042527F" w:rsidDel="00D124F3">
            <w:delText>data</w:delText>
          </w:r>
        </w:del>
      </w:ins>
      <w:del w:id="369" w:author="Hogendoorn, Rene" w:date="2016-08-03T11:21:00Z">
        <w:r w:rsidDel="00D124F3">
          <w:delText xml:space="preserve">; </w:delText>
        </w:r>
      </w:del>
    </w:p>
    <w:p w:rsidR="00FF7F6B" w:rsidDel="00D124F3" w:rsidRDefault="00FF7F6B" w:rsidP="00973002">
      <w:pPr>
        <w:pStyle w:val="ListParagraph"/>
        <w:numPr>
          <w:ilvl w:val="0"/>
          <w:numId w:val="20"/>
        </w:numPr>
        <w:rPr>
          <w:del w:id="370" w:author="Hogendoorn, Rene" w:date="2016-08-03T11:21:00Z"/>
        </w:rPr>
      </w:pPr>
      <w:del w:id="371" w:author="Hogendoorn, Rene" w:date="2016-08-03T11:21:00Z">
        <w:r w:rsidDel="00D124F3">
          <w:delText>Capability to automatically connect vessels to the available route information;</w:delText>
        </w:r>
      </w:del>
    </w:p>
    <w:p w:rsidR="00FF7F6B" w:rsidDel="00D124F3" w:rsidRDefault="00FF7F6B" w:rsidP="00973002">
      <w:pPr>
        <w:pStyle w:val="ListParagraph"/>
        <w:numPr>
          <w:ilvl w:val="0"/>
          <w:numId w:val="20"/>
        </w:numPr>
        <w:rPr>
          <w:del w:id="372" w:author="Hogendoorn, Rene" w:date="2016-08-03T11:21:00Z"/>
        </w:rPr>
      </w:pPr>
      <w:del w:id="373" w:author="Hogendoorn, Rene" w:date="2016-08-03T11:21:00Z">
        <w:r w:rsidDel="00D124F3">
          <w:delText>Providing or relaying specific messages</w:delText>
        </w:r>
        <w:r w:rsidR="005D285D" w:rsidDel="00D124F3">
          <w:delText>;</w:delText>
        </w:r>
        <w:r w:rsidDel="00D124F3">
          <w:delText xml:space="preserve"> and</w:delText>
        </w:r>
      </w:del>
    </w:p>
    <w:p w:rsidR="00FF7F6B" w:rsidDel="00D124F3" w:rsidRDefault="00FF7F6B" w:rsidP="00973002">
      <w:pPr>
        <w:pStyle w:val="ListParagraph"/>
        <w:numPr>
          <w:ilvl w:val="0"/>
          <w:numId w:val="20"/>
        </w:numPr>
        <w:rPr>
          <w:del w:id="374" w:author="Hogendoorn, Rene" w:date="2016-08-03T11:21:00Z"/>
        </w:rPr>
      </w:pPr>
      <w:del w:id="375" w:author="Hogendoorn, Rene" w:date="2016-08-03T11:21:00Z">
        <w:r w:rsidDel="00D124F3">
          <w:delText>Export of ETA/ATA (Estimated/Actual Time of Arrival) and ETD/ATD (Estimated/Actual Time of Departure) information</w:delText>
        </w:r>
      </w:del>
      <w:ins w:id="376" w:author="Fred E Fredriksen" w:date="2016-08-03T05:59:00Z">
        <w:del w:id="377" w:author="Hogendoorn, Rene" w:date="2016-08-03T11:21:00Z">
          <w:r w:rsidR="0042527F" w:rsidDel="00D124F3">
            <w:delText>data</w:delText>
          </w:r>
        </w:del>
      </w:ins>
      <w:del w:id="378" w:author="Hogendoorn, Rene" w:date="2016-08-03T11:21:00Z">
        <w:r w:rsidDel="00D124F3">
          <w:delText>, as indicating the time-dependent availabi</w:delText>
        </w:r>
        <w:r w:rsidR="00775795" w:rsidDel="00D124F3">
          <w:delText>lity of resources available.</w:delText>
        </w:r>
      </w:del>
    </w:p>
    <w:p w:rsidR="00FF7F6B" w:rsidDel="00D124F3" w:rsidRDefault="00FF7F6B" w:rsidP="00FF7F6B">
      <w:pPr>
        <w:rPr>
          <w:del w:id="379" w:author="Hogendoorn, Rene" w:date="2016-08-03T11:21:00Z"/>
        </w:rPr>
      </w:pPr>
      <w:del w:id="380" w:author="Hogendoorn, Rene" w:date="2016-08-03T11:21:00Z">
        <w:r w:rsidDel="00D124F3">
          <w:delText xml:space="preserve">Nevertheless, the VTS Authority may choose to respond to those business needs, as long as the </w:delText>
        </w:r>
        <w:r w:rsidR="0007013D" w:rsidDel="00D124F3">
          <w:delText>above-mentioned</w:delText>
        </w:r>
        <w:r w:rsidDel="00D124F3">
          <w:delText xml:space="preserve"> principles </w:delText>
        </w:r>
        <w:r w:rsidR="00703247" w:rsidDel="00D124F3">
          <w:delText xml:space="preserve">or criteria </w:delText>
        </w:r>
        <w:r w:rsidDel="00D124F3">
          <w:delText xml:space="preserve">underlying the </w:delText>
        </w:r>
        <w:r w:rsidR="005D285D" w:rsidDel="00D124F3">
          <w:delText>interaction</w:delText>
        </w:r>
        <w:r w:rsidDel="00D124F3">
          <w:delText xml:space="preserve"> are respected.</w:delText>
        </w:r>
      </w:del>
    </w:p>
    <w:p w:rsidR="00FF7F6B" w:rsidRPr="003C599E" w:rsidRDefault="00FF7F6B" w:rsidP="00FF7F6B">
      <w:pPr>
        <w:rPr>
          <w:lang w:eastAsia="de-DE"/>
        </w:rPr>
      </w:pPr>
    </w:p>
    <w:p w:rsidR="00FF7F6B" w:rsidRDefault="00FF7F6B" w:rsidP="004601C4">
      <w:pPr>
        <w:pStyle w:val="Heading1"/>
        <w:numPr>
          <w:ilvl w:val="0"/>
          <w:numId w:val="9"/>
        </w:numPr>
      </w:pPr>
      <w:bookmarkStart w:id="381" w:name="_Toc350950202"/>
      <w:bookmarkStart w:id="382" w:name="_Toc367184859"/>
      <w:bookmarkStart w:id="383" w:name="_Toc370818316"/>
      <w:del w:id="384" w:author="Hogendoorn, Rene" w:date="2016-08-03T11:22:00Z">
        <w:r w:rsidDel="00D124F3">
          <w:delText xml:space="preserve">interaction </w:delText>
        </w:r>
      </w:del>
      <w:ins w:id="385" w:author="Hogendoorn, Rene" w:date="2016-08-03T11:22:00Z">
        <w:r w:rsidR="00D124F3">
          <w:t>Data Exchange Between VTS and</w:t>
        </w:r>
      </w:ins>
      <w:del w:id="386" w:author="Hogendoorn, Rene" w:date="2016-08-03T11:22:00Z">
        <w:r w:rsidDel="00D124F3">
          <w:delText>with</w:delText>
        </w:r>
      </w:del>
      <w:r>
        <w:t xml:space="preserve"> </w:t>
      </w:r>
      <w:del w:id="387" w:author="Hogendoorn, Rene" w:date="2016-08-03T11:21:00Z">
        <w:r w:rsidDel="00D124F3">
          <w:delText>Allied and other services</w:delText>
        </w:r>
      </w:del>
      <w:bookmarkEnd w:id="381"/>
      <w:bookmarkEnd w:id="382"/>
      <w:bookmarkEnd w:id="383"/>
      <w:ins w:id="388" w:author="Hogendoorn, Rene" w:date="2016-08-03T11:21:00Z">
        <w:r w:rsidR="00D124F3">
          <w:t>External Stakeholders</w:t>
        </w:r>
      </w:ins>
      <w:r>
        <w:t xml:space="preserve"> </w:t>
      </w:r>
    </w:p>
    <w:p w:rsidR="00703247" w:rsidRDefault="00FF7F6B" w:rsidP="00FF7F6B">
      <w:pPr>
        <w:rPr>
          <w:lang w:eastAsia="de-DE"/>
        </w:rPr>
      </w:pPr>
      <w:del w:id="389" w:author="Hogendoorn, Rene" w:date="2016-08-03T11:24:00Z">
        <w:r w:rsidDel="00D124F3">
          <w:rPr>
            <w:lang w:eastAsia="de-DE"/>
          </w:rPr>
          <w:delText>It should be taken into account, that interaction</w:delText>
        </w:r>
      </w:del>
      <w:ins w:id="390" w:author="Hogendoorn, Rene" w:date="2016-08-03T11:24:00Z">
        <w:r w:rsidR="00D124F3">
          <w:rPr>
            <w:lang w:eastAsia="de-DE"/>
          </w:rPr>
          <w:t>Data exchange</w:t>
        </w:r>
      </w:ins>
      <w:r>
        <w:rPr>
          <w:lang w:eastAsia="de-DE"/>
        </w:rPr>
        <w:t xml:space="preserve"> between VTS and </w:t>
      </w:r>
      <w:del w:id="391" w:author="Hogendoorn, Rene" w:date="2016-08-03T11:22:00Z">
        <w:r w:rsidDel="00D124F3">
          <w:rPr>
            <w:lang w:eastAsia="de-DE"/>
          </w:rPr>
          <w:delText>allied or other services</w:delText>
        </w:r>
      </w:del>
      <w:ins w:id="392" w:author="Hogendoorn, Rene" w:date="2016-08-03T11:22:00Z">
        <w:r w:rsidR="00D124F3">
          <w:rPr>
            <w:lang w:eastAsia="de-DE"/>
          </w:rPr>
          <w:t>external stakeholders</w:t>
        </w:r>
      </w:ins>
      <w:r>
        <w:rPr>
          <w:lang w:eastAsia="de-DE"/>
        </w:rPr>
        <w:t xml:space="preserve"> – inside or outside the maritime domain – could be necessary to sustain</w:t>
      </w:r>
      <w:del w:id="393" w:author="Hogendoorn, Rene" w:date="2016-08-03T11:24:00Z">
        <w:r w:rsidDel="00D124F3">
          <w:rPr>
            <w:lang w:eastAsia="de-DE"/>
          </w:rPr>
          <w:delText xml:space="preserve"> those </w:delText>
        </w:r>
      </w:del>
      <w:ins w:id="394" w:author="Hogendoorn, Rene" w:date="2016-08-03T11:24:00Z">
        <w:r w:rsidR="00D124F3">
          <w:rPr>
            <w:lang w:eastAsia="de-DE"/>
          </w:rPr>
          <w:t xml:space="preserve"> the </w:t>
        </w:r>
      </w:ins>
      <w:r>
        <w:rPr>
          <w:lang w:eastAsia="de-DE"/>
        </w:rPr>
        <w:t>services</w:t>
      </w:r>
      <w:ins w:id="395" w:author="Hogendoorn, Rene" w:date="2016-08-03T11:25:00Z">
        <w:r w:rsidR="00D124F3">
          <w:rPr>
            <w:lang w:eastAsia="de-DE"/>
          </w:rPr>
          <w:t xml:space="preserve"> of the external stakeholder</w:t>
        </w:r>
      </w:ins>
      <w:r>
        <w:rPr>
          <w:lang w:eastAsia="de-DE"/>
        </w:rPr>
        <w:t>. In such a case, an arrangement between the VTS Authority and the provider(s) of tho</w:t>
      </w:r>
      <w:r w:rsidR="00703247">
        <w:rPr>
          <w:lang w:eastAsia="de-DE"/>
        </w:rPr>
        <w:t>se services should be</w:t>
      </w:r>
      <w:ins w:id="396" w:author="Hogendoorn, Rene" w:date="2016-08-03T11:25:00Z">
        <w:r w:rsidR="00D124F3">
          <w:rPr>
            <w:lang w:eastAsia="de-DE"/>
          </w:rPr>
          <w:t xml:space="preserve"> put</w:t>
        </w:r>
      </w:ins>
      <w:r w:rsidR="00703247">
        <w:rPr>
          <w:lang w:eastAsia="de-DE"/>
        </w:rPr>
        <w:t xml:space="preserve"> in place.</w:t>
      </w:r>
    </w:p>
    <w:p w:rsidR="005070D4" w:rsidDel="00D124F3" w:rsidRDefault="005070D4" w:rsidP="00FF7F6B">
      <w:pPr>
        <w:rPr>
          <w:del w:id="397" w:author="Hogendoorn, Rene" w:date="2016-08-03T11:25:00Z"/>
          <w:lang w:eastAsia="de-DE"/>
        </w:rPr>
      </w:pPr>
    </w:p>
    <w:p w:rsidR="00FF7F6B" w:rsidDel="00D124F3" w:rsidRDefault="00FF7F6B" w:rsidP="00FF7F6B">
      <w:pPr>
        <w:rPr>
          <w:del w:id="398" w:author="Hogendoorn, Rene" w:date="2016-08-03T11:25:00Z"/>
          <w:lang w:eastAsia="de-DE"/>
        </w:rPr>
      </w:pPr>
      <w:del w:id="399" w:author="Hogendoorn, Rene" w:date="2016-08-03T11:25:00Z">
        <w:r w:rsidDel="00D124F3">
          <w:rPr>
            <w:lang w:eastAsia="de-DE"/>
          </w:rPr>
          <w:delText>In some cases, when considered necessary, support from VTS may extend outside the VTS area. This could result from national, regional or international arrangements.</w:delText>
        </w:r>
      </w:del>
    </w:p>
    <w:p w:rsidR="00FF7F6B" w:rsidDel="00D124F3" w:rsidRDefault="00FF7F6B" w:rsidP="00FF7F6B">
      <w:pPr>
        <w:rPr>
          <w:del w:id="400" w:author="Hogendoorn, Rene" w:date="2016-08-03T11:25:00Z"/>
          <w:lang w:eastAsia="de-DE"/>
        </w:rPr>
      </w:pPr>
    </w:p>
    <w:p w:rsidR="00FF7F6B" w:rsidRPr="00FF2619" w:rsidDel="00D124F3" w:rsidRDefault="00FF7F6B" w:rsidP="00FF7F6B">
      <w:pPr>
        <w:rPr>
          <w:del w:id="401" w:author="Hogendoorn, Rene" w:date="2016-08-03T11:25:00Z"/>
          <w:lang w:eastAsia="de-DE"/>
        </w:rPr>
      </w:pPr>
      <w:del w:id="402" w:author="Hogendoorn, Rene" w:date="2016-08-03T11:25:00Z">
        <w:r w:rsidRPr="00FF2619" w:rsidDel="00D124F3">
          <w:rPr>
            <w:lang w:eastAsia="de-DE"/>
          </w:rPr>
          <w:delText>Some examples of possible interaction between VTS and allied or other services are described in Annex B</w:delText>
        </w:r>
        <w:r w:rsidR="005D285D" w:rsidDel="00D124F3">
          <w:rPr>
            <w:lang w:eastAsia="de-DE"/>
          </w:rPr>
          <w:delText>.</w:delText>
        </w:r>
      </w:del>
    </w:p>
    <w:p w:rsidR="00FF7F6B" w:rsidDel="00980321" w:rsidRDefault="00FF7F6B" w:rsidP="00FF7F6B">
      <w:pPr>
        <w:rPr>
          <w:del w:id="403" w:author="Hogendoorn, Rene" w:date="2016-08-03T11:29:00Z"/>
          <w:lang w:eastAsia="de-DE"/>
        </w:rPr>
      </w:pPr>
    </w:p>
    <w:p w:rsidR="00FF7F6B" w:rsidDel="00980321" w:rsidRDefault="00FF7F6B" w:rsidP="004601C4">
      <w:pPr>
        <w:pStyle w:val="Heading1"/>
        <w:numPr>
          <w:ilvl w:val="0"/>
          <w:numId w:val="9"/>
        </w:numPr>
        <w:rPr>
          <w:del w:id="404" w:author="Hogendoorn, Rene" w:date="2016-08-03T11:29:00Z"/>
        </w:rPr>
      </w:pPr>
      <w:bookmarkStart w:id="405" w:name="_Toc367184860"/>
      <w:bookmarkStart w:id="406" w:name="_Toc370818317"/>
      <w:del w:id="407" w:author="Hogendoorn, Rene" w:date="2016-08-03T11:29:00Z">
        <w:r w:rsidDel="00980321">
          <w:delText>Identification of possible stakeholders</w:delText>
        </w:r>
        <w:bookmarkEnd w:id="405"/>
        <w:bookmarkEnd w:id="406"/>
      </w:del>
    </w:p>
    <w:p w:rsidR="00FF7F6B" w:rsidDel="00980321" w:rsidRDefault="00FF7F6B" w:rsidP="00FF7F6B">
      <w:pPr>
        <w:rPr>
          <w:del w:id="408" w:author="Hogendoorn, Rene" w:date="2016-08-03T11:29:00Z"/>
          <w:lang w:eastAsia="de-DE"/>
        </w:rPr>
      </w:pPr>
      <w:del w:id="409" w:author="Hogendoorn, Rene" w:date="2016-08-03T11:29:00Z">
        <w:r w:rsidDel="00980321">
          <w:rPr>
            <w:lang w:eastAsia="de-DE"/>
          </w:rPr>
          <w:delText>The core capability of VTS is to interact and respond to traffic situations developing in the VTS area. However, there are other stakeholders who may wish to interact with VTS or with whom the VTS wishes to interact.</w:delText>
        </w:r>
      </w:del>
    </w:p>
    <w:p w:rsidR="007F026B" w:rsidRDefault="007F026B" w:rsidP="00FF7F6B">
      <w:pPr>
        <w:rPr>
          <w:lang w:eastAsia="de-DE"/>
        </w:rPr>
      </w:pPr>
    </w:p>
    <w:p w:rsidR="00FF7F6B" w:rsidDel="00D124F3" w:rsidRDefault="00FF7F6B" w:rsidP="00FF7F6B">
      <w:pPr>
        <w:rPr>
          <w:del w:id="410" w:author="Hogendoorn, Rene" w:date="2016-08-03T11:27:00Z"/>
          <w:lang w:eastAsia="de-DE"/>
        </w:rPr>
      </w:pPr>
      <w:del w:id="411" w:author="Hogendoorn, Rene" w:date="2016-08-03T11:27:00Z">
        <w:r w:rsidDel="00D124F3">
          <w:rPr>
            <w:lang w:eastAsia="de-DE"/>
          </w:rPr>
          <w:delText xml:space="preserve">In this case, an arrangement should be set up between </w:delText>
        </w:r>
        <w:r w:rsidR="002959F6" w:rsidDel="00D124F3">
          <w:rPr>
            <w:lang w:eastAsia="de-DE"/>
          </w:rPr>
          <w:delText xml:space="preserve">the </w:delText>
        </w:r>
        <w:r w:rsidDel="00D124F3">
          <w:rPr>
            <w:lang w:eastAsia="de-DE"/>
          </w:rPr>
          <w:delText xml:space="preserve">VTS </w:delText>
        </w:r>
        <w:r w:rsidR="006A02AF" w:rsidDel="00D124F3">
          <w:rPr>
            <w:lang w:eastAsia="de-DE"/>
          </w:rPr>
          <w:delText xml:space="preserve">authority </w:delText>
        </w:r>
        <w:r w:rsidDel="00D124F3">
          <w:rPr>
            <w:lang w:eastAsia="de-DE"/>
          </w:rPr>
          <w:delText xml:space="preserve">and </w:delText>
        </w:r>
        <w:r w:rsidR="002959F6" w:rsidDel="00D124F3">
          <w:rPr>
            <w:lang w:eastAsia="de-DE"/>
          </w:rPr>
          <w:delText xml:space="preserve">the </w:delText>
        </w:r>
        <w:r w:rsidDel="00D124F3">
          <w:rPr>
            <w:lang w:eastAsia="de-DE"/>
          </w:rPr>
          <w:delText>stakeholder</w:delText>
        </w:r>
        <w:r w:rsidR="006A02AF" w:rsidDel="00D124F3">
          <w:rPr>
            <w:lang w:eastAsia="de-DE"/>
          </w:rPr>
          <w:delText>(</w:delText>
        </w:r>
        <w:r w:rsidDel="00D124F3">
          <w:rPr>
            <w:lang w:eastAsia="de-DE"/>
          </w:rPr>
          <w:delText>s</w:delText>
        </w:r>
        <w:r w:rsidR="006A02AF" w:rsidDel="00D124F3">
          <w:rPr>
            <w:lang w:eastAsia="de-DE"/>
          </w:rPr>
          <w:delText>),</w:delText>
        </w:r>
        <w:r w:rsidDel="00D124F3">
          <w:rPr>
            <w:lang w:eastAsia="de-DE"/>
          </w:rPr>
          <w:delText xml:space="preserve"> and it may be expected that issues and consideration to specific details should be given, as in chapter 3, in order to avoid unintended </w:delText>
        </w:r>
        <w:r w:rsidR="00B1707E" w:rsidDel="00D124F3">
          <w:rPr>
            <w:lang w:eastAsia="de-DE"/>
          </w:rPr>
          <w:delText>action, which</w:delText>
        </w:r>
        <w:r w:rsidDel="00D124F3">
          <w:rPr>
            <w:lang w:eastAsia="de-DE"/>
          </w:rPr>
          <w:delText xml:space="preserve"> may impair the VTS services. This may vary, depending on the country and legislation applicable.</w:delText>
        </w:r>
      </w:del>
    </w:p>
    <w:p w:rsidR="00FF7F6B" w:rsidDel="00D124F3" w:rsidRDefault="00FF7F6B" w:rsidP="00FF7F6B">
      <w:pPr>
        <w:rPr>
          <w:del w:id="412" w:author="Hogendoorn, Rene" w:date="2016-08-03T11:27:00Z"/>
          <w:lang w:eastAsia="de-DE"/>
        </w:rPr>
      </w:pPr>
    </w:p>
    <w:p w:rsidR="00FF7F6B" w:rsidDel="00D124F3" w:rsidRDefault="00FF7F6B" w:rsidP="00FF7F6B">
      <w:pPr>
        <w:rPr>
          <w:del w:id="413" w:author="Hogendoorn, Rene" w:date="2016-08-03T11:27:00Z"/>
          <w:lang w:eastAsia="de-DE"/>
        </w:rPr>
      </w:pPr>
      <w:del w:id="414" w:author="Hogendoorn, Rene" w:date="2016-08-03T11:27:00Z">
        <w:r w:rsidDel="00D124F3">
          <w:rPr>
            <w:lang w:eastAsia="de-DE"/>
          </w:rPr>
          <w:delText xml:space="preserve">In addition to the given possible stakeholders as </w:delText>
        </w:r>
        <w:r w:rsidR="004127A2" w:rsidDel="00D124F3">
          <w:rPr>
            <w:lang w:eastAsia="de-DE"/>
          </w:rPr>
          <w:delText xml:space="preserve">in </w:delText>
        </w:r>
        <w:r w:rsidDel="00D124F3">
          <w:rPr>
            <w:lang w:eastAsia="de-DE"/>
          </w:rPr>
          <w:delText xml:space="preserve">Annex A, </w:delText>
        </w:r>
        <w:r w:rsidR="006A02AF" w:rsidDel="00D124F3">
          <w:rPr>
            <w:lang w:eastAsia="de-DE"/>
          </w:rPr>
          <w:delText xml:space="preserve">the </w:delText>
        </w:r>
        <w:r w:rsidDel="00D124F3">
          <w:rPr>
            <w:lang w:eastAsia="de-DE"/>
          </w:rPr>
          <w:delText xml:space="preserve">VTS </w:delText>
        </w:r>
        <w:r w:rsidR="006A02AF" w:rsidDel="00D124F3">
          <w:rPr>
            <w:lang w:eastAsia="de-DE"/>
          </w:rPr>
          <w:delText xml:space="preserve">authority </w:delText>
        </w:r>
        <w:r w:rsidDel="00D124F3">
          <w:rPr>
            <w:lang w:eastAsia="de-DE"/>
          </w:rPr>
          <w:delText>may become involved, if not already, in the exchange of traffic related information</w:delText>
        </w:r>
      </w:del>
      <w:ins w:id="415" w:author="Fred E Fredriksen" w:date="2016-08-03T05:59:00Z">
        <w:del w:id="416" w:author="Hogendoorn, Rene" w:date="2016-08-03T11:27:00Z">
          <w:r w:rsidR="0042527F" w:rsidDel="00D124F3">
            <w:rPr>
              <w:lang w:eastAsia="de-DE"/>
            </w:rPr>
            <w:delText>data</w:delText>
          </w:r>
        </w:del>
      </w:ins>
      <w:del w:id="417" w:author="Hogendoorn, Rene" w:date="2016-08-03T11:27:00Z">
        <w:r w:rsidDel="00D124F3">
          <w:rPr>
            <w:lang w:eastAsia="de-DE"/>
          </w:rPr>
          <w:delText xml:space="preserve"> with state, provincial or local government, and associated agencies or organizations, for purposes </w:delText>
        </w:r>
        <w:r w:rsidR="00703247" w:rsidDel="00D124F3">
          <w:rPr>
            <w:lang w:eastAsia="de-DE"/>
          </w:rPr>
          <w:delText xml:space="preserve">less </w:delText>
        </w:r>
        <w:r w:rsidDel="00D124F3">
          <w:rPr>
            <w:lang w:eastAsia="de-DE"/>
          </w:rPr>
          <w:delText>familiar to the maritime domain; Such as monitoring emissions from shipping, securing vital supply chains for society and assess</w:delText>
        </w:r>
        <w:r w:rsidR="002959F6" w:rsidDel="00D124F3">
          <w:rPr>
            <w:lang w:eastAsia="de-DE"/>
          </w:rPr>
          <w:delText>ing</w:delText>
        </w:r>
        <w:r w:rsidDel="00D124F3">
          <w:rPr>
            <w:lang w:eastAsia="de-DE"/>
          </w:rPr>
          <w:delText xml:space="preserve"> the risks associated with maritime transport of dangerous or polluting cargo close to coastal or port communities.</w:delText>
        </w:r>
      </w:del>
    </w:p>
    <w:p w:rsidR="00FF7F6B" w:rsidDel="00D124F3" w:rsidRDefault="00FF7F6B" w:rsidP="00FF7F6B">
      <w:pPr>
        <w:rPr>
          <w:del w:id="418" w:author="Hogendoorn, Rene" w:date="2016-08-03T11:27:00Z"/>
          <w:lang w:eastAsia="de-DE"/>
        </w:rPr>
      </w:pPr>
    </w:p>
    <w:p w:rsidR="00FF7F6B" w:rsidRDefault="00FF7F6B" w:rsidP="00FF7F6B">
      <w:pPr>
        <w:rPr>
          <w:lang w:eastAsia="de-DE"/>
        </w:rPr>
      </w:pPr>
      <w:r>
        <w:rPr>
          <w:lang w:eastAsia="de-DE"/>
        </w:rPr>
        <w:t xml:space="preserve">Examples of </w:t>
      </w:r>
      <w:r w:rsidR="00703247">
        <w:rPr>
          <w:lang w:eastAsia="de-DE"/>
        </w:rPr>
        <w:t xml:space="preserve">possible </w:t>
      </w:r>
      <w:ins w:id="419" w:author="Hogendoorn, Rene" w:date="2016-08-03T11:27:00Z">
        <w:r w:rsidR="00D124F3">
          <w:rPr>
            <w:lang w:eastAsia="de-DE"/>
          </w:rPr>
          <w:t xml:space="preserve">external </w:t>
        </w:r>
      </w:ins>
      <w:r w:rsidR="00703247">
        <w:rPr>
          <w:lang w:eastAsia="de-DE"/>
        </w:rPr>
        <w:t>stakeholders</w:t>
      </w:r>
      <w:r>
        <w:rPr>
          <w:lang w:eastAsia="de-DE"/>
        </w:rPr>
        <w:t xml:space="preserve"> are </w:t>
      </w:r>
      <w:del w:id="420" w:author="Hogendoorn, Rene" w:date="2016-08-03T11:27:00Z">
        <w:r w:rsidDel="00D124F3">
          <w:rPr>
            <w:lang w:eastAsia="de-DE"/>
          </w:rPr>
          <w:delText xml:space="preserve">described </w:delText>
        </w:r>
      </w:del>
      <w:ins w:id="421" w:author="Hogendoorn, Rene" w:date="2016-08-03T11:27:00Z">
        <w:r w:rsidR="00D124F3">
          <w:rPr>
            <w:lang w:eastAsia="de-DE"/>
          </w:rPr>
          <w:t xml:space="preserve">given </w:t>
        </w:r>
      </w:ins>
      <w:r>
        <w:rPr>
          <w:lang w:eastAsia="de-DE"/>
        </w:rPr>
        <w:t xml:space="preserve">in </w:t>
      </w:r>
      <w:ins w:id="422" w:author="Hogendoorn, Rene" w:date="2016-08-03T11:27:00Z">
        <w:r w:rsidR="00D124F3">
          <w:rPr>
            <w:lang w:eastAsia="de-DE"/>
          </w:rPr>
          <w:t xml:space="preserve">IALA Guideline 1102, </w:t>
        </w:r>
      </w:ins>
      <w:r>
        <w:rPr>
          <w:lang w:eastAsia="de-DE"/>
        </w:rPr>
        <w:t>Annex A</w:t>
      </w:r>
      <w:ins w:id="423" w:author="Hogendoorn, Rene" w:date="2016-08-03T11:27:00Z">
        <w:r w:rsidR="00D124F3">
          <w:rPr>
            <w:lang w:eastAsia="de-DE"/>
          </w:rPr>
          <w:t xml:space="preserve">. </w:t>
        </w:r>
      </w:ins>
      <w:ins w:id="424" w:author="Hogendoorn, Rene" w:date="2016-08-03T11:28:00Z">
        <w:r w:rsidR="00D124F3">
          <w:rPr>
            <w:lang w:eastAsia="de-DE"/>
          </w:rPr>
          <w:t xml:space="preserve">This list </w:t>
        </w:r>
      </w:ins>
      <w:ins w:id="425" w:author="Hogendoorn, Rene" w:date="2016-08-03T11:29:00Z">
        <w:r w:rsidR="00980321">
          <w:rPr>
            <w:lang w:eastAsia="de-DE"/>
          </w:rPr>
          <w:t xml:space="preserve">is taken as a basis to further develop the technical aspects of data exchange </w:t>
        </w:r>
      </w:ins>
      <w:ins w:id="426" w:author="Hogendoorn, Rene" w:date="2016-08-03T11:32:00Z">
        <w:r w:rsidR="00980321">
          <w:rPr>
            <w:lang w:eastAsia="de-DE"/>
          </w:rPr>
          <w:t>between VTS and external</w:t>
        </w:r>
      </w:ins>
      <w:ins w:id="427" w:author="Hogendoorn, Rene" w:date="2016-08-03T11:29:00Z">
        <w:r w:rsidR="00980321">
          <w:rPr>
            <w:lang w:eastAsia="de-DE"/>
          </w:rPr>
          <w:t xml:space="preserve"> stakeholders</w:t>
        </w:r>
      </w:ins>
      <w:ins w:id="428" w:author="Hogendoorn, Rene" w:date="2016-08-03T11:31:00Z">
        <w:r w:rsidR="00980321">
          <w:rPr>
            <w:lang w:eastAsia="de-DE"/>
          </w:rPr>
          <w:t>.</w:t>
        </w:r>
      </w:ins>
      <w:del w:id="429" w:author="Hogendoorn, Rene" w:date="2016-08-03T11:27:00Z">
        <w:r w:rsidDel="00D124F3">
          <w:rPr>
            <w:lang w:eastAsia="de-DE"/>
          </w:rPr>
          <w:delText>.</w:delText>
        </w:r>
      </w:del>
    </w:p>
    <w:p w:rsidR="000F5097" w:rsidRDefault="000F5097" w:rsidP="00FF7F6B">
      <w:pPr>
        <w:rPr>
          <w:lang w:eastAsia="de-DE"/>
        </w:rPr>
      </w:pPr>
    </w:p>
    <w:p w:rsidR="00FF7F6B" w:rsidRDefault="00FF7F6B" w:rsidP="004601C4">
      <w:pPr>
        <w:pStyle w:val="Heading1"/>
        <w:numPr>
          <w:ilvl w:val="0"/>
          <w:numId w:val="9"/>
        </w:numPr>
      </w:pPr>
      <w:bookmarkStart w:id="430" w:name="_Toc367184861"/>
      <w:bookmarkStart w:id="431" w:name="_Toc370818318"/>
      <w:r>
        <w:t>Legal aspects and constraints</w:t>
      </w:r>
      <w:bookmarkEnd w:id="430"/>
      <w:bookmarkEnd w:id="431"/>
    </w:p>
    <w:p w:rsidR="004E2321" w:rsidRDefault="004E2321" w:rsidP="00E974F4">
      <w:pPr>
        <w:rPr>
          <w:ins w:id="432" w:author="Hogendoorn, Rene" w:date="2016-08-03T09:15:00Z"/>
          <w:lang w:eastAsia="de-DE"/>
        </w:rPr>
      </w:pPr>
      <w:ins w:id="433" w:author="Hogendoorn, Rene" w:date="2016-08-03T09:15:00Z">
        <w:r>
          <w:rPr>
            <w:lang w:eastAsia="de-DE"/>
          </w:rPr>
          <w:t>Legal aspects and constraints are considered in IALA Guideline 1102.</w:t>
        </w:r>
      </w:ins>
    </w:p>
    <w:p w:rsidR="00FF7F6B" w:rsidDel="00F93747" w:rsidRDefault="00FF7F6B" w:rsidP="00FF7F6B">
      <w:pPr>
        <w:rPr>
          <w:del w:id="434" w:author="Hogendoorn, Rene" w:date="2016-08-02T04:12:00Z"/>
          <w:lang w:eastAsia="de-DE"/>
        </w:rPr>
      </w:pPr>
      <w:commentRangeStart w:id="435"/>
      <w:del w:id="436" w:author="Hogendoorn, Rene" w:date="2016-08-02T04:12:00Z">
        <w:r w:rsidDel="00F93747">
          <w:rPr>
            <w:lang w:eastAsia="de-DE"/>
          </w:rPr>
          <w:delText>IALA Guideline 1086 on the global sharing of maritime data &amp; information (June 2012) already provides valuable guidance on legal aspects.</w:delText>
        </w:r>
      </w:del>
    </w:p>
    <w:p w:rsidR="000F5097" w:rsidDel="00F93747" w:rsidRDefault="000F5097" w:rsidP="00FF7F6B">
      <w:pPr>
        <w:rPr>
          <w:del w:id="437" w:author="Hogendoorn, Rene" w:date="2016-08-02T04:12:00Z"/>
          <w:lang w:eastAsia="de-DE"/>
        </w:rPr>
      </w:pPr>
    </w:p>
    <w:p w:rsidR="00FF7F6B" w:rsidDel="00F93747" w:rsidRDefault="000F5097" w:rsidP="00FF7F6B">
      <w:pPr>
        <w:rPr>
          <w:del w:id="438" w:author="Hogendoorn, Rene" w:date="2016-08-02T04:12:00Z"/>
          <w:lang w:eastAsia="de-DE"/>
        </w:rPr>
      </w:pPr>
      <w:del w:id="439" w:author="Hogendoorn, Rene" w:date="2016-08-02T04:12:00Z">
        <w:r w:rsidDel="00F93747">
          <w:rPr>
            <w:lang w:eastAsia="de-DE"/>
          </w:rPr>
          <w:delText>Actually, t</w:delText>
        </w:r>
        <w:r w:rsidR="00FF7F6B" w:rsidDel="00F93747">
          <w:rPr>
            <w:lang w:eastAsia="de-DE"/>
          </w:rPr>
          <w:delText xml:space="preserve">here is a range of potential legal aspects and constraints that could affect the merit of and ability to use VTS information for allied and other </w:delText>
        </w:r>
        <w:r w:rsidR="007F026B" w:rsidDel="00F93747">
          <w:rPr>
            <w:lang w:eastAsia="de-DE"/>
          </w:rPr>
          <w:delText>services</w:delText>
        </w:r>
        <w:r w:rsidR="00FF7F6B" w:rsidDel="00F93747">
          <w:rPr>
            <w:lang w:eastAsia="de-DE"/>
          </w:rPr>
          <w:delText>. The nature of these will vary between different countries and has to be taken in</w:delText>
        </w:r>
        <w:r w:rsidR="002959F6" w:rsidDel="00F93747">
          <w:rPr>
            <w:lang w:eastAsia="de-DE"/>
          </w:rPr>
          <w:delText>to</w:delText>
        </w:r>
        <w:r w:rsidR="00FF7F6B" w:rsidDel="00F93747">
          <w:rPr>
            <w:lang w:eastAsia="de-DE"/>
          </w:rPr>
          <w:delText xml:space="preserve"> consideration.  </w:delText>
        </w:r>
      </w:del>
    </w:p>
    <w:p w:rsidR="00FF7F6B" w:rsidDel="004E2321" w:rsidRDefault="00FF7F6B" w:rsidP="00FF7F6B">
      <w:pPr>
        <w:rPr>
          <w:del w:id="440" w:author="Hogendoorn, Rene" w:date="2016-08-03T09:15:00Z"/>
          <w:lang w:eastAsia="de-DE"/>
        </w:rPr>
      </w:pPr>
    </w:p>
    <w:p w:rsidR="00E974F4" w:rsidRDefault="00FF7F6B" w:rsidP="00E974F4">
      <w:pPr>
        <w:rPr>
          <w:ins w:id="441" w:author="Hogendoorn, Rene" w:date="2016-08-02T04:07:00Z"/>
          <w:lang w:eastAsia="de-DE"/>
        </w:rPr>
      </w:pPr>
      <w:moveFromRangeStart w:id="442" w:author="Hogendoorn, Rene" w:date="2016-08-02T08:23:00Z" w:name="move457889547"/>
      <w:moveFrom w:id="443" w:author="Hogendoorn, Rene" w:date="2016-08-02T08:23:00Z">
        <w:del w:id="444" w:author="Hogendoorn, Rene" w:date="2016-08-03T09:15:00Z">
          <w:r w:rsidRPr="00F93747" w:rsidDel="004E2321">
            <w:rPr>
              <w:highlight w:val="yellow"/>
              <w:lang w:eastAsia="de-DE"/>
            </w:rPr>
            <w:delText>Further considerations in this respect are provided in Annex D.</w:delText>
          </w:r>
          <w:commentRangeEnd w:id="435"/>
          <w:r w:rsidR="006760D2" w:rsidRPr="00F93747" w:rsidDel="004E2321">
            <w:rPr>
              <w:rStyle w:val="CommentReference"/>
              <w:highlight w:val="yellow"/>
              <w:lang w:eastAsia="de-DE"/>
            </w:rPr>
            <w:commentReference w:id="435"/>
          </w:r>
        </w:del>
      </w:moveFrom>
      <w:moveFromRangeEnd w:id="442"/>
      <w:ins w:id="445" w:author="Fred E Fredriksen" w:date="2016-08-03T06:01:00Z">
        <w:del w:id="446" w:author="Hogendoorn, Rene" w:date="2016-08-03T09:15:00Z">
          <w:r w:rsidR="0042527F" w:rsidDel="004E2321">
            <w:rPr>
              <w:lang w:eastAsia="de-DE"/>
            </w:rPr>
            <w:delText>datadata</w:delText>
          </w:r>
        </w:del>
      </w:ins>
      <w:ins w:id="447" w:author="Fred E Fredriksen" w:date="2016-08-03T06:02:00Z">
        <w:del w:id="448" w:author="Hogendoorn, Rene" w:date="2016-08-03T09:15:00Z">
          <w:r w:rsidR="0042527F" w:rsidDel="004E2321">
            <w:rPr>
              <w:lang w:eastAsia="de-DE"/>
            </w:rPr>
            <w:delText>datadata</w:delText>
          </w:r>
        </w:del>
      </w:ins>
      <w:ins w:id="449" w:author="Fred E Fredriksen" w:date="2016-08-03T06:03:00Z">
        <w:del w:id="450" w:author="Hogendoorn, Rene" w:date="2016-08-03T09:15:00Z">
          <w:r w:rsidR="0042527F" w:rsidDel="004E2321">
            <w:rPr>
              <w:lang w:eastAsia="de-DE"/>
            </w:rPr>
            <w:delText>datadatadata</w:delText>
          </w:r>
        </w:del>
      </w:ins>
    </w:p>
    <w:p w:rsidR="00E974F4" w:rsidRDefault="00E974F4" w:rsidP="00F93747">
      <w:pPr>
        <w:pStyle w:val="Heading2"/>
        <w:rPr>
          <w:ins w:id="451" w:author="Hogendoorn, Rene" w:date="2016-08-03T09:17:00Z"/>
          <w:lang w:eastAsia="de-DE"/>
        </w:rPr>
      </w:pPr>
      <w:ins w:id="452" w:author="Hogendoorn, Rene" w:date="2016-08-02T04:06:00Z">
        <w:r>
          <w:rPr>
            <w:lang w:eastAsia="de-DE"/>
          </w:rPr>
          <w:t>Security</w:t>
        </w:r>
      </w:ins>
    </w:p>
    <w:p w:rsidR="004E2321" w:rsidRDefault="004E2321" w:rsidP="004E2321">
      <w:pPr>
        <w:pStyle w:val="BodyText"/>
        <w:rPr>
          <w:ins w:id="453" w:author="Hogendoorn, Rene" w:date="2016-08-03T09:23:00Z"/>
          <w:lang w:eastAsia="de-DE"/>
        </w:rPr>
      </w:pPr>
      <w:ins w:id="454" w:author="Hogendoorn, Rene" w:date="2016-08-03T09:17:00Z">
        <w:r>
          <w:rPr>
            <w:lang w:eastAsia="de-DE"/>
          </w:rPr>
          <w:t xml:space="preserve">The data exchanged between VTS and Allied Services or Stakeholders may have considerable business value and/or contain data that </w:t>
        </w:r>
      </w:ins>
      <w:ins w:id="455" w:author="Hogendoorn, Rene" w:date="2016-08-03T09:19:00Z">
        <w:r>
          <w:rPr>
            <w:lang w:eastAsia="de-DE"/>
          </w:rPr>
          <w:t xml:space="preserve">is </w:t>
        </w:r>
      </w:ins>
      <w:ins w:id="456" w:author="Hogendoorn, Rene" w:date="2016-08-03T09:17:00Z">
        <w:r>
          <w:rPr>
            <w:lang w:eastAsia="de-DE"/>
          </w:rPr>
          <w:t>privacy</w:t>
        </w:r>
      </w:ins>
      <w:ins w:id="457" w:author="Hogendoorn, Rene" w:date="2016-08-03T09:19:00Z">
        <w:r>
          <w:rPr>
            <w:lang w:eastAsia="de-DE"/>
          </w:rPr>
          <w:t>-</w:t>
        </w:r>
      </w:ins>
      <w:ins w:id="458" w:author="Hogendoorn, Rene" w:date="2016-08-03T09:17:00Z">
        <w:r>
          <w:rPr>
            <w:lang w:eastAsia="de-DE"/>
          </w:rPr>
          <w:t xml:space="preserve">sensitive. </w:t>
        </w:r>
      </w:ins>
      <w:ins w:id="459" w:author="Hogendoorn, Rene" w:date="2016-08-03T09:18:00Z">
        <w:r>
          <w:rPr>
            <w:lang w:eastAsia="de-DE"/>
          </w:rPr>
          <w:t xml:space="preserve">Therefore, proper care should be taken to protect this data during transmission </w:t>
        </w:r>
      </w:ins>
      <w:ins w:id="460" w:author="Hogendoorn, Rene" w:date="2016-08-03T09:20:00Z">
        <w:r>
          <w:rPr>
            <w:lang w:eastAsia="de-DE"/>
          </w:rPr>
          <w:t xml:space="preserve">and </w:t>
        </w:r>
      </w:ins>
      <w:ins w:id="461" w:author="Hogendoorn, Rene" w:date="2016-08-03T09:18:00Z">
        <w:r>
          <w:rPr>
            <w:lang w:eastAsia="de-DE"/>
          </w:rPr>
          <w:t>on</w:t>
        </w:r>
      </w:ins>
      <w:ins w:id="462" w:author="Hogendoorn, Rene" w:date="2016-08-03T09:19:00Z">
        <w:r>
          <w:rPr>
            <w:lang w:eastAsia="de-DE"/>
          </w:rPr>
          <w:t xml:space="preserve"> </w:t>
        </w:r>
      </w:ins>
      <w:ins w:id="463" w:author="Hogendoorn, Rene" w:date="2016-08-03T09:18:00Z">
        <w:r>
          <w:rPr>
            <w:lang w:eastAsia="de-DE"/>
          </w:rPr>
          <w:t>subsequent storage.</w:t>
        </w:r>
      </w:ins>
      <w:ins w:id="464" w:author="Hogendoorn, Rene" w:date="2016-08-03T09:20:00Z">
        <w:r>
          <w:rPr>
            <w:lang w:eastAsia="de-DE"/>
          </w:rPr>
          <w:t xml:space="preserve"> Also, access to the data should be properly </w:t>
        </w:r>
      </w:ins>
      <w:ins w:id="465" w:author="Hogendoorn, Rene" w:date="2016-08-03T09:21:00Z">
        <w:r>
          <w:rPr>
            <w:lang w:eastAsia="de-DE"/>
          </w:rPr>
          <w:t>governed.</w:t>
        </w:r>
      </w:ins>
    </w:p>
    <w:p w:rsidR="00AB33BA" w:rsidDel="00310A5E" w:rsidRDefault="007479A0" w:rsidP="00310A5E">
      <w:pPr>
        <w:pStyle w:val="BodyText"/>
        <w:rPr>
          <w:del w:id="466" w:author="Hogendoorn, Rene" w:date="2016-08-03T09:32:00Z"/>
          <w:lang w:eastAsia="de-DE"/>
        </w:rPr>
      </w:pPr>
      <w:ins w:id="467" w:author="Hogendoorn, Rene" w:date="2016-08-03T09:23:00Z">
        <w:r>
          <w:rPr>
            <w:lang w:eastAsia="de-DE"/>
          </w:rPr>
          <w:t xml:space="preserve">It is recommended to use </w:t>
        </w:r>
      </w:ins>
      <w:ins w:id="468" w:author="Hogendoorn, Rene" w:date="2016-08-03T09:29:00Z">
        <w:r>
          <w:rPr>
            <w:lang w:eastAsia="de-DE"/>
          </w:rPr>
          <w:t>a</w:t>
        </w:r>
      </w:ins>
      <w:ins w:id="469" w:author="Hogendoorn, Rene" w:date="2016-08-03T09:31:00Z">
        <w:r>
          <w:rPr>
            <w:lang w:eastAsia="de-DE"/>
          </w:rPr>
          <w:t>n appropriate</w:t>
        </w:r>
      </w:ins>
      <w:ins w:id="470" w:author="Hogendoorn, Rene" w:date="2016-08-03T09:32:00Z">
        <w:r>
          <w:rPr>
            <w:lang w:eastAsia="de-DE"/>
          </w:rPr>
          <w:t>ly</w:t>
        </w:r>
      </w:ins>
      <w:ins w:id="471" w:author="Hogendoorn, Rene" w:date="2016-08-03T09:31:00Z">
        <w:r>
          <w:rPr>
            <w:lang w:eastAsia="de-DE"/>
          </w:rPr>
          <w:t xml:space="preserve"> secure</w:t>
        </w:r>
      </w:ins>
      <w:ins w:id="472" w:author="Hogendoorn, Rene" w:date="2016-08-03T09:32:00Z">
        <w:r>
          <w:rPr>
            <w:lang w:eastAsia="de-DE"/>
          </w:rPr>
          <w:t>d</w:t>
        </w:r>
      </w:ins>
      <w:ins w:id="473" w:author="Hogendoorn, Rene" w:date="2016-08-03T09:31:00Z">
        <w:r>
          <w:rPr>
            <w:lang w:eastAsia="de-DE"/>
          </w:rPr>
          <w:t xml:space="preserve"> </w:t>
        </w:r>
      </w:ins>
      <w:ins w:id="474" w:author="Hogendoorn, Rene" w:date="2016-08-03T09:29:00Z">
        <w:r>
          <w:rPr>
            <w:lang w:eastAsia="de-DE"/>
          </w:rPr>
          <w:t xml:space="preserve">transmission channel, e.g. </w:t>
        </w:r>
      </w:ins>
      <w:ins w:id="475" w:author="Hogendoorn, Rene" w:date="2016-08-03T09:30:00Z">
        <w:r>
          <w:rPr>
            <w:lang w:eastAsia="de-DE"/>
          </w:rPr>
          <w:t xml:space="preserve">a </w:t>
        </w:r>
      </w:ins>
      <w:ins w:id="476" w:author="Hogendoorn, Rene" w:date="2016-08-03T09:23:00Z">
        <w:r>
          <w:rPr>
            <w:lang w:eastAsia="de-DE"/>
          </w:rPr>
          <w:t xml:space="preserve">Virtual Private Network (VPN) </w:t>
        </w:r>
      </w:ins>
      <w:ins w:id="477" w:author="Hogendoorn, Rene" w:date="2016-08-03T09:24:00Z">
        <w:r>
          <w:rPr>
            <w:lang w:eastAsia="de-DE"/>
          </w:rPr>
          <w:t>and/</w:t>
        </w:r>
      </w:ins>
      <w:ins w:id="478" w:author="Hogendoorn, Rene" w:date="2016-08-03T09:23:00Z">
        <w:r>
          <w:rPr>
            <w:lang w:eastAsia="de-DE"/>
          </w:rPr>
          <w:t>or encrypt</w:t>
        </w:r>
      </w:ins>
      <w:ins w:id="479" w:author="Hogendoorn, Rene" w:date="2016-08-03T09:30:00Z">
        <w:r>
          <w:rPr>
            <w:lang w:eastAsia="de-DE"/>
          </w:rPr>
          <w:t>ion of the transmission,</w:t>
        </w:r>
      </w:ins>
      <w:ins w:id="480" w:author="Hogendoorn, Rene" w:date="2016-08-03T09:25:00Z">
        <w:r>
          <w:rPr>
            <w:lang w:eastAsia="de-DE"/>
          </w:rPr>
          <w:t xml:space="preserve"> to avoid unauthorised access during data transmission. When data is stored in e.g. a database,</w:t>
        </w:r>
      </w:ins>
      <w:ins w:id="481" w:author="Hogendoorn, Rene" w:date="2016-08-03T09:26:00Z">
        <w:r>
          <w:rPr>
            <w:lang w:eastAsia="de-DE"/>
          </w:rPr>
          <w:t xml:space="preserve"> proper procedures should be set-up</w:t>
        </w:r>
      </w:ins>
      <w:ins w:id="482" w:author="Hogendoorn, Rene" w:date="2016-08-03T09:27:00Z">
        <w:r>
          <w:rPr>
            <w:lang w:eastAsia="de-DE"/>
          </w:rPr>
          <w:t xml:space="preserve"> to limit access to authorised person</w:t>
        </w:r>
      </w:ins>
      <w:ins w:id="483" w:author="Hogendoorn, Rene" w:date="2016-08-03T09:31:00Z">
        <w:r>
          <w:rPr>
            <w:lang w:eastAsia="de-DE"/>
          </w:rPr>
          <w:t>al</w:t>
        </w:r>
      </w:ins>
      <w:ins w:id="484" w:author="Hogendoorn, Rene" w:date="2016-08-03T09:27:00Z">
        <w:r>
          <w:rPr>
            <w:lang w:eastAsia="de-DE"/>
          </w:rPr>
          <w:t>.</w:t>
        </w:r>
      </w:ins>
      <w:moveToRangeStart w:id="485" w:author="Hogendoorn, Rene" w:date="2016-08-02T08:23:00Z" w:name="move457889547"/>
      <w:moveTo w:id="486" w:author="Hogendoorn, Rene" w:date="2016-08-02T08:23:00Z">
        <w:del w:id="487" w:author="Hogendoorn, Rene" w:date="2016-08-03T09:32:00Z">
          <w:r w:rsidR="00AB33BA" w:rsidRPr="00AB33BA" w:rsidDel="00310A5E">
            <w:rPr>
              <w:lang w:eastAsia="de-DE"/>
            </w:rPr>
            <w:delText xml:space="preserve">Further considerations </w:delText>
          </w:r>
        </w:del>
        <w:del w:id="488" w:author="Hogendoorn, Rene" w:date="2016-08-02T08:29:00Z">
          <w:r w:rsidR="00AB33BA" w:rsidRPr="00AB33BA" w:rsidDel="002C3B98">
            <w:rPr>
              <w:lang w:eastAsia="de-DE"/>
            </w:rPr>
            <w:delText xml:space="preserve">in this respect </w:delText>
          </w:r>
        </w:del>
        <w:del w:id="489" w:author="Hogendoorn, Rene" w:date="2016-08-03T09:32:00Z">
          <w:r w:rsidR="00AB33BA" w:rsidRPr="00AB33BA" w:rsidDel="00310A5E">
            <w:rPr>
              <w:lang w:eastAsia="de-DE"/>
            </w:rPr>
            <w:delText>are provided in Annex D.</w:delText>
          </w:r>
          <w:r w:rsidR="00AB33BA" w:rsidRPr="00AB33BA" w:rsidDel="00310A5E">
            <w:rPr>
              <w:rStyle w:val="CommentReference"/>
              <w:lang w:eastAsia="de-DE"/>
            </w:rPr>
            <w:commentReference w:id="490"/>
          </w:r>
        </w:del>
      </w:moveTo>
    </w:p>
    <w:moveToRangeEnd w:id="485"/>
    <w:p w:rsidR="00AB33BA" w:rsidRDefault="00AB33BA" w:rsidP="00310A5E">
      <w:pPr>
        <w:pStyle w:val="BodyText"/>
        <w:rPr>
          <w:ins w:id="491" w:author="Hogendoorn, Rene" w:date="2016-08-02T03:33:00Z"/>
          <w:lang w:eastAsia="de-DE"/>
        </w:rPr>
      </w:pPr>
    </w:p>
    <w:p w:rsidR="004048BB" w:rsidRDefault="004048BB" w:rsidP="004048BB">
      <w:pPr>
        <w:pStyle w:val="Heading1"/>
        <w:numPr>
          <w:ilvl w:val="0"/>
          <w:numId w:val="9"/>
        </w:numPr>
        <w:rPr>
          <w:ins w:id="492" w:author="Hogendoorn, Rene" w:date="2016-08-02T03:35:00Z"/>
        </w:rPr>
      </w:pPr>
      <w:ins w:id="493" w:author="Hogendoorn, Rene" w:date="2016-08-02T03:33:00Z">
        <w:r>
          <w:t>Technical aspects of Interaction with Stakeholders</w:t>
        </w:r>
      </w:ins>
    </w:p>
    <w:p w:rsidR="00AB33BA" w:rsidRDefault="00310A5E" w:rsidP="00310A5E">
      <w:pPr>
        <w:rPr>
          <w:ins w:id="494" w:author="Hogendoorn, Rene" w:date="2016-08-03T09:35:00Z"/>
        </w:rPr>
      </w:pPr>
      <w:ins w:id="495" w:author="Hogendoorn, Rene" w:date="2016-08-03T09:33:00Z">
        <w:r>
          <w:t xml:space="preserve">As stated in IALA Guideline 1102, </w:t>
        </w:r>
      </w:ins>
      <w:ins w:id="496" w:author="Hogendoorn, Rene" w:date="2016-08-02T03:35:00Z">
        <w:r w:rsidR="004048BB">
          <w:t>VTS’ interaction with stakeholders should be based on a clear need for such interaction</w:t>
        </w:r>
      </w:ins>
      <w:ins w:id="497" w:author="Hogendoorn, Rene" w:date="2016-08-03T09:34:00Z">
        <w:r>
          <w:t>.</w:t>
        </w:r>
      </w:ins>
    </w:p>
    <w:p w:rsidR="00310A5E" w:rsidRDefault="00310A5E" w:rsidP="00310A5E">
      <w:pPr>
        <w:rPr>
          <w:ins w:id="498" w:author="Hogendoorn, Rene" w:date="2016-08-03T09:35:00Z"/>
        </w:rPr>
      </w:pPr>
    </w:p>
    <w:p w:rsidR="00310A5E" w:rsidRDefault="00310A5E" w:rsidP="00310A5E">
      <w:pPr>
        <w:rPr>
          <w:ins w:id="499" w:author="Hogendoorn, Rene" w:date="2016-08-03T09:35:00Z"/>
        </w:rPr>
      </w:pPr>
    </w:p>
    <w:p w:rsidR="00310A5E" w:rsidRPr="00310A5E" w:rsidRDefault="00310A5E" w:rsidP="00310A5E">
      <w:pPr>
        <w:rPr>
          <w:ins w:id="500" w:author="Hogendoorn, Rene" w:date="2016-08-02T08:15:00Z"/>
        </w:rPr>
        <w:sectPr w:rsidR="00310A5E" w:rsidRPr="00310A5E" w:rsidSect="00A163D8">
          <w:headerReference w:type="even" r:id="rId15"/>
          <w:headerReference w:type="default" r:id="rId16"/>
          <w:footerReference w:type="even" r:id="rId17"/>
          <w:footerReference w:type="default" r:id="rId18"/>
          <w:headerReference w:type="first" r:id="rId19"/>
          <w:footerReference w:type="first" r:id="rId20"/>
          <w:pgSz w:w="11906" w:h="16838" w:code="9"/>
          <w:pgMar w:top="1134" w:right="1134" w:bottom="1134" w:left="1418" w:header="567" w:footer="567" w:gutter="0"/>
          <w:cols w:space="708"/>
          <w:titlePg/>
          <w:docGrid w:linePitch="360"/>
        </w:sectPr>
      </w:pPr>
      <w:ins w:id="513" w:author="Hogendoorn, Rene" w:date="2016-08-03T09:35:00Z">
        <w:r w:rsidRPr="00310A5E">
          <w:rPr>
            <w:highlight w:val="yellow"/>
          </w:rPr>
          <w:t>Our text comes here</w:t>
        </w:r>
      </w:ins>
    </w:p>
    <w:p w:rsidR="004048BB" w:rsidRDefault="004048BB" w:rsidP="004048BB">
      <w:pPr>
        <w:spacing w:after="160" w:line="259" w:lineRule="auto"/>
        <w:ind w:left="360"/>
        <w:contextualSpacing/>
        <w:rPr>
          <w:ins w:id="514" w:author="Hogendoorn, Rene" w:date="2016-08-02T03:35:00Z"/>
          <w:lang w:val="en-US"/>
        </w:rPr>
      </w:pPr>
    </w:p>
    <w:p w:rsidR="004048BB" w:rsidRPr="00C84083" w:rsidRDefault="004048BB" w:rsidP="00B25363">
      <w:pPr>
        <w:spacing w:after="160" w:line="259" w:lineRule="auto"/>
        <w:contextualSpacing/>
        <w:rPr>
          <w:ins w:id="515" w:author="Hogendoorn, Rene" w:date="2016-08-02T03:35:00Z"/>
          <w:lang w:val="en-US"/>
        </w:rPr>
      </w:pPr>
    </w:p>
    <w:p w:rsidR="004048BB" w:rsidRDefault="004048BB" w:rsidP="00973002">
      <w:pPr>
        <w:pStyle w:val="ListParagraph"/>
        <w:numPr>
          <w:ilvl w:val="1"/>
          <w:numId w:val="31"/>
        </w:numPr>
        <w:spacing w:after="160" w:line="259" w:lineRule="auto"/>
        <w:contextualSpacing/>
        <w:rPr>
          <w:ins w:id="516" w:author="Hogendoorn, Rene" w:date="2016-08-02T03:35:00Z"/>
          <w:lang w:val="en-US"/>
        </w:rPr>
      </w:pPr>
    </w:p>
    <w:tbl>
      <w:tblPr>
        <w:tblStyle w:val="TableGrid"/>
        <w:tblW w:w="0" w:type="auto"/>
        <w:tblInd w:w="1080" w:type="dxa"/>
        <w:tblLook w:val="04A0" w:firstRow="1" w:lastRow="0" w:firstColumn="1" w:lastColumn="0" w:noHBand="0" w:noVBand="1"/>
      </w:tblPr>
      <w:tblGrid>
        <w:gridCol w:w="1815"/>
        <w:gridCol w:w="1672"/>
        <w:gridCol w:w="1775"/>
        <w:gridCol w:w="1581"/>
        <w:gridCol w:w="1647"/>
      </w:tblGrid>
      <w:tr w:rsidR="004048BB" w:rsidTr="004048BB">
        <w:trPr>
          <w:ins w:id="517" w:author="Hogendoorn, Rene" w:date="2016-08-02T03:35:00Z"/>
        </w:trPr>
        <w:tc>
          <w:tcPr>
            <w:tcW w:w="1914" w:type="dxa"/>
          </w:tcPr>
          <w:p w:rsidR="004048BB" w:rsidRDefault="004048BB" w:rsidP="004048BB">
            <w:pPr>
              <w:spacing w:after="160" w:line="259" w:lineRule="auto"/>
              <w:contextualSpacing/>
              <w:rPr>
                <w:ins w:id="518" w:author="Hogendoorn, Rene" w:date="2016-08-02T03:35:00Z"/>
                <w:lang w:val="en-US"/>
              </w:rPr>
            </w:pPr>
            <w:ins w:id="519" w:author="Hogendoorn, Rene" w:date="2016-08-02T03:35:00Z">
              <w:r>
                <w:rPr>
                  <w:lang w:val="en-US"/>
                </w:rPr>
                <w:t>Domain</w:t>
              </w:r>
            </w:ins>
          </w:p>
        </w:tc>
        <w:tc>
          <w:tcPr>
            <w:tcW w:w="1914" w:type="dxa"/>
          </w:tcPr>
          <w:p w:rsidR="004048BB" w:rsidRDefault="004048BB" w:rsidP="004048BB">
            <w:pPr>
              <w:spacing w:after="160" w:line="259" w:lineRule="auto"/>
              <w:contextualSpacing/>
              <w:rPr>
                <w:ins w:id="520" w:author="Hogendoorn, Rene" w:date="2016-08-02T03:35:00Z"/>
                <w:lang w:val="en-US"/>
              </w:rPr>
            </w:pPr>
            <w:ins w:id="521" w:author="Hogendoorn, Rene" w:date="2016-08-02T03:35:00Z">
              <w:r>
                <w:rPr>
                  <w:lang w:val="en-US"/>
                </w:rPr>
                <w:t>Type of Data Exchange</w:t>
              </w:r>
            </w:ins>
          </w:p>
        </w:tc>
        <w:tc>
          <w:tcPr>
            <w:tcW w:w="1914" w:type="dxa"/>
          </w:tcPr>
          <w:p w:rsidR="004048BB" w:rsidRDefault="004048BB" w:rsidP="004048BB">
            <w:pPr>
              <w:spacing w:after="160" w:line="259" w:lineRule="auto"/>
              <w:contextualSpacing/>
              <w:rPr>
                <w:ins w:id="522" w:author="Hogendoorn, Rene" w:date="2016-08-02T03:35:00Z"/>
                <w:lang w:val="en-US"/>
              </w:rPr>
            </w:pPr>
            <w:ins w:id="523" w:author="Hogendoorn, Rene" w:date="2016-08-02T03:35:00Z">
              <w:r>
                <w:rPr>
                  <w:lang w:val="en-US"/>
                </w:rPr>
                <w:t>Purpose</w:t>
              </w:r>
            </w:ins>
          </w:p>
        </w:tc>
        <w:tc>
          <w:tcPr>
            <w:tcW w:w="1914" w:type="dxa"/>
          </w:tcPr>
          <w:p w:rsidR="004048BB" w:rsidRDefault="004048BB" w:rsidP="004048BB">
            <w:pPr>
              <w:spacing w:after="160" w:line="259" w:lineRule="auto"/>
              <w:contextualSpacing/>
              <w:rPr>
                <w:ins w:id="524" w:author="Hogendoorn, Rene" w:date="2016-08-02T03:35:00Z"/>
                <w:lang w:val="en-US"/>
              </w:rPr>
            </w:pPr>
            <w:ins w:id="525" w:author="Hogendoorn, Rene" w:date="2016-08-02T03:35:00Z">
              <w:r>
                <w:rPr>
                  <w:lang w:val="en-US"/>
                </w:rPr>
                <w:t>Update rate</w:t>
              </w:r>
            </w:ins>
          </w:p>
        </w:tc>
        <w:tc>
          <w:tcPr>
            <w:tcW w:w="1914" w:type="dxa"/>
          </w:tcPr>
          <w:p w:rsidR="004048BB" w:rsidRDefault="004048BB" w:rsidP="004048BB">
            <w:pPr>
              <w:spacing w:after="160" w:line="259" w:lineRule="auto"/>
              <w:contextualSpacing/>
              <w:rPr>
                <w:ins w:id="526" w:author="Hogendoorn, Rene" w:date="2016-08-02T03:35:00Z"/>
                <w:lang w:val="en-US"/>
              </w:rPr>
            </w:pPr>
            <w:ins w:id="527" w:author="Hogendoorn, Rene" w:date="2016-08-02T03:35:00Z">
              <w:r>
                <w:rPr>
                  <w:lang w:val="en-US"/>
                </w:rPr>
                <w:t>Duration</w:t>
              </w:r>
            </w:ins>
          </w:p>
        </w:tc>
      </w:tr>
      <w:tr w:rsidR="004048BB" w:rsidTr="004048BB">
        <w:trPr>
          <w:ins w:id="528" w:author="Hogendoorn, Rene" w:date="2016-08-02T03:35:00Z"/>
        </w:trPr>
        <w:tc>
          <w:tcPr>
            <w:tcW w:w="1914" w:type="dxa"/>
          </w:tcPr>
          <w:p w:rsidR="004048BB" w:rsidRDefault="004048BB" w:rsidP="004048BB">
            <w:pPr>
              <w:spacing w:after="160" w:line="259" w:lineRule="auto"/>
              <w:contextualSpacing/>
              <w:rPr>
                <w:ins w:id="529" w:author="Hogendoorn, Rene" w:date="2016-08-02T03:35:00Z"/>
                <w:lang w:val="en-US"/>
              </w:rPr>
            </w:pPr>
            <w:ins w:id="530" w:author="Hogendoorn, Rene" w:date="2016-08-02T03:35:00Z">
              <w:r>
                <w:rPr>
                  <w:lang w:val="en-US"/>
                </w:rPr>
                <w:t>Other VTS</w:t>
              </w:r>
            </w:ins>
          </w:p>
        </w:tc>
        <w:tc>
          <w:tcPr>
            <w:tcW w:w="1914" w:type="dxa"/>
          </w:tcPr>
          <w:p w:rsidR="004048BB" w:rsidRDefault="004048BB" w:rsidP="004048BB">
            <w:pPr>
              <w:spacing w:after="160" w:line="259" w:lineRule="auto"/>
              <w:contextualSpacing/>
              <w:rPr>
                <w:ins w:id="531" w:author="Hogendoorn, Rene" w:date="2016-08-02T03:35:00Z"/>
                <w:lang w:val="en-US"/>
              </w:rPr>
            </w:pPr>
            <w:ins w:id="532" w:author="Hogendoorn, Rene" w:date="2016-08-02T03:35:00Z">
              <w:r>
                <w:rPr>
                  <w:lang w:val="en-US"/>
                </w:rPr>
                <w:t>Voyage Data / Traffic Image</w:t>
              </w:r>
            </w:ins>
          </w:p>
        </w:tc>
        <w:tc>
          <w:tcPr>
            <w:tcW w:w="1914" w:type="dxa"/>
          </w:tcPr>
          <w:p w:rsidR="004048BB" w:rsidRDefault="004048BB" w:rsidP="004048BB">
            <w:pPr>
              <w:spacing w:after="160" w:line="259" w:lineRule="auto"/>
              <w:contextualSpacing/>
              <w:rPr>
                <w:ins w:id="533" w:author="Hogendoorn, Rene" w:date="2016-08-02T03:35:00Z"/>
                <w:lang w:val="en-US"/>
              </w:rPr>
            </w:pPr>
          </w:p>
        </w:tc>
        <w:tc>
          <w:tcPr>
            <w:tcW w:w="1914" w:type="dxa"/>
          </w:tcPr>
          <w:p w:rsidR="004048BB" w:rsidRDefault="004048BB" w:rsidP="004048BB">
            <w:pPr>
              <w:spacing w:after="160" w:line="259" w:lineRule="auto"/>
              <w:contextualSpacing/>
              <w:rPr>
                <w:ins w:id="534" w:author="Hogendoorn, Rene" w:date="2016-08-02T03:35:00Z"/>
                <w:lang w:val="en-US"/>
              </w:rPr>
            </w:pPr>
          </w:p>
        </w:tc>
        <w:tc>
          <w:tcPr>
            <w:tcW w:w="1914" w:type="dxa"/>
          </w:tcPr>
          <w:p w:rsidR="004048BB" w:rsidRDefault="004048BB" w:rsidP="004048BB">
            <w:pPr>
              <w:spacing w:after="160" w:line="259" w:lineRule="auto"/>
              <w:contextualSpacing/>
              <w:rPr>
                <w:ins w:id="535" w:author="Hogendoorn, Rene" w:date="2016-08-02T03:35:00Z"/>
                <w:lang w:val="en-US"/>
              </w:rPr>
            </w:pPr>
          </w:p>
        </w:tc>
      </w:tr>
      <w:tr w:rsidR="004048BB" w:rsidTr="004048BB">
        <w:trPr>
          <w:ins w:id="536" w:author="Hogendoorn, Rene" w:date="2016-08-02T03:35:00Z"/>
        </w:trPr>
        <w:tc>
          <w:tcPr>
            <w:tcW w:w="1914" w:type="dxa"/>
          </w:tcPr>
          <w:p w:rsidR="004048BB" w:rsidRDefault="004048BB" w:rsidP="004048BB">
            <w:pPr>
              <w:spacing w:after="160" w:line="259" w:lineRule="auto"/>
              <w:contextualSpacing/>
              <w:rPr>
                <w:ins w:id="537" w:author="Hogendoorn, Rene" w:date="2016-08-02T03:35:00Z"/>
                <w:lang w:val="en-US"/>
              </w:rPr>
            </w:pPr>
            <w:ins w:id="538" w:author="Hogendoorn, Rene" w:date="2016-08-02T03:35:00Z">
              <w:r>
                <w:rPr>
                  <w:lang w:val="en-US"/>
                </w:rPr>
                <w:t>Security</w:t>
              </w:r>
            </w:ins>
          </w:p>
        </w:tc>
        <w:tc>
          <w:tcPr>
            <w:tcW w:w="1914" w:type="dxa"/>
          </w:tcPr>
          <w:p w:rsidR="004048BB" w:rsidRDefault="004048BB" w:rsidP="004048BB">
            <w:pPr>
              <w:spacing w:after="160" w:line="259" w:lineRule="auto"/>
              <w:contextualSpacing/>
              <w:rPr>
                <w:ins w:id="539" w:author="Hogendoorn, Rene" w:date="2016-08-02T03:35:00Z"/>
                <w:lang w:val="en-US"/>
              </w:rPr>
            </w:pPr>
            <w:ins w:id="540" w:author="Hogendoorn, Rene" w:date="2016-08-02T03:35:00Z">
              <w:r>
                <w:rPr>
                  <w:lang w:val="en-US"/>
                </w:rPr>
                <w:t>Voyage Data / Traffic Image / CCTV / Voice</w:t>
              </w:r>
            </w:ins>
          </w:p>
        </w:tc>
        <w:tc>
          <w:tcPr>
            <w:tcW w:w="1914" w:type="dxa"/>
          </w:tcPr>
          <w:p w:rsidR="004048BB" w:rsidRDefault="004048BB" w:rsidP="004048BB">
            <w:pPr>
              <w:spacing w:after="160" w:line="259" w:lineRule="auto"/>
              <w:contextualSpacing/>
              <w:rPr>
                <w:ins w:id="541" w:author="Hogendoorn, Rene" w:date="2016-08-02T03:35:00Z"/>
                <w:lang w:val="en-US"/>
              </w:rPr>
            </w:pPr>
          </w:p>
        </w:tc>
        <w:tc>
          <w:tcPr>
            <w:tcW w:w="1914" w:type="dxa"/>
          </w:tcPr>
          <w:p w:rsidR="004048BB" w:rsidRDefault="004048BB" w:rsidP="004048BB">
            <w:pPr>
              <w:spacing w:after="160" w:line="259" w:lineRule="auto"/>
              <w:contextualSpacing/>
              <w:rPr>
                <w:ins w:id="542" w:author="Hogendoorn, Rene" w:date="2016-08-02T03:35:00Z"/>
                <w:lang w:val="en-US"/>
              </w:rPr>
            </w:pPr>
            <w:ins w:id="543" w:author="Hogendoorn, Rene" w:date="2016-08-02T03:35:00Z">
              <w:r>
                <w:rPr>
                  <w:lang w:val="en-US"/>
                </w:rPr>
                <w:t>Real time</w:t>
              </w:r>
            </w:ins>
          </w:p>
        </w:tc>
        <w:tc>
          <w:tcPr>
            <w:tcW w:w="1914" w:type="dxa"/>
          </w:tcPr>
          <w:p w:rsidR="004048BB" w:rsidRDefault="004048BB" w:rsidP="004048BB">
            <w:pPr>
              <w:spacing w:after="160" w:line="259" w:lineRule="auto"/>
              <w:contextualSpacing/>
              <w:rPr>
                <w:ins w:id="544" w:author="Hogendoorn, Rene" w:date="2016-08-02T03:35:00Z"/>
                <w:lang w:val="en-US"/>
              </w:rPr>
            </w:pPr>
            <w:ins w:id="545" w:author="Hogendoorn, Rene" w:date="2016-08-02T03:35:00Z">
              <w:r>
                <w:rPr>
                  <w:lang w:val="en-US"/>
                </w:rPr>
                <w:t>constant</w:t>
              </w:r>
            </w:ins>
          </w:p>
        </w:tc>
      </w:tr>
      <w:tr w:rsidR="004048BB" w:rsidTr="004048BB">
        <w:trPr>
          <w:ins w:id="546" w:author="Hogendoorn, Rene" w:date="2016-08-02T03:35:00Z"/>
        </w:trPr>
        <w:tc>
          <w:tcPr>
            <w:tcW w:w="1914" w:type="dxa"/>
          </w:tcPr>
          <w:p w:rsidR="004048BB" w:rsidRDefault="004048BB" w:rsidP="004048BB">
            <w:pPr>
              <w:spacing w:after="160" w:line="259" w:lineRule="auto"/>
              <w:contextualSpacing/>
              <w:rPr>
                <w:ins w:id="547" w:author="Hogendoorn, Rene" w:date="2016-08-02T03:35:00Z"/>
                <w:lang w:val="en-US"/>
              </w:rPr>
            </w:pPr>
            <w:ins w:id="548" w:author="Hogendoorn, Rene" w:date="2016-08-02T03:35:00Z">
              <w:r>
                <w:rPr>
                  <w:lang w:val="en-US"/>
                </w:rPr>
                <w:t>SAR</w:t>
              </w:r>
            </w:ins>
          </w:p>
        </w:tc>
        <w:tc>
          <w:tcPr>
            <w:tcW w:w="1914" w:type="dxa"/>
          </w:tcPr>
          <w:p w:rsidR="004048BB" w:rsidRDefault="004048BB" w:rsidP="004048BB">
            <w:pPr>
              <w:spacing w:after="160" w:line="259" w:lineRule="auto"/>
              <w:contextualSpacing/>
              <w:rPr>
                <w:ins w:id="549" w:author="Hogendoorn, Rene" w:date="2016-08-02T03:35:00Z"/>
                <w:lang w:val="en-US"/>
              </w:rPr>
            </w:pPr>
            <w:ins w:id="550" w:author="Hogendoorn, Rene" w:date="2016-08-02T03:35:00Z">
              <w:r>
                <w:rPr>
                  <w:lang w:val="en-US"/>
                </w:rPr>
                <w:t xml:space="preserve">Voyage Data / Traffic Image / </w:t>
              </w:r>
              <w:proofErr w:type="spellStart"/>
              <w:r>
                <w:rPr>
                  <w:lang w:val="en-US"/>
                </w:rPr>
                <w:t>Metoc</w:t>
              </w:r>
              <w:proofErr w:type="spellEnd"/>
            </w:ins>
          </w:p>
        </w:tc>
        <w:tc>
          <w:tcPr>
            <w:tcW w:w="1914" w:type="dxa"/>
          </w:tcPr>
          <w:p w:rsidR="004048BB" w:rsidRDefault="004048BB" w:rsidP="004048BB">
            <w:pPr>
              <w:spacing w:after="160" w:line="259" w:lineRule="auto"/>
              <w:contextualSpacing/>
              <w:rPr>
                <w:ins w:id="551" w:author="Hogendoorn, Rene" w:date="2016-08-02T03:35:00Z"/>
                <w:lang w:val="en-US"/>
              </w:rPr>
            </w:pPr>
            <w:ins w:id="552" w:author="Hogendoorn, Rene" w:date="2016-08-02T03:35:00Z">
              <w:r>
                <w:rPr>
                  <w:lang w:val="en-US"/>
                </w:rPr>
                <w:t>To support SAR action</w:t>
              </w:r>
            </w:ins>
          </w:p>
        </w:tc>
        <w:tc>
          <w:tcPr>
            <w:tcW w:w="1914" w:type="dxa"/>
          </w:tcPr>
          <w:p w:rsidR="004048BB" w:rsidRDefault="004048BB" w:rsidP="004048BB">
            <w:pPr>
              <w:spacing w:after="160" w:line="259" w:lineRule="auto"/>
              <w:contextualSpacing/>
              <w:rPr>
                <w:ins w:id="553" w:author="Hogendoorn, Rene" w:date="2016-08-02T03:35:00Z"/>
                <w:lang w:val="en-US"/>
              </w:rPr>
            </w:pPr>
            <w:ins w:id="554" w:author="Hogendoorn, Rene" w:date="2016-08-02T03:35:00Z">
              <w:r>
                <w:rPr>
                  <w:lang w:val="en-US"/>
                </w:rPr>
                <w:t>Real time</w:t>
              </w:r>
            </w:ins>
          </w:p>
        </w:tc>
        <w:tc>
          <w:tcPr>
            <w:tcW w:w="1914" w:type="dxa"/>
          </w:tcPr>
          <w:p w:rsidR="004048BB" w:rsidRDefault="004048BB" w:rsidP="004048BB">
            <w:pPr>
              <w:spacing w:after="160" w:line="259" w:lineRule="auto"/>
              <w:contextualSpacing/>
              <w:rPr>
                <w:ins w:id="555" w:author="Hogendoorn, Rene" w:date="2016-08-02T03:35:00Z"/>
                <w:lang w:val="en-US"/>
              </w:rPr>
            </w:pPr>
            <w:ins w:id="556" w:author="Hogendoorn, Rene" w:date="2016-08-02T03:35:00Z">
              <w:r>
                <w:rPr>
                  <w:lang w:val="en-US"/>
                </w:rPr>
                <w:t>During incident</w:t>
              </w:r>
            </w:ins>
          </w:p>
        </w:tc>
      </w:tr>
      <w:tr w:rsidR="004048BB" w:rsidTr="004048BB">
        <w:trPr>
          <w:ins w:id="557" w:author="Hogendoorn, Rene" w:date="2016-08-02T03:35:00Z"/>
        </w:trPr>
        <w:tc>
          <w:tcPr>
            <w:tcW w:w="1914" w:type="dxa"/>
          </w:tcPr>
          <w:p w:rsidR="004048BB" w:rsidRDefault="004048BB" w:rsidP="004048BB">
            <w:pPr>
              <w:spacing w:after="160" w:line="259" w:lineRule="auto"/>
              <w:contextualSpacing/>
              <w:rPr>
                <w:ins w:id="558" w:author="Hogendoorn, Rene" w:date="2016-08-02T03:35:00Z"/>
                <w:lang w:val="en-US"/>
              </w:rPr>
            </w:pPr>
            <w:ins w:id="559" w:author="Hogendoorn, Rene" w:date="2016-08-02T03:35:00Z">
              <w:r>
                <w:rPr>
                  <w:lang w:val="en-US"/>
                </w:rPr>
                <w:t>Defense</w:t>
              </w:r>
            </w:ins>
          </w:p>
        </w:tc>
        <w:tc>
          <w:tcPr>
            <w:tcW w:w="1914" w:type="dxa"/>
          </w:tcPr>
          <w:p w:rsidR="004048BB" w:rsidRDefault="004048BB" w:rsidP="004048BB">
            <w:pPr>
              <w:spacing w:after="160" w:line="259" w:lineRule="auto"/>
              <w:contextualSpacing/>
              <w:rPr>
                <w:ins w:id="560" w:author="Hogendoorn, Rene" w:date="2016-08-02T03:35:00Z"/>
                <w:lang w:val="en-US"/>
              </w:rPr>
            </w:pPr>
            <w:ins w:id="561" w:author="Hogendoorn, Rene" w:date="2016-08-02T03:35:00Z">
              <w:r>
                <w:rPr>
                  <w:lang w:val="en-US"/>
                </w:rPr>
                <w:t>Voyage Data / Traffic Image / CCTV</w:t>
              </w:r>
            </w:ins>
          </w:p>
        </w:tc>
        <w:tc>
          <w:tcPr>
            <w:tcW w:w="1914" w:type="dxa"/>
          </w:tcPr>
          <w:p w:rsidR="004048BB" w:rsidRDefault="004048BB" w:rsidP="004048BB">
            <w:pPr>
              <w:spacing w:after="160" w:line="259" w:lineRule="auto"/>
              <w:contextualSpacing/>
              <w:rPr>
                <w:ins w:id="562" w:author="Hogendoorn, Rene" w:date="2016-08-02T03:35:00Z"/>
                <w:lang w:val="en-US"/>
              </w:rPr>
            </w:pPr>
          </w:p>
        </w:tc>
        <w:tc>
          <w:tcPr>
            <w:tcW w:w="1914" w:type="dxa"/>
          </w:tcPr>
          <w:p w:rsidR="004048BB" w:rsidRDefault="004048BB" w:rsidP="004048BB">
            <w:pPr>
              <w:spacing w:after="160" w:line="259" w:lineRule="auto"/>
              <w:contextualSpacing/>
              <w:rPr>
                <w:ins w:id="563" w:author="Hogendoorn, Rene" w:date="2016-08-02T03:35:00Z"/>
                <w:lang w:val="en-US"/>
              </w:rPr>
            </w:pPr>
            <w:ins w:id="564" w:author="Hogendoorn, Rene" w:date="2016-08-02T03:35:00Z">
              <w:r>
                <w:rPr>
                  <w:lang w:val="en-US"/>
                </w:rPr>
                <w:t>Real time</w:t>
              </w:r>
            </w:ins>
          </w:p>
        </w:tc>
        <w:tc>
          <w:tcPr>
            <w:tcW w:w="1914" w:type="dxa"/>
          </w:tcPr>
          <w:p w:rsidR="004048BB" w:rsidRDefault="004048BB" w:rsidP="004048BB">
            <w:pPr>
              <w:spacing w:after="160" w:line="259" w:lineRule="auto"/>
              <w:contextualSpacing/>
              <w:rPr>
                <w:ins w:id="565" w:author="Hogendoorn, Rene" w:date="2016-08-02T03:35:00Z"/>
                <w:lang w:val="en-US"/>
              </w:rPr>
            </w:pPr>
          </w:p>
        </w:tc>
      </w:tr>
      <w:tr w:rsidR="004048BB" w:rsidTr="004048BB">
        <w:trPr>
          <w:ins w:id="566" w:author="Hogendoorn, Rene" w:date="2016-08-02T03:35:00Z"/>
        </w:trPr>
        <w:tc>
          <w:tcPr>
            <w:tcW w:w="1914" w:type="dxa"/>
          </w:tcPr>
          <w:p w:rsidR="004048BB" w:rsidRDefault="004048BB" w:rsidP="004048BB">
            <w:pPr>
              <w:spacing w:after="160" w:line="259" w:lineRule="auto"/>
              <w:contextualSpacing/>
              <w:rPr>
                <w:ins w:id="567" w:author="Hogendoorn, Rene" w:date="2016-08-02T03:35:00Z"/>
                <w:lang w:val="en-US"/>
              </w:rPr>
            </w:pPr>
            <w:ins w:id="568" w:author="Hogendoorn, Rene" w:date="2016-08-02T03:35:00Z">
              <w:r>
                <w:rPr>
                  <w:lang w:val="en-US"/>
                </w:rPr>
                <w:t>Environmental</w:t>
              </w:r>
            </w:ins>
          </w:p>
        </w:tc>
        <w:tc>
          <w:tcPr>
            <w:tcW w:w="1914" w:type="dxa"/>
          </w:tcPr>
          <w:p w:rsidR="004048BB" w:rsidRDefault="004048BB" w:rsidP="004048BB">
            <w:pPr>
              <w:spacing w:after="160" w:line="259" w:lineRule="auto"/>
              <w:contextualSpacing/>
              <w:rPr>
                <w:ins w:id="569" w:author="Hogendoorn, Rene" w:date="2016-08-02T03:35:00Z"/>
                <w:lang w:val="en-US"/>
              </w:rPr>
            </w:pPr>
            <w:ins w:id="570" w:author="Hogendoorn, Rene" w:date="2016-08-02T03:35:00Z">
              <w:r>
                <w:rPr>
                  <w:lang w:val="en-US"/>
                </w:rPr>
                <w:t xml:space="preserve">Voyage Data / Traffic Image / </w:t>
              </w:r>
              <w:proofErr w:type="spellStart"/>
              <w:r>
                <w:rPr>
                  <w:lang w:val="en-US"/>
                </w:rPr>
                <w:t>Metoc</w:t>
              </w:r>
              <w:proofErr w:type="spellEnd"/>
            </w:ins>
          </w:p>
        </w:tc>
        <w:tc>
          <w:tcPr>
            <w:tcW w:w="1914" w:type="dxa"/>
          </w:tcPr>
          <w:p w:rsidR="004048BB" w:rsidRDefault="004048BB" w:rsidP="004048BB">
            <w:pPr>
              <w:spacing w:after="160" w:line="259" w:lineRule="auto"/>
              <w:contextualSpacing/>
              <w:rPr>
                <w:ins w:id="571" w:author="Hogendoorn, Rene" w:date="2016-08-02T03:35:00Z"/>
                <w:lang w:val="en-US"/>
              </w:rPr>
            </w:pPr>
            <w:ins w:id="572" w:author="Hogendoorn, Rene" w:date="2016-08-02T03:35:00Z">
              <w:r>
                <w:rPr>
                  <w:lang w:val="en-US"/>
                </w:rPr>
                <w:t>To support pollution incident management</w:t>
              </w:r>
            </w:ins>
          </w:p>
        </w:tc>
        <w:tc>
          <w:tcPr>
            <w:tcW w:w="1914" w:type="dxa"/>
          </w:tcPr>
          <w:p w:rsidR="004048BB" w:rsidRDefault="004048BB" w:rsidP="004048BB">
            <w:pPr>
              <w:spacing w:after="160" w:line="259" w:lineRule="auto"/>
              <w:contextualSpacing/>
              <w:rPr>
                <w:ins w:id="573" w:author="Hogendoorn, Rene" w:date="2016-08-02T03:35:00Z"/>
                <w:lang w:val="en-US"/>
              </w:rPr>
            </w:pPr>
            <w:ins w:id="574" w:author="Hogendoorn, Rene" w:date="2016-08-02T03:35:00Z">
              <w:r>
                <w:rPr>
                  <w:lang w:val="en-US"/>
                </w:rPr>
                <w:t>Real time</w:t>
              </w:r>
            </w:ins>
          </w:p>
        </w:tc>
        <w:tc>
          <w:tcPr>
            <w:tcW w:w="1914" w:type="dxa"/>
          </w:tcPr>
          <w:p w:rsidR="004048BB" w:rsidRDefault="004048BB" w:rsidP="004048BB">
            <w:pPr>
              <w:spacing w:after="160" w:line="259" w:lineRule="auto"/>
              <w:contextualSpacing/>
              <w:rPr>
                <w:ins w:id="575" w:author="Hogendoorn, Rene" w:date="2016-08-02T03:35:00Z"/>
                <w:lang w:val="en-US"/>
              </w:rPr>
            </w:pPr>
            <w:ins w:id="576" w:author="Hogendoorn, Rene" w:date="2016-08-02T03:35:00Z">
              <w:r>
                <w:rPr>
                  <w:lang w:val="en-US"/>
                </w:rPr>
                <w:t>On demand</w:t>
              </w:r>
            </w:ins>
          </w:p>
        </w:tc>
      </w:tr>
      <w:tr w:rsidR="004048BB" w:rsidTr="004048BB">
        <w:trPr>
          <w:ins w:id="577" w:author="Hogendoorn, Rene" w:date="2016-08-02T03:35:00Z"/>
        </w:trPr>
        <w:tc>
          <w:tcPr>
            <w:tcW w:w="1914" w:type="dxa"/>
          </w:tcPr>
          <w:p w:rsidR="004048BB" w:rsidRDefault="004048BB" w:rsidP="004048BB">
            <w:pPr>
              <w:spacing w:after="160" w:line="259" w:lineRule="auto"/>
              <w:contextualSpacing/>
              <w:rPr>
                <w:ins w:id="578" w:author="Hogendoorn, Rene" w:date="2016-08-02T03:35:00Z"/>
                <w:lang w:val="en-US"/>
              </w:rPr>
            </w:pPr>
            <w:ins w:id="579" w:author="Hogendoorn, Rene" w:date="2016-08-02T03:35:00Z">
              <w:r>
                <w:rPr>
                  <w:lang w:val="en-US"/>
                </w:rPr>
                <w:t>Research</w:t>
              </w:r>
            </w:ins>
          </w:p>
        </w:tc>
        <w:tc>
          <w:tcPr>
            <w:tcW w:w="1914" w:type="dxa"/>
          </w:tcPr>
          <w:p w:rsidR="004048BB" w:rsidRDefault="004048BB" w:rsidP="004048BB">
            <w:pPr>
              <w:spacing w:after="160" w:line="259" w:lineRule="auto"/>
              <w:contextualSpacing/>
              <w:rPr>
                <w:ins w:id="580" w:author="Hogendoorn, Rene" w:date="2016-08-02T03:35:00Z"/>
                <w:lang w:val="en-US"/>
              </w:rPr>
            </w:pPr>
            <w:ins w:id="581" w:author="Hogendoorn, Rene" w:date="2016-08-02T03:35:00Z">
              <w:r>
                <w:rPr>
                  <w:lang w:val="en-US"/>
                </w:rPr>
                <w:t>Voyage Data / Traffic Image</w:t>
              </w:r>
            </w:ins>
          </w:p>
        </w:tc>
        <w:tc>
          <w:tcPr>
            <w:tcW w:w="1914" w:type="dxa"/>
          </w:tcPr>
          <w:p w:rsidR="004048BB" w:rsidRDefault="004048BB" w:rsidP="004048BB">
            <w:pPr>
              <w:spacing w:after="160" w:line="259" w:lineRule="auto"/>
              <w:contextualSpacing/>
              <w:rPr>
                <w:ins w:id="582" w:author="Hogendoorn, Rene" w:date="2016-08-02T03:35:00Z"/>
                <w:lang w:val="en-US"/>
              </w:rPr>
            </w:pPr>
          </w:p>
        </w:tc>
        <w:tc>
          <w:tcPr>
            <w:tcW w:w="1914" w:type="dxa"/>
          </w:tcPr>
          <w:p w:rsidR="004048BB" w:rsidRDefault="004048BB" w:rsidP="004048BB">
            <w:pPr>
              <w:spacing w:after="160" w:line="259" w:lineRule="auto"/>
              <w:contextualSpacing/>
              <w:rPr>
                <w:ins w:id="583" w:author="Hogendoorn, Rene" w:date="2016-08-02T03:35:00Z"/>
                <w:lang w:val="en-US"/>
              </w:rPr>
            </w:pPr>
          </w:p>
        </w:tc>
        <w:tc>
          <w:tcPr>
            <w:tcW w:w="1914" w:type="dxa"/>
          </w:tcPr>
          <w:p w:rsidR="004048BB" w:rsidRDefault="004048BB" w:rsidP="004048BB">
            <w:pPr>
              <w:spacing w:after="160" w:line="259" w:lineRule="auto"/>
              <w:contextualSpacing/>
              <w:rPr>
                <w:ins w:id="584" w:author="Hogendoorn, Rene" w:date="2016-08-02T03:35:00Z"/>
                <w:lang w:val="en-US"/>
              </w:rPr>
            </w:pPr>
            <w:ins w:id="585" w:author="Hogendoorn, Rene" w:date="2016-08-02T03:35:00Z">
              <w:r>
                <w:rPr>
                  <w:lang w:val="en-US"/>
                </w:rPr>
                <w:t>Historical</w:t>
              </w:r>
            </w:ins>
          </w:p>
        </w:tc>
      </w:tr>
      <w:tr w:rsidR="004048BB" w:rsidTr="004048BB">
        <w:trPr>
          <w:ins w:id="586" w:author="Hogendoorn, Rene" w:date="2016-08-02T03:35:00Z"/>
        </w:trPr>
        <w:tc>
          <w:tcPr>
            <w:tcW w:w="1914" w:type="dxa"/>
          </w:tcPr>
          <w:p w:rsidR="004048BB" w:rsidRDefault="004048BB" w:rsidP="004048BB">
            <w:pPr>
              <w:spacing w:after="160" w:line="259" w:lineRule="auto"/>
              <w:contextualSpacing/>
              <w:rPr>
                <w:ins w:id="587" w:author="Hogendoorn, Rene" w:date="2016-08-02T03:35:00Z"/>
                <w:lang w:val="en-US"/>
              </w:rPr>
            </w:pPr>
            <w:ins w:id="588" w:author="Hogendoorn, Rene" w:date="2016-08-02T03:35:00Z">
              <w:r>
                <w:rPr>
                  <w:lang w:val="en-US"/>
                </w:rPr>
                <w:t>Commercial</w:t>
              </w:r>
            </w:ins>
          </w:p>
        </w:tc>
        <w:tc>
          <w:tcPr>
            <w:tcW w:w="1914" w:type="dxa"/>
          </w:tcPr>
          <w:p w:rsidR="004048BB" w:rsidRDefault="004048BB" w:rsidP="004048BB">
            <w:pPr>
              <w:spacing w:after="160" w:line="259" w:lineRule="auto"/>
              <w:contextualSpacing/>
              <w:rPr>
                <w:ins w:id="589" w:author="Hogendoorn, Rene" w:date="2016-08-02T03:35:00Z"/>
                <w:lang w:val="en-US"/>
              </w:rPr>
            </w:pPr>
          </w:p>
        </w:tc>
        <w:tc>
          <w:tcPr>
            <w:tcW w:w="1914" w:type="dxa"/>
          </w:tcPr>
          <w:p w:rsidR="004048BB" w:rsidRDefault="004048BB" w:rsidP="004048BB">
            <w:pPr>
              <w:spacing w:after="160" w:line="259" w:lineRule="auto"/>
              <w:contextualSpacing/>
              <w:rPr>
                <w:ins w:id="590" w:author="Hogendoorn, Rene" w:date="2016-08-02T03:35:00Z"/>
                <w:lang w:val="en-US"/>
              </w:rPr>
            </w:pPr>
          </w:p>
        </w:tc>
        <w:tc>
          <w:tcPr>
            <w:tcW w:w="1914" w:type="dxa"/>
          </w:tcPr>
          <w:p w:rsidR="004048BB" w:rsidRDefault="004048BB" w:rsidP="004048BB">
            <w:pPr>
              <w:spacing w:after="160" w:line="259" w:lineRule="auto"/>
              <w:contextualSpacing/>
              <w:rPr>
                <w:ins w:id="591" w:author="Hogendoorn, Rene" w:date="2016-08-02T03:35:00Z"/>
                <w:lang w:val="en-US"/>
              </w:rPr>
            </w:pPr>
          </w:p>
        </w:tc>
        <w:tc>
          <w:tcPr>
            <w:tcW w:w="1914" w:type="dxa"/>
          </w:tcPr>
          <w:p w:rsidR="004048BB" w:rsidRDefault="004048BB" w:rsidP="004048BB">
            <w:pPr>
              <w:spacing w:after="160" w:line="259" w:lineRule="auto"/>
              <w:contextualSpacing/>
              <w:rPr>
                <w:ins w:id="592" w:author="Hogendoorn, Rene" w:date="2016-08-02T03:35:00Z"/>
                <w:lang w:val="en-US"/>
              </w:rPr>
            </w:pPr>
          </w:p>
        </w:tc>
      </w:tr>
      <w:tr w:rsidR="004048BB" w:rsidTr="004048BB">
        <w:trPr>
          <w:ins w:id="593" w:author="Hogendoorn, Rene" w:date="2016-08-02T03:35:00Z"/>
        </w:trPr>
        <w:tc>
          <w:tcPr>
            <w:tcW w:w="1914" w:type="dxa"/>
          </w:tcPr>
          <w:p w:rsidR="004048BB" w:rsidRDefault="004048BB" w:rsidP="004048BB">
            <w:pPr>
              <w:spacing w:after="160" w:line="259" w:lineRule="auto"/>
              <w:contextualSpacing/>
              <w:rPr>
                <w:ins w:id="594" w:author="Hogendoorn, Rene" w:date="2016-08-02T03:35:00Z"/>
                <w:lang w:val="en-US"/>
              </w:rPr>
            </w:pPr>
            <w:ins w:id="595" w:author="Hogendoorn, Rene" w:date="2016-08-02T03:35:00Z">
              <w:r>
                <w:rPr>
                  <w:lang w:val="en-US"/>
                </w:rPr>
                <w:t>Others</w:t>
              </w:r>
            </w:ins>
          </w:p>
        </w:tc>
        <w:tc>
          <w:tcPr>
            <w:tcW w:w="1914" w:type="dxa"/>
          </w:tcPr>
          <w:p w:rsidR="004048BB" w:rsidRDefault="004048BB" w:rsidP="004048BB">
            <w:pPr>
              <w:spacing w:after="160" w:line="259" w:lineRule="auto"/>
              <w:contextualSpacing/>
              <w:rPr>
                <w:ins w:id="596" w:author="Hogendoorn, Rene" w:date="2016-08-02T03:35:00Z"/>
                <w:lang w:val="en-US"/>
              </w:rPr>
            </w:pPr>
          </w:p>
        </w:tc>
        <w:tc>
          <w:tcPr>
            <w:tcW w:w="1914" w:type="dxa"/>
          </w:tcPr>
          <w:p w:rsidR="004048BB" w:rsidRDefault="004048BB" w:rsidP="004048BB">
            <w:pPr>
              <w:spacing w:after="160" w:line="259" w:lineRule="auto"/>
              <w:contextualSpacing/>
              <w:rPr>
                <w:ins w:id="597" w:author="Hogendoorn, Rene" w:date="2016-08-02T03:35:00Z"/>
                <w:lang w:val="en-US"/>
              </w:rPr>
            </w:pPr>
          </w:p>
        </w:tc>
        <w:tc>
          <w:tcPr>
            <w:tcW w:w="1914" w:type="dxa"/>
          </w:tcPr>
          <w:p w:rsidR="004048BB" w:rsidRDefault="004048BB" w:rsidP="004048BB">
            <w:pPr>
              <w:spacing w:after="160" w:line="259" w:lineRule="auto"/>
              <w:contextualSpacing/>
              <w:rPr>
                <w:ins w:id="598" w:author="Hogendoorn, Rene" w:date="2016-08-02T03:35:00Z"/>
                <w:lang w:val="en-US"/>
              </w:rPr>
            </w:pPr>
          </w:p>
        </w:tc>
        <w:tc>
          <w:tcPr>
            <w:tcW w:w="1914" w:type="dxa"/>
          </w:tcPr>
          <w:p w:rsidR="004048BB" w:rsidRDefault="004048BB" w:rsidP="004048BB">
            <w:pPr>
              <w:spacing w:after="160" w:line="259" w:lineRule="auto"/>
              <w:contextualSpacing/>
              <w:rPr>
                <w:ins w:id="599" w:author="Hogendoorn, Rene" w:date="2016-08-02T03:35:00Z"/>
                <w:lang w:val="en-US"/>
              </w:rPr>
            </w:pPr>
          </w:p>
        </w:tc>
      </w:tr>
      <w:tr w:rsidR="004048BB" w:rsidTr="004048BB">
        <w:trPr>
          <w:ins w:id="600" w:author="Hogendoorn, Rene" w:date="2016-08-02T03:35:00Z"/>
        </w:trPr>
        <w:tc>
          <w:tcPr>
            <w:tcW w:w="1914" w:type="dxa"/>
          </w:tcPr>
          <w:p w:rsidR="004048BB" w:rsidRDefault="004048BB" w:rsidP="004048BB">
            <w:pPr>
              <w:spacing w:after="160" w:line="259" w:lineRule="auto"/>
              <w:contextualSpacing/>
              <w:rPr>
                <w:ins w:id="601" w:author="Hogendoorn, Rene" w:date="2016-08-02T03:35:00Z"/>
                <w:lang w:val="en-US"/>
              </w:rPr>
            </w:pPr>
          </w:p>
        </w:tc>
        <w:tc>
          <w:tcPr>
            <w:tcW w:w="1914" w:type="dxa"/>
          </w:tcPr>
          <w:p w:rsidR="004048BB" w:rsidRDefault="004048BB" w:rsidP="004048BB">
            <w:pPr>
              <w:spacing w:after="160" w:line="259" w:lineRule="auto"/>
              <w:contextualSpacing/>
              <w:rPr>
                <w:ins w:id="602" w:author="Hogendoorn, Rene" w:date="2016-08-02T03:35:00Z"/>
                <w:lang w:val="en-US"/>
              </w:rPr>
            </w:pPr>
          </w:p>
        </w:tc>
        <w:tc>
          <w:tcPr>
            <w:tcW w:w="1914" w:type="dxa"/>
          </w:tcPr>
          <w:p w:rsidR="004048BB" w:rsidRDefault="004048BB" w:rsidP="004048BB">
            <w:pPr>
              <w:spacing w:after="160" w:line="259" w:lineRule="auto"/>
              <w:contextualSpacing/>
              <w:rPr>
                <w:ins w:id="603" w:author="Hogendoorn, Rene" w:date="2016-08-02T03:35:00Z"/>
                <w:lang w:val="en-US"/>
              </w:rPr>
            </w:pPr>
          </w:p>
        </w:tc>
        <w:tc>
          <w:tcPr>
            <w:tcW w:w="1914" w:type="dxa"/>
          </w:tcPr>
          <w:p w:rsidR="004048BB" w:rsidRDefault="004048BB" w:rsidP="004048BB">
            <w:pPr>
              <w:spacing w:after="160" w:line="259" w:lineRule="auto"/>
              <w:contextualSpacing/>
              <w:rPr>
                <w:ins w:id="604" w:author="Hogendoorn, Rene" w:date="2016-08-02T03:35:00Z"/>
                <w:lang w:val="en-US"/>
              </w:rPr>
            </w:pPr>
          </w:p>
        </w:tc>
        <w:tc>
          <w:tcPr>
            <w:tcW w:w="1914" w:type="dxa"/>
          </w:tcPr>
          <w:p w:rsidR="004048BB" w:rsidRDefault="004048BB" w:rsidP="004048BB">
            <w:pPr>
              <w:spacing w:after="160" w:line="259" w:lineRule="auto"/>
              <w:contextualSpacing/>
              <w:rPr>
                <w:ins w:id="605" w:author="Hogendoorn, Rene" w:date="2016-08-02T03:35:00Z"/>
                <w:lang w:val="en-US"/>
              </w:rPr>
            </w:pPr>
          </w:p>
        </w:tc>
      </w:tr>
    </w:tbl>
    <w:p w:rsidR="004048BB" w:rsidRDefault="004048BB" w:rsidP="004048BB">
      <w:pPr>
        <w:pStyle w:val="BodyText"/>
        <w:rPr>
          <w:ins w:id="606" w:author="Hogendoorn, Rene" w:date="2016-08-02T03:59:00Z"/>
          <w:lang w:eastAsia="de-DE"/>
        </w:rPr>
      </w:pPr>
    </w:p>
    <w:p w:rsidR="006760D2" w:rsidRDefault="006760D2" w:rsidP="00D45415">
      <w:pPr>
        <w:pStyle w:val="Heading2"/>
        <w:rPr>
          <w:ins w:id="607" w:author="Hogendoorn, Rene" w:date="2016-08-02T03:59:00Z"/>
          <w:lang w:eastAsia="de-DE"/>
        </w:rPr>
      </w:pPr>
      <w:ins w:id="608" w:author="Hogendoorn, Rene" w:date="2016-08-02T03:59:00Z">
        <w:r w:rsidRPr="00E974F4">
          <w:rPr>
            <w:highlight w:val="yellow"/>
            <w:lang w:eastAsia="de-DE"/>
          </w:rPr>
          <w:t>Uses</w:t>
        </w:r>
      </w:ins>
    </w:p>
    <w:p w:rsidR="006760D2" w:rsidRDefault="006760D2" w:rsidP="00D45415">
      <w:pPr>
        <w:pStyle w:val="Heading3"/>
        <w:rPr>
          <w:ins w:id="609" w:author="Hogendoorn, Rene" w:date="2016-08-02T03:59:00Z"/>
        </w:rPr>
      </w:pPr>
      <w:ins w:id="610" w:author="Hogendoorn, Rene" w:date="2016-08-02T03:59:00Z">
        <w:r>
          <w:t>Sea-based Uses</w:t>
        </w:r>
      </w:ins>
    </w:p>
    <w:p w:rsidR="006760D2" w:rsidRDefault="006760D2" w:rsidP="006760D2">
      <w:pPr>
        <w:pStyle w:val="BodyText"/>
        <w:rPr>
          <w:ins w:id="611" w:author="Hogendoorn, Rene" w:date="2016-08-02T03:59:00Z"/>
          <w:lang w:eastAsia="de-DE"/>
        </w:rPr>
      </w:pPr>
      <w:ins w:id="612" w:author="Hogendoorn, Rene" w:date="2016-08-02T03:59:00Z">
        <w:r>
          <w:rPr>
            <w:lang w:eastAsia="de-DE"/>
          </w:rPr>
          <w:t xml:space="preserve">• </w:t>
        </w:r>
        <w:proofErr w:type="gramStart"/>
        <w:r>
          <w:rPr>
            <w:lang w:eastAsia="de-DE"/>
          </w:rPr>
          <w:t>voyage</w:t>
        </w:r>
        <w:proofErr w:type="gramEnd"/>
        <w:r>
          <w:rPr>
            <w:lang w:eastAsia="de-DE"/>
          </w:rPr>
          <w:t xml:space="preserve"> planning &amp; execution:</w:t>
        </w:r>
      </w:ins>
    </w:p>
    <w:p w:rsidR="006760D2" w:rsidRDefault="006760D2" w:rsidP="00D45415">
      <w:pPr>
        <w:pStyle w:val="BodyText"/>
        <w:ind w:left="720"/>
        <w:rPr>
          <w:ins w:id="613" w:author="Hogendoorn, Rene" w:date="2016-08-02T03:59:00Z"/>
          <w:lang w:eastAsia="de-DE"/>
        </w:rPr>
      </w:pPr>
      <w:ins w:id="614" w:author="Hogendoorn, Rene" w:date="2016-08-02T03:59:00Z">
        <w:r>
          <w:rPr>
            <w:lang w:eastAsia="de-DE"/>
          </w:rPr>
          <w:t xml:space="preserve">- </w:t>
        </w:r>
        <w:proofErr w:type="gramStart"/>
        <w:r>
          <w:rPr>
            <w:lang w:eastAsia="de-DE"/>
          </w:rPr>
          <w:t>risk</w:t>
        </w:r>
        <w:proofErr w:type="gramEnd"/>
        <w:r>
          <w:rPr>
            <w:lang w:eastAsia="de-DE"/>
          </w:rPr>
          <w:t xml:space="preserve"> identification &amp; avoidance (shipboard);</w:t>
        </w:r>
      </w:ins>
    </w:p>
    <w:p w:rsidR="006760D2" w:rsidRDefault="006760D2" w:rsidP="00D45415">
      <w:pPr>
        <w:pStyle w:val="BodyText"/>
        <w:ind w:left="720"/>
        <w:rPr>
          <w:ins w:id="615" w:author="Hogendoorn, Rene" w:date="2016-08-02T03:59:00Z"/>
          <w:lang w:eastAsia="de-DE"/>
        </w:rPr>
      </w:pPr>
      <w:ins w:id="616" w:author="Hogendoorn, Rene" w:date="2016-08-02T03:59:00Z">
        <w:r>
          <w:rPr>
            <w:lang w:eastAsia="de-DE"/>
          </w:rPr>
          <w:t xml:space="preserve">- </w:t>
        </w:r>
        <w:proofErr w:type="gramStart"/>
        <w:r>
          <w:rPr>
            <w:lang w:eastAsia="de-DE"/>
          </w:rPr>
          <w:t>weather</w:t>
        </w:r>
        <w:proofErr w:type="gramEnd"/>
        <w:r>
          <w:rPr>
            <w:lang w:eastAsia="de-DE"/>
          </w:rPr>
          <w:t xml:space="preserve"> routeing;</w:t>
        </w:r>
      </w:ins>
    </w:p>
    <w:p w:rsidR="006760D2" w:rsidRDefault="006760D2" w:rsidP="00D45415">
      <w:pPr>
        <w:pStyle w:val="BodyText"/>
        <w:ind w:left="720"/>
        <w:rPr>
          <w:ins w:id="617" w:author="Hogendoorn, Rene" w:date="2016-08-02T03:59:00Z"/>
          <w:lang w:eastAsia="de-DE"/>
        </w:rPr>
      </w:pPr>
      <w:ins w:id="618" w:author="Hogendoorn, Rene" w:date="2016-08-02T03:59:00Z">
        <w:r>
          <w:rPr>
            <w:lang w:eastAsia="de-DE"/>
          </w:rPr>
          <w:t xml:space="preserve">- </w:t>
        </w:r>
        <w:proofErr w:type="gramStart"/>
        <w:r>
          <w:rPr>
            <w:lang w:eastAsia="de-DE"/>
          </w:rPr>
          <w:t>cargo</w:t>
        </w:r>
        <w:proofErr w:type="gramEnd"/>
        <w:r>
          <w:rPr>
            <w:lang w:eastAsia="de-DE"/>
          </w:rPr>
          <w:t xml:space="preserve"> management (planning loading &amp; discharge);</w:t>
        </w:r>
      </w:ins>
    </w:p>
    <w:p w:rsidR="006760D2" w:rsidRDefault="006760D2" w:rsidP="00D45415">
      <w:pPr>
        <w:pStyle w:val="BodyText"/>
        <w:ind w:left="720"/>
        <w:rPr>
          <w:ins w:id="619" w:author="Hogendoorn, Rene" w:date="2016-08-02T03:59:00Z"/>
          <w:lang w:eastAsia="de-DE"/>
        </w:rPr>
      </w:pPr>
      <w:ins w:id="620" w:author="Hogendoorn, Rene" w:date="2016-08-02T03:59:00Z">
        <w:r>
          <w:rPr>
            <w:lang w:eastAsia="de-DE"/>
          </w:rPr>
          <w:t xml:space="preserve">- </w:t>
        </w:r>
        <w:proofErr w:type="gramStart"/>
        <w:r>
          <w:rPr>
            <w:lang w:eastAsia="de-DE"/>
          </w:rPr>
          <w:t>logistics</w:t>
        </w:r>
        <w:proofErr w:type="gramEnd"/>
        <w:r>
          <w:rPr>
            <w:lang w:eastAsia="de-DE"/>
          </w:rPr>
          <w:t xml:space="preserve"> (shipboard);</w:t>
        </w:r>
      </w:ins>
    </w:p>
    <w:p w:rsidR="006760D2" w:rsidRDefault="006760D2" w:rsidP="00D45415">
      <w:pPr>
        <w:pStyle w:val="BodyText"/>
        <w:ind w:left="720"/>
        <w:rPr>
          <w:ins w:id="621" w:author="Hogendoorn, Rene" w:date="2016-08-02T03:59:00Z"/>
          <w:lang w:eastAsia="de-DE"/>
        </w:rPr>
      </w:pPr>
      <w:ins w:id="622" w:author="Hogendoorn, Rene" w:date="2016-08-02T03:59:00Z">
        <w:r>
          <w:rPr>
            <w:lang w:eastAsia="de-DE"/>
          </w:rPr>
          <w:t>- monitoring of cargo, vessel status and resources;</w:t>
        </w:r>
      </w:ins>
    </w:p>
    <w:p w:rsidR="006760D2" w:rsidRDefault="006760D2" w:rsidP="00D45415">
      <w:pPr>
        <w:pStyle w:val="BodyText"/>
        <w:ind w:left="720"/>
        <w:rPr>
          <w:ins w:id="623" w:author="Hogendoorn, Rene" w:date="2016-08-02T03:59:00Z"/>
          <w:lang w:eastAsia="de-DE"/>
        </w:rPr>
      </w:pPr>
      <w:ins w:id="624" w:author="Hogendoorn, Rene" w:date="2016-08-02T03:59:00Z">
        <w:r>
          <w:rPr>
            <w:lang w:eastAsia="de-DE"/>
          </w:rPr>
          <w:t>- track keeping &amp; collision avoidance;</w:t>
        </w:r>
      </w:ins>
    </w:p>
    <w:p w:rsidR="006760D2" w:rsidRDefault="006760D2" w:rsidP="00D45415">
      <w:pPr>
        <w:pStyle w:val="BodyText"/>
        <w:ind w:left="720"/>
        <w:rPr>
          <w:ins w:id="625" w:author="Hogendoorn, Rene" w:date="2016-08-02T03:59:00Z"/>
          <w:lang w:eastAsia="de-DE"/>
        </w:rPr>
      </w:pPr>
      <w:ins w:id="626" w:author="Hogendoorn, Rene" w:date="2016-08-02T03:59:00Z">
        <w:r>
          <w:rPr>
            <w:lang w:eastAsia="de-DE"/>
          </w:rPr>
          <w:t>- planning for sufficient under keel clearance.</w:t>
        </w:r>
      </w:ins>
    </w:p>
    <w:p w:rsidR="006760D2" w:rsidRDefault="006760D2" w:rsidP="006760D2">
      <w:pPr>
        <w:pStyle w:val="BodyText"/>
        <w:rPr>
          <w:ins w:id="627" w:author="Hogendoorn, Rene" w:date="2016-08-02T03:59:00Z"/>
          <w:lang w:eastAsia="de-DE"/>
        </w:rPr>
      </w:pPr>
      <w:ins w:id="628" w:author="Hogendoorn, Rene" w:date="2016-08-02T03:59:00Z">
        <w:r>
          <w:rPr>
            <w:lang w:eastAsia="de-DE"/>
          </w:rPr>
          <w:t xml:space="preserve">• </w:t>
        </w:r>
        <w:proofErr w:type="gramStart"/>
        <w:r>
          <w:rPr>
            <w:lang w:eastAsia="de-DE"/>
          </w:rPr>
          <w:t>regulatory</w:t>
        </w:r>
        <w:proofErr w:type="gramEnd"/>
        <w:r>
          <w:rPr>
            <w:lang w:eastAsia="de-DE"/>
          </w:rPr>
          <w:t xml:space="preserve"> compliance:</w:t>
        </w:r>
      </w:ins>
    </w:p>
    <w:p w:rsidR="006760D2" w:rsidRDefault="006760D2" w:rsidP="00D45415">
      <w:pPr>
        <w:pStyle w:val="BodyText"/>
        <w:ind w:left="720"/>
        <w:rPr>
          <w:ins w:id="629" w:author="Hogendoorn, Rene" w:date="2016-08-02T03:59:00Z"/>
          <w:lang w:eastAsia="de-DE"/>
        </w:rPr>
      </w:pPr>
      <w:ins w:id="630" w:author="Hogendoorn, Rene" w:date="2016-08-02T03:59:00Z">
        <w:r>
          <w:rPr>
            <w:lang w:eastAsia="de-DE"/>
          </w:rPr>
          <w:t>- reporting;</w:t>
        </w:r>
      </w:ins>
    </w:p>
    <w:p w:rsidR="006760D2" w:rsidRDefault="006760D2" w:rsidP="00D45415">
      <w:pPr>
        <w:pStyle w:val="BodyText"/>
        <w:ind w:left="720"/>
        <w:rPr>
          <w:ins w:id="631" w:author="Hogendoorn, Rene" w:date="2016-08-02T03:59:00Z"/>
          <w:lang w:eastAsia="de-DE"/>
        </w:rPr>
      </w:pPr>
      <w:ins w:id="632" w:author="Hogendoorn, Rene" w:date="2016-08-02T03:59:00Z">
        <w:r>
          <w:rPr>
            <w:lang w:eastAsia="de-DE"/>
          </w:rPr>
          <w:t xml:space="preserve">- </w:t>
        </w:r>
        <w:proofErr w:type="gramStart"/>
        <w:r>
          <w:rPr>
            <w:lang w:eastAsia="de-DE"/>
          </w:rPr>
          <w:t>environmental</w:t>
        </w:r>
        <w:proofErr w:type="gramEnd"/>
        <w:r>
          <w:rPr>
            <w:lang w:eastAsia="de-DE"/>
          </w:rPr>
          <w:t>;</w:t>
        </w:r>
      </w:ins>
    </w:p>
    <w:p w:rsidR="006760D2" w:rsidRDefault="006760D2" w:rsidP="00D45415">
      <w:pPr>
        <w:pStyle w:val="BodyText"/>
        <w:ind w:left="720"/>
        <w:rPr>
          <w:ins w:id="633" w:author="Hogendoorn, Rene" w:date="2016-08-02T03:59:00Z"/>
          <w:lang w:eastAsia="de-DE"/>
        </w:rPr>
      </w:pPr>
      <w:ins w:id="634" w:author="Hogendoorn, Rene" w:date="2016-08-02T03:59:00Z">
        <w:r>
          <w:rPr>
            <w:lang w:eastAsia="de-DE"/>
          </w:rPr>
          <w:t>- Port State;</w:t>
        </w:r>
      </w:ins>
    </w:p>
    <w:p w:rsidR="006760D2" w:rsidRDefault="006760D2" w:rsidP="00D45415">
      <w:pPr>
        <w:pStyle w:val="BodyText"/>
        <w:ind w:left="720"/>
        <w:rPr>
          <w:ins w:id="635" w:author="Hogendoorn, Rene" w:date="2016-08-02T03:59:00Z"/>
          <w:lang w:eastAsia="de-DE"/>
        </w:rPr>
      </w:pPr>
      <w:ins w:id="636" w:author="Hogendoorn, Rene" w:date="2016-08-02T03:59:00Z">
        <w:r>
          <w:rPr>
            <w:lang w:eastAsia="de-DE"/>
          </w:rPr>
          <w:t>- Coastal State.</w:t>
        </w:r>
      </w:ins>
    </w:p>
    <w:p w:rsidR="006760D2" w:rsidRDefault="006760D2" w:rsidP="006760D2">
      <w:pPr>
        <w:pStyle w:val="BodyText"/>
        <w:rPr>
          <w:ins w:id="637" w:author="Hogendoorn, Rene" w:date="2016-08-02T03:59:00Z"/>
          <w:lang w:eastAsia="de-DE"/>
        </w:rPr>
      </w:pPr>
      <w:ins w:id="638" w:author="Hogendoorn, Rene" w:date="2016-08-02T03:59:00Z">
        <w:r>
          <w:rPr>
            <w:lang w:eastAsia="de-DE"/>
          </w:rPr>
          <w:t xml:space="preserve">• </w:t>
        </w:r>
        <w:proofErr w:type="gramStart"/>
        <w:r>
          <w:rPr>
            <w:lang w:eastAsia="de-DE"/>
          </w:rPr>
          <w:t>seakeeping</w:t>
        </w:r>
        <w:proofErr w:type="gramEnd"/>
        <w:r>
          <w:rPr>
            <w:lang w:eastAsia="de-DE"/>
          </w:rPr>
          <w:t xml:space="preserve"> (Stability &amp; Seaworthiness);</w:t>
        </w:r>
      </w:ins>
    </w:p>
    <w:p w:rsidR="006760D2" w:rsidRDefault="006760D2" w:rsidP="006760D2">
      <w:pPr>
        <w:pStyle w:val="BodyText"/>
        <w:rPr>
          <w:ins w:id="639" w:author="Hogendoorn, Rene" w:date="2016-08-02T03:59:00Z"/>
          <w:lang w:eastAsia="de-DE"/>
        </w:rPr>
      </w:pPr>
      <w:ins w:id="640" w:author="Hogendoorn, Rene" w:date="2016-08-02T03:59:00Z">
        <w:r>
          <w:rPr>
            <w:lang w:eastAsia="de-DE"/>
          </w:rPr>
          <w:t xml:space="preserve">• </w:t>
        </w:r>
        <w:proofErr w:type="gramStart"/>
        <w:r>
          <w:rPr>
            <w:lang w:eastAsia="de-DE"/>
          </w:rPr>
          <w:t>security</w:t>
        </w:r>
        <w:proofErr w:type="gramEnd"/>
        <w:r>
          <w:rPr>
            <w:lang w:eastAsia="de-DE"/>
          </w:rPr>
          <w:t>;</w:t>
        </w:r>
      </w:ins>
    </w:p>
    <w:p w:rsidR="006760D2" w:rsidRDefault="006760D2" w:rsidP="006760D2">
      <w:pPr>
        <w:pStyle w:val="BodyText"/>
        <w:rPr>
          <w:ins w:id="641" w:author="Hogendoorn, Rene" w:date="2016-08-02T05:41:00Z"/>
          <w:lang w:eastAsia="de-DE"/>
        </w:rPr>
      </w:pPr>
      <w:ins w:id="642" w:author="Hogendoorn, Rene" w:date="2016-08-02T03:59:00Z">
        <w:r>
          <w:rPr>
            <w:lang w:eastAsia="de-DE"/>
          </w:rPr>
          <w:t>• SAR response.</w:t>
        </w:r>
      </w:ins>
    </w:p>
    <w:p w:rsidR="00D45415" w:rsidRDefault="00D45415" w:rsidP="006760D2">
      <w:pPr>
        <w:pStyle w:val="BodyText"/>
        <w:rPr>
          <w:ins w:id="643" w:author="Hogendoorn, Rene" w:date="2016-08-02T03:59:00Z"/>
          <w:lang w:eastAsia="de-DE"/>
        </w:rPr>
      </w:pPr>
    </w:p>
    <w:p w:rsidR="006760D2" w:rsidRPr="00A34456" w:rsidRDefault="006760D2" w:rsidP="00D45415">
      <w:pPr>
        <w:pStyle w:val="Heading3"/>
        <w:rPr>
          <w:ins w:id="644" w:author="Hogendoorn, Rene" w:date="2016-08-02T05:59:00Z"/>
          <w:highlight w:val="yellow"/>
        </w:rPr>
      </w:pPr>
      <w:ins w:id="645" w:author="Hogendoorn, Rene" w:date="2016-08-02T03:59:00Z">
        <w:r w:rsidRPr="00A34456">
          <w:rPr>
            <w:highlight w:val="yellow"/>
          </w:rPr>
          <w:t>Shore-based Uses</w:t>
        </w:r>
      </w:ins>
      <w:ins w:id="646" w:author="Hogendoorn, Rene" w:date="2016-08-02T06:07:00Z">
        <w:r w:rsidR="00FF5F41" w:rsidRPr="00A34456">
          <w:rPr>
            <w:highlight w:val="yellow"/>
          </w:rPr>
          <w:t xml:space="preserve"> of Maritime Data</w:t>
        </w:r>
      </w:ins>
    </w:p>
    <w:p w:rsidR="00FD22AC" w:rsidRPr="00FD22AC" w:rsidRDefault="001F75FF" w:rsidP="00A34456">
      <w:pPr>
        <w:pStyle w:val="BodyText"/>
        <w:rPr>
          <w:ins w:id="647" w:author="Hogendoorn, Rene" w:date="2016-08-02T03:59:00Z"/>
        </w:rPr>
      </w:pPr>
      <w:ins w:id="648" w:author="Hogendoorn, Rene" w:date="2016-08-04T04:34:00Z">
        <w:r w:rsidRPr="00A34456">
          <w:t xml:space="preserve">IALA Guideline 1086 </w:t>
        </w:r>
      </w:ins>
      <w:ins w:id="649" w:author="Hogendoorn, Rene" w:date="2016-08-04T04:35:00Z">
        <w:r w:rsidRPr="00A34456">
          <w:t xml:space="preserve">– Global Sharing of Maritime Data - </w:t>
        </w:r>
      </w:ins>
      <w:ins w:id="650" w:author="Hogendoorn, Rene" w:date="2016-08-04T04:34:00Z">
        <w:r w:rsidRPr="00A34456">
          <w:t xml:space="preserve">lists various </w:t>
        </w:r>
      </w:ins>
      <w:ins w:id="651" w:author="Hogendoorn, Rene" w:date="2016-08-04T04:35:00Z">
        <w:r w:rsidRPr="00A34456">
          <w:t>s</w:t>
        </w:r>
      </w:ins>
      <w:ins w:id="652" w:author="Hogendoorn, Rene" w:date="2016-08-02T05:59:00Z">
        <w:r w:rsidR="00FD22AC" w:rsidRPr="00A34456">
          <w:t>hor</w:t>
        </w:r>
      </w:ins>
      <w:ins w:id="653" w:author="Hogendoorn, Rene" w:date="2016-08-02T06:00:00Z">
        <w:r w:rsidR="00FD22AC" w:rsidRPr="00A34456">
          <w:t>e</w:t>
        </w:r>
      </w:ins>
      <w:ins w:id="654" w:author="Hogendoorn, Rene" w:date="2016-08-02T05:59:00Z">
        <w:r w:rsidR="00FD22AC" w:rsidRPr="00A34456">
          <w:t xml:space="preserve">-based uses </w:t>
        </w:r>
      </w:ins>
      <w:ins w:id="655" w:author="Hogendoorn, Rene" w:date="2016-08-02T06:07:00Z">
        <w:r w:rsidR="00A34456" w:rsidRPr="00A34456">
          <w:t>of</w:t>
        </w:r>
      </w:ins>
      <w:ins w:id="656" w:author="Hogendoorn, Rene" w:date="2016-08-04T05:24:00Z">
        <w:r w:rsidR="00A34456" w:rsidRPr="00A34456">
          <w:t xml:space="preserve"> </w:t>
        </w:r>
      </w:ins>
      <w:ins w:id="657" w:author="Hogendoorn, Rene" w:date="2016-08-02T06:07:00Z">
        <w:r w:rsidR="00FF5F41">
          <w:t xml:space="preserve">maritime data </w:t>
        </w:r>
      </w:ins>
      <w:ins w:id="658" w:author="Hogendoorn, Rene" w:date="2016-08-02T06:08:00Z">
        <w:r w:rsidR="00FF5F41">
          <w:t xml:space="preserve">for </w:t>
        </w:r>
      </w:ins>
      <w:ins w:id="659" w:author="Hogendoorn, Rene" w:date="2016-08-04T05:24:00Z">
        <w:r w:rsidR="00A34456">
          <w:t xml:space="preserve">external stakeholders including </w:t>
        </w:r>
      </w:ins>
      <w:ins w:id="660" w:author="Hogendoorn, Rene" w:date="2016-08-04T04:34:00Z">
        <w:r>
          <w:t>adjacent</w:t>
        </w:r>
      </w:ins>
      <w:ins w:id="661" w:author="Hogendoorn, Rene" w:date="2016-08-02T06:09:00Z">
        <w:r w:rsidR="00A34456">
          <w:t xml:space="preserve"> VTS</w:t>
        </w:r>
      </w:ins>
      <w:ins w:id="662" w:author="Hogendoorn, Rene" w:date="2016-08-04T05:24:00Z">
        <w:r w:rsidR="00A34456">
          <w:t>s</w:t>
        </w:r>
      </w:ins>
      <w:ins w:id="663" w:author="Hogendoorn, Rene" w:date="2016-08-04T04:35:00Z">
        <w:r>
          <w:t>. These</w:t>
        </w:r>
      </w:ins>
      <w:ins w:id="664" w:author="Hogendoorn, Rene" w:date="2016-08-02T06:09:00Z">
        <w:r w:rsidR="00FF5F41">
          <w:t xml:space="preserve"> </w:t>
        </w:r>
      </w:ins>
      <w:ins w:id="665" w:author="Hogendoorn, Rene" w:date="2016-08-02T05:59:00Z">
        <w:r w:rsidR="00FD22AC">
          <w:t>include</w:t>
        </w:r>
      </w:ins>
    </w:p>
    <w:p w:rsidR="006760D2" w:rsidRDefault="00D45415" w:rsidP="00FD22AC">
      <w:pPr>
        <w:pStyle w:val="BodyText"/>
        <w:ind w:left="493"/>
        <w:rPr>
          <w:ins w:id="666" w:author="Hogendoorn, Rene" w:date="2016-08-02T03:59:00Z"/>
          <w:lang w:eastAsia="de-DE"/>
        </w:rPr>
      </w:pPr>
      <w:ins w:id="667" w:author="Hogendoorn, Rene" w:date="2016-08-02T03:59:00Z">
        <w:r>
          <w:rPr>
            <w:lang w:eastAsia="de-DE"/>
          </w:rPr>
          <w:t xml:space="preserve">• </w:t>
        </w:r>
      </w:ins>
      <w:ins w:id="668" w:author="Hogendoorn, Rene" w:date="2016-08-02T05:42:00Z">
        <w:r>
          <w:rPr>
            <w:lang w:eastAsia="de-DE"/>
          </w:rPr>
          <w:t>T</w:t>
        </w:r>
      </w:ins>
      <w:ins w:id="669" w:author="Hogendoorn, Rene" w:date="2016-08-02T03:59:00Z">
        <w:r w:rsidR="006760D2">
          <w:rPr>
            <w:lang w:eastAsia="de-DE"/>
          </w:rPr>
          <w:t>raffic management:</w:t>
        </w:r>
      </w:ins>
    </w:p>
    <w:p w:rsidR="006760D2" w:rsidRDefault="006760D2" w:rsidP="00FD22AC">
      <w:pPr>
        <w:pStyle w:val="BodyText"/>
        <w:ind w:left="1213"/>
        <w:rPr>
          <w:ins w:id="670" w:author="Hogendoorn, Rene" w:date="2016-08-02T03:59:00Z"/>
          <w:lang w:eastAsia="de-DE"/>
        </w:rPr>
      </w:pPr>
      <w:ins w:id="671" w:author="Hogendoorn, Rene" w:date="2016-08-02T03:59:00Z">
        <w:r>
          <w:rPr>
            <w:lang w:eastAsia="de-DE"/>
          </w:rPr>
          <w:t>- VTS operations</w:t>
        </w:r>
      </w:ins>
      <w:ins w:id="672" w:author="Hogendoorn, Rene" w:date="2016-08-04T05:25:00Z">
        <w:r w:rsidR="00A34456">
          <w:rPr>
            <w:lang w:eastAsia="de-DE"/>
          </w:rPr>
          <w:t xml:space="preserve"> (adjacent VTSs)</w:t>
        </w:r>
      </w:ins>
      <w:ins w:id="673" w:author="Hogendoorn, Rene" w:date="2016-08-02T03:59:00Z">
        <w:r>
          <w:rPr>
            <w:lang w:eastAsia="de-DE"/>
          </w:rPr>
          <w:t>;</w:t>
        </w:r>
      </w:ins>
    </w:p>
    <w:p w:rsidR="006760D2" w:rsidRDefault="00A34456" w:rsidP="00FD22AC">
      <w:pPr>
        <w:pStyle w:val="BodyText"/>
        <w:ind w:left="1213"/>
        <w:rPr>
          <w:ins w:id="674" w:author="Hogendoorn, Rene" w:date="2016-08-02T03:59:00Z"/>
          <w:lang w:eastAsia="de-DE"/>
        </w:rPr>
      </w:pPr>
      <w:ins w:id="675" w:author="Hogendoorn, Rene" w:date="2016-08-02T03:59:00Z">
        <w:r>
          <w:rPr>
            <w:lang w:eastAsia="de-DE"/>
          </w:rPr>
          <w:t xml:space="preserve">- </w:t>
        </w:r>
        <w:proofErr w:type="gramStart"/>
        <w:r>
          <w:rPr>
            <w:lang w:eastAsia="de-DE"/>
          </w:rPr>
          <w:t>anchorage</w:t>
        </w:r>
        <w:proofErr w:type="gramEnd"/>
        <w:r>
          <w:rPr>
            <w:lang w:eastAsia="de-DE"/>
          </w:rPr>
          <w:t xml:space="preserve"> </w:t>
        </w:r>
      </w:ins>
      <w:ins w:id="676" w:author="Hogendoorn, Rene" w:date="2016-08-04T05:26:00Z">
        <w:r>
          <w:rPr>
            <w:lang w:eastAsia="de-DE"/>
          </w:rPr>
          <w:t>and</w:t>
        </w:r>
      </w:ins>
      <w:ins w:id="677" w:author="Hogendoorn, Rene" w:date="2016-08-02T03:59:00Z">
        <w:r w:rsidR="006760D2">
          <w:rPr>
            <w:lang w:eastAsia="de-DE"/>
          </w:rPr>
          <w:t xml:space="preserve"> berth management</w:t>
        </w:r>
      </w:ins>
      <w:ins w:id="678" w:author="Hogendoorn, Rene" w:date="2016-08-04T05:26:00Z">
        <w:r>
          <w:rPr>
            <w:lang w:eastAsia="de-DE"/>
          </w:rPr>
          <w:t xml:space="preserve"> (when not the responsibility of VTS)</w:t>
        </w:r>
      </w:ins>
      <w:ins w:id="679" w:author="Hogendoorn, Rene" w:date="2016-08-02T03:59:00Z">
        <w:r w:rsidR="006760D2">
          <w:rPr>
            <w:lang w:eastAsia="de-DE"/>
          </w:rPr>
          <w:t>.</w:t>
        </w:r>
      </w:ins>
    </w:p>
    <w:p w:rsidR="006760D2" w:rsidRDefault="00D45415" w:rsidP="00FD22AC">
      <w:pPr>
        <w:pStyle w:val="BodyText"/>
        <w:ind w:left="493"/>
        <w:rPr>
          <w:ins w:id="680" w:author="Hogendoorn, Rene" w:date="2016-08-02T03:59:00Z"/>
          <w:lang w:eastAsia="de-DE"/>
        </w:rPr>
      </w:pPr>
      <w:ins w:id="681" w:author="Hogendoorn, Rene" w:date="2016-08-02T03:59:00Z">
        <w:r>
          <w:rPr>
            <w:lang w:eastAsia="de-DE"/>
          </w:rPr>
          <w:t xml:space="preserve">• </w:t>
        </w:r>
      </w:ins>
      <w:ins w:id="682" w:author="Hogendoorn, Rene" w:date="2016-08-02T05:42:00Z">
        <w:r>
          <w:rPr>
            <w:lang w:eastAsia="de-DE"/>
          </w:rPr>
          <w:t>H</w:t>
        </w:r>
      </w:ins>
      <w:ins w:id="683" w:author="Hogendoorn, Rene" w:date="2016-08-02T03:59:00Z">
        <w:r>
          <w:rPr>
            <w:lang w:eastAsia="de-DE"/>
          </w:rPr>
          <w:t xml:space="preserve">azard </w:t>
        </w:r>
      </w:ins>
      <w:ins w:id="684" w:author="Hogendoorn, Rene" w:date="2016-08-02T05:42:00Z">
        <w:r>
          <w:rPr>
            <w:lang w:eastAsia="de-DE"/>
          </w:rPr>
          <w:t>m</w:t>
        </w:r>
      </w:ins>
      <w:ins w:id="685" w:author="Hogendoorn, Rene" w:date="2016-08-02T03:59:00Z">
        <w:r w:rsidR="006760D2">
          <w:rPr>
            <w:lang w:eastAsia="de-DE"/>
          </w:rPr>
          <w:t>anagement:</w:t>
        </w:r>
      </w:ins>
    </w:p>
    <w:p w:rsidR="006760D2" w:rsidRDefault="006760D2" w:rsidP="00FD22AC">
      <w:pPr>
        <w:pStyle w:val="BodyText"/>
        <w:ind w:left="1213"/>
        <w:rPr>
          <w:ins w:id="686" w:author="Hogendoorn, Rene" w:date="2016-08-02T03:59:00Z"/>
          <w:lang w:eastAsia="de-DE"/>
        </w:rPr>
      </w:pPr>
      <w:ins w:id="687" w:author="Hogendoorn, Rene" w:date="2016-08-02T03:59:00Z">
        <w:r>
          <w:rPr>
            <w:lang w:eastAsia="de-DE"/>
          </w:rPr>
          <w:t xml:space="preserve">- </w:t>
        </w:r>
        <w:proofErr w:type="gramStart"/>
        <w:r>
          <w:rPr>
            <w:lang w:eastAsia="de-DE"/>
          </w:rPr>
          <w:t>risk</w:t>
        </w:r>
        <w:proofErr w:type="gramEnd"/>
        <w:r>
          <w:rPr>
            <w:lang w:eastAsia="de-DE"/>
          </w:rPr>
          <w:t xml:space="preserve"> analysis;</w:t>
        </w:r>
      </w:ins>
    </w:p>
    <w:p w:rsidR="00F54A88" w:rsidRDefault="00F54A88" w:rsidP="00FD22AC">
      <w:pPr>
        <w:pStyle w:val="BodyText"/>
        <w:ind w:left="1213"/>
        <w:rPr>
          <w:ins w:id="688" w:author="Hogendoorn, Rene" w:date="2016-08-02T05:47:00Z"/>
          <w:lang w:eastAsia="de-DE"/>
        </w:rPr>
      </w:pPr>
      <w:ins w:id="689" w:author="Hogendoorn, Rene" w:date="2016-08-02T05:47:00Z">
        <w:r>
          <w:rPr>
            <w:lang w:eastAsia="de-DE"/>
          </w:rPr>
          <w:t xml:space="preserve">- </w:t>
        </w:r>
      </w:ins>
      <w:proofErr w:type="gramStart"/>
      <w:ins w:id="690" w:author="Hogendoorn, Rene" w:date="2016-08-02T05:48:00Z">
        <w:r>
          <w:rPr>
            <w:lang w:eastAsia="de-DE"/>
          </w:rPr>
          <w:t>business</w:t>
        </w:r>
        <w:proofErr w:type="gramEnd"/>
        <w:r>
          <w:rPr>
            <w:lang w:eastAsia="de-DE"/>
          </w:rPr>
          <w:t xml:space="preserve"> continuity</w:t>
        </w:r>
      </w:ins>
      <w:ins w:id="691" w:author="Hogendoorn, Rene" w:date="2016-08-02T05:47:00Z">
        <w:r>
          <w:rPr>
            <w:lang w:eastAsia="de-DE"/>
          </w:rPr>
          <w:t>;</w:t>
        </w:r>
      </w:ins>
    </w:p>
    <w:p w:rsidR="006760D2" w:rsidRDefault="006760D2" w:rsidP="00FD22AC">
      <w:pPr>
        <w:pStyle w:val="BodyText"/>
        <w:ind w:left="1213"/>
        <w:rPr>
          <w:ins w:id="692" w:author="Hogendoorn, Rene" w:date="2016-08-02T03:59:00Z"/>
          <w:lang w:eastAsia="de-DE"/>
        </w:rPr>
      </w:pPr>
      <w:ins w:id="693" w:author="Hogendoorn, Rene" w:date="2016-08-02T03:59:00Z">
        <w:r>
          <w:rPr>
            <w:lang w:eastAsia="de-DE"/>
          </w:rPr>
          <w:t xml:space="preserve">- </w:t>
        </w:r>
        <w:proofErr w:type="gramStart"/>
        <w:r>
          <w:rPr>
            <w:lang w:eastAsia="de-DE"/>
          </w:rPr>
          <w:t>incident</w:t>
        </w:r>
        <w:proofErr w:type="gramEnd"/>
        <w:r>
          <w:rPr>
            <w:lang w:eastAsia="de-DE"/>
          </w:rPr>
          <w:t xml:space="preserve"> reporting</w:t>
        </w:r>
      </w:ins>
      <w:ins w:id="694" w:author="Hogendoorn, Rene" w:date="2016-08-02T05:48:00Z">
        <w:r w:rsidR="00A34456">
          <w:rPr>
            <w:lang w:eastAsia="de-DE"/>
          </w:rPr>
          <w:t xml:space="preserve"> </w:t>
        </w:r>
      </w:ins>
      <w:ins w:id="695" w:author="Hogendoorn, Rene" w:date="2016-08-04T05:26:00Z">
        <w:r w:rsidR="00A34456">
          <w:rPr>
            <w:lang w:eastAsia="de-DE"/>
          </w:rPr>
          <w:t>and</w:t>
        </w:r>
      </w:ins>
      <w:ins w:id="696" w:author="Hogendoorn, Rene" w:date="2016-08-02T05:48:00Z">
        <w:r w:rsidR="00F54A88">
          <w:rPr>
            <w:lang w:eastAsia="de-DE"/>
          </w:rPr>
          <w:t xml:space="preserve"> response</w:t>
        </w:r>
      </w:ins>
      <w:ins w:id="697" w:author="Hogendoorn, Rene" w:date="2016-08-02T03:59:00Z">
        <w:r>
          <w:rPr>
            <w:lang w:eastAsia="de-DE"/>
          </w:rPr>
          <w:t>;</w:t>
        </w:r>
      </w:ins>
    </w:p>
    <w:p w:rsidR="00F54A88" w:rsidRDefault="006760D2" w:rsidP="00FD22AC">
      <w:pPr>
        <w:pStyle w:val="BodyText"/>
        <w:ind w:left="1213"/>
        <w:rPr>
          <w:ins w:id="698" w:author="Hogendoorn, Rene" w:date="2016-08-02T05:48:00Z"/>
          <w:lang w:eastAsia="de-DE"/>
        </w:rPr>
      </w:pPr>
      <w:ins w:id="699" w:author="Hogendoorn, Rene" w:date="2016-08-02T03:59:00Z">
        <w:r>
          <w:rPr>
            <w:lang w:eastAsia="de-DE"/>
          </w:rPr>
          <w:t xml:space="preserve">- </w:t>
        </w:r>
        <w:proofErr w:type="gramStart"/>
        <w:r>
          <w:rPr>
            <w:lang w:eastAsia="de-DE"/>
          </w:rPr>
          <w:t>emergency</w:t>
        </w:r>
        <w:proofErr w:type="gramEnd"/>
        <w:r>
          <w:rPr>
            <w:lang w:eastAsia="de-DE"/>
          </w:rPr>
          <w:t xml:space="preserve"> towage </w:t>
        </w:r>
      </w:ins>
      <w:ins w:id="700" w:author="Hogendoorn, Rene" w:date="2016-08-04T05:26:00Z">
        <w:r w:rsidR="00A34456">
          <w:rPr>
            <w:lang w:eastAsia="de-DE"/>
          </w:rPr>
          <w:t>and</w:t>
        </w:r>
      </w:ins>
      <w:ins w:id="701" w:author="Hogendoorn, Rene" w:date="2016-08-02T03:59:00Z">
        <w:r>
          <w:rPr>
            <w:lang w:eastAsia="de-DE"/>
          </w:rPr>
          <w:t xml:space="preserve"> salvage.</w:t>
        </w:r>
      </w:ins>
    </w:p>
    <w:p w:rsidR="006760D2" w:rsidRDefault="00F54A88" w:rsidP="00FD22AC">
      <w:pPr>
        <w:pStyle w:val="BodyText"/>
        <w:ind w:left="1213"/>
        <w:rPr>
          <w:ins w:id="702" w:author="Hogendoorn, Rene" w:date="2016-08-02T03:59:00Z"/>
          <w:lang w:eastAsia="de-DE"/>
        </w:rPr>
      </w:pPr>
      <w:ins w:id="703" w:author="Hogendoorn, Rene" w:date="2016-08-02T05:48:00Z">
        <w:r>
          <w:rPr>
            <w:lang w:eastAsia="de-DE"/>
          </w:rPr>
          <w:t xml:space="preserve">- </w:t>
        </w:r>
        <w:proofErr w:type="gramStart"/>
        <w:r>
          <w:rPr>
            <w:lang w:eastAsia="de-DE"/>
          </w:rPr>
          <w:t>accident</w:t>
        </w:r>
        <w:proofErr w:type="gramEnd"/>
        <w:r>
          <w:rPr>
            <w:lang w:eastAsia="de-DE"/>
          </w:rPr>
          <w:t xml:space="preserve"> investigation;</w:t>
        </w:r>
      </w:ins>
    </w:p>
    <w:p w:rsidR="006760D2" w:rsidRDefault="006760D2" w:rsidP="00FD22AC">
      <w:pPr>
        <w:pStyle w:val="BodyText"/>
        <w:ind w:left="493"/>
        <w:rPr>
          <w:ins w:id="704" w:author="Hogendoorn, Rene" w:date="2016-08-02T03:59:00Z"/>
          <w:lang w:eastAsia="de-DE"/>
        </w:rPr>
      </w:pPr>
      <w:ins w:id="705" w:author="Hogendoorn, Rene" w:date="2016-08-02T03:59:00Z">
        <w:r>
          <w:rPr>
            <w:lang w:eastAsia="de-DE"/>
          </w:rPr>
          <w:t>• SAR;</w:t>
        </w:r>
      </w:ins>
    </w:p>
    <w:p w:rsidR="006760D2" w:rsidRDefault="00D45415" w:rsidP="00FD22AC">
      <w:pPr>
        <w:pStyle w:val="BodyText"/>
        <w:ind w:left="493"/>
        <w:rPr>
          <w:ins w:id="706" w:author="Hogendoorn, Rene" w:date="2016-08-02T03:59:00Z"/>
          <w:lang w:eastAsia="de-DE"/>
        </w:rPr>
      </w:pPr>
      <w:ins w:id="707" w:author="Hogendoorn, Rene" w:date="2016-08-02T03:59:00Z">
        <w:r>
          <w:rPr>
            <w:lang w:eastAsia="de-DE"/>
          </w:rPr>
          <w:t xml:space="preserve">• </w:t>
        </w:r>
      </w:ins>
      <w:ins w:id="708" w:author="Hogendoorn, Rene" w:date="2016-08-02T05:42:00Z">
        <w:r>
          <w:rPr>
            <w:lang w:eastAsia="de-DE"/>
          </w:rPr>
          <w:t>P</w:t>
        </w:r>
      </w:ins>
      <w:ins w:id="709" w:author="Hogendoorn, Rene" w:date="2016-08-02T03:59:00Z">
        <w:r w:rsidR="006760D2">
          <w:rPr>
            <w:lang w:eastAsia="de-DE"/>
          </w:rPr>
          <w:t>ilotage and allied services;</w:t>
        </w:r>
      </w:ins>
    </w:p>
    <w:p w:rsidR="006760D2" w:rsidRDefault="00D45415" w:rsidP="00FD22AC">
      <w:pPr>
        <w:pStyle w:val="BodyText"/>
        <w:ind w:left="493"/>
        <w:rPr>
          <w:ins w:id="710" w:author="Hogendoorn, Rene" w:date="2016-08-02T03:59:00Z"/>
          <w:lang w:eastAsia="de-DE"/>
        </w:rPr>
      </w:pPr>
      <w:ins w:id="711" w:author="Hogendoorn, Rene" w:date="2016-08-02T03:59:00Z">
        <w:r>
          <w:rPr>
            <w:lang w:eastAsia="de-DE"/>
          </w:rPr>
          <w:t xml:space="preserve">• </w:t>
        </w:r>
      </w:ins>
      <w:ins w:id="712" w:author="Hogendoorn, Rene" w:date="2016-08-02T05:42:00Z">
        <w:r>
          <w:rPr>
            <w:lang w:eastAsia="de-DE"/>
          </w:rPr>
          <w:t>S</w:t>
        </w:r>
      </w:ins>
      <w:ins w:id="713" w:author="Hogendoorn, Rene" w:date="2016-08-02T03:59:00Z">
        <w:r w:rsidR="006760D2">
          <w:rPr>
            <w:lang w:eastAsia="de-DE"/>
          </w:rPr>
          <w:t>upport to</w:t>
        </w:r>
      </w:ins>
      <w:ins w:id="714" w:author="Hogendoorn, Rene" w:date="2016-08-02T06:12:00Z">
        <w:r w:rsidR="00FF5F41">
          <w:rPr>
            <w:lang w:eastAsia="de-DE"/>
          </w:rPr>
          <w:t xml:space="preserve"> the</w:t>
        </w:r>
      </w:ins>
      <w:ins w:id="715" w:author="Hogendoorn, Rene" w:date="2016-08-02T03:59:00Z">
        <w:r w:rsidR="006760D2">
          <w:rPr>
            <w:lang w:eastAsia="de-DE"/>
          </w:rPr>
          <w:t xml:space="preserve"> logistics chain:</w:t>
        </w:r>
      </w:ins>
    </w:p>
    <w:p w:rsidR="006760D2" w:rsidRDefault="006760D2" w:rsidP="00FD22AC">
      <w:pPr>
        <w:pStyle w:val="BodyText"/>
        <w:ind w:left="1213"/>
        <w:rPr>
          <w:ins w:id="716" w:author="Hogendoorn, Rene" w:date="2016-08-02T03:59:00Z"/>
          <w:lang w:eastAsia="de-DE"/>
        </w:rPr>
      </w:pPr>
      <w:ins w:id="717" w:author="Hogendoorn, Rene" w:date="2016-08-02T03:59:00Z">
        <w:r>
          <w:rPr>
            <w:lang w:eastAsia="de-DE"/>
          </w:rPr>
          <w:t xml:space="preserve">- </w:t>
        </w:r>
        <w:proofErr w:type="gramStart"/>
        <w:r>
          <w:rPr>
            <w:lang w:eastAsia="de-DE"/>
          </w:rPr>
          <w:t>port</w:t>
        </w:r>
        <w:proofErr w:type="gramEnd"/>
        <w:r>
          <w:rPr>
            <w:lang w:eastAsia="de-DE"/>
          </w:rPr>
          <w:t xml:space="preserve"> operations;</w:t>
        </w:r>
      </w:ins>
    </w:p>
    <w:p w:rsidR="006760D2" w:rsidRDefault="006760D2" w:rsidP="00FD22AC">
      <w:pPr>
        <w:pStyle w:val="BodyText"/>
        <w:ind w:left="1213"/>
        <w:rPr>
          <w:ins w:id="718" w:author="Hogendoorn, Rene" w:date="2016-08-02T03:59:00Z"/>
          <w:lang w:eastAsia="de-DE"/>
        </w:rPr>
      </w:pPr>
      <w:ins w:id="719" w:author="Hogendoorn, Rene" w:date="2016-08-02T03:59:00Z">
        <w:r>
          <w:rPr>
            <w:lang w:eastAsia="de-DE"/>
          </w:rPr>
          <w:t xml:space="preserve">- </w:t>
        </w:r>
        <w:proofErr w:type="gramStart"/>
        <w:r>
          <w:rPr>
            <w:lang w:eastAsia="de-DE"/>
          </w:rPr>
          <w:t>voyage</w:t>
        </w:r>
        <w:proofErr w:type="gramEnd"/>
        <w:r>
          <w:rPr>
            <w:lang w:eastAsia="de-DE"/>
          </w:rPr>
          <w:t xml:space="preserve"> monitoring;</w:t>
        </w:r>
      </w:ins>
    </w:p>
    <w:p w:rsidR="006760D2" w:rsidRDefault="00A34456" w:rsidP="00FD22AC">
      <w:pPr>
        <w:pStyle w:val="BodyText"/>
        <w:ind w:left="1213"/>
        <w:rPr>
          <w:ins w:id="720" w:author="Hogendoorn, Rene" w:date="2016-08-02T03:59:00Z"/>
          <w:lang w:eastAsia="de-DE"/>
        </w:rPr>
      </w:pPr>
      <w:ins w:id="721" w:author="Hogendoorn, Rene" w:date="2016-08-02T03:59:00Z">
        <w:r>
          <w:rPr>
            <w:lang w:eastAsia="de-DE"/>
          </w:rPr>
          <w:t xml:space="preserve">- </w:t>
        </w:r>
        <w:proofErr w:type="gramStart"/>
        <w:r>
          <w:rPr>
            <w:lang w:eastAsia="de-DE"/>
          </w:rPr>
          <w:t>asset</w:t>
        </w:r>
        <w:proofErr w:type="gramEnd"/>
        <w:r>
          <w:rPr>
            <w:lang w:eastAsia="de-DE"/>
          </w:rPr>
          <w:t xml:space="preserve"> </w:t>
        </w:r>
      </w:ins>
      <w:ins w:id="722" w:author="Hogendoorn, Rene" w:date="2016-08-04T05:26:00Z">
        <w:r>
          <w:rPr>
            <w:lang w:eastAsia="de-DE"/>
          </w:rPr>
          <w:t>and</w:t>
        </w:r>
      </w:ins>
      <w:ins w:id="723" w:author="Hogendoorn, Rene" w:date="2016-08-02T03:59:00Z">
        <w:r w:rsidR="006760D2">
          <w:rPr>
            <w:lang w:eastAsia="de-DE"/>
          </w:rPr>
          <w:t xml:space="preserve"> resource management (Increased efficiency);</w:t>
        </w:r>
      </w:ins>
    </w:p>
    <w:p w:rsidR="006760D2" w:rsidRDefault="006760D2" w:rsidP="00FD22AC">
      <w:pPr>
        <w:pStyle w:val="BodyText"/>
        <w:ind w:left="1213"/>
        <w:rPr>
          <w:ins w:id="724" w:author="Hogendoorn, Rene" w:date="2016-08-02T03:59:00Z"/>
          <w:lang w:eastAsia="de-DE"/>
        </w:rPr>
      </w:pPr>
      <w:ins w:id="725" w:author="Hogendoorn, Rene" w:date="2016-08-02T03:59:00Z">
        <w:r>
          <w:rPr>
            <w:lang w:eastAsia="de-DE"/>
          </w:rPr>
          <w:t xml:space="preserve">- </w:t>
        </w:r>
        <w:proofErr w:type="gramStart"/>
        <w:r>
          <w:rPr>
            <w:lang w:eastAsia="de-DE"/>
          </w:rPr>
          <w:t>forward</w:t>
        </w:r>
        <w:proofErr w:type="gramEnd"/>
        <w:r>
          <w:rPr>
            <w:lang w:eastAsia="de-DE"/>
          </w:rPr>
          <w:t xml:space="preserve"> planning of movemen</w:t>
        </w:r>
        <w:r w:rsidR="00F54A88">
          <w:rPr>
            <w:lang w:eastAsia="de-DE"/>
          </w:rPr>
          <w:t>ts.</w:t>
        </w:r>
      </w:ins>
    </w:p>
    <w:p w:rsidR="006760D2" w:rsidRDefault="00D45415" w:rsidP="00FD22AC">
      <w:pPr>
        <w:pStyle w:val="BodyText"/>
        <w:ind w:left="493"/>
        <w:rPr>
          <w:ins w:id="726" w:author="Hogendoorn, Rene" w:date="2016-08-02T03:59:00Z"/>
          <w:lang w:eastAsia="de-DE"/>
        </w:rPr>
      </w:pPr>
      <w:ins w:id="727" w:author="Hogendoorn, Rene" w:date="2016-08-02T03:59:00Z">
        <w:r>
          <w:rPr>
            <w:lang w:eastAsia="de-DE"/>
          </w:rPr>
          <w:t xml:space="preserve">• </w:t>
        </w:r>
      </w:ins>
      <w:ins w:id="728" w:author="Hogendoorn, Rene" w:date="2016-08-02T05:43:00Z">
        <w:r>
          <w:rPr>
            <w:lang w:eastAsia="de-DE"/>
          </w:rPr>
          <w:t>A</w:t>
        </w:r>
      </w:ins>
      <w:ins w:id="729" w:author="Hogendoorn, Rene" w:date="2016-08-02T03:59:00Z">
        <w:r w:rsidR="00A34456">
          <w:rPr>
            <w:lang w:eastAsia="de-DE"/>
          </w:rPr>
          <w:t xml:space="preserve">sset tracking </w:t>
        </w:r>
      </w:ins>
      <w:ins w:id="730" w:author="Hogendoorn, Rene" w:date="2016-08-04T05:26:00Z">
        <w:r w:rsidR="00A34456">
          <w:rPr>
            <w:lang w:eastAsia="de-DE"/>
          </w:rPr>
          <w:t>and</w:t>
        </w:r>
      </w:ins>
      <w:ins w:id="731" w:author="Hogendoorn, Rene" w:date="2016-08-02T03:59:00Z">
        <w:r w:rsidR="006760D2">
          <w:rPr>
            <w:lang w:eastAsia="de-DE"/>
          </w:rPr>
          <w:t xml:space="preserve"> management;</w:t>
        </w:r>
      </w:ins>
    </w:p>
    <w:p w:rsidR="006760D2" w:rsidRDefault="00D45415" w:rsidP="00FD22AC">
      <w:pPr>
        <w:pStyle w:val="BodyText"/>
        <w:ind w:left="493"/>
        <w:rPr>
          <w:ins w:id="732" w:author="Hogendoorn, Rene" w:date="2016-08-02T03:59:00Z"/>
          <w:lang w:eastAsia="de-DE"/>
        </w:rPr>
      </w:pPr>
      <w:ins w:id="733" w:author="Hogendoorn, Rene" w:date="2016-08-02T03:59:00Z">
        <w:r>
          <w:rPr>
            <w:lang w:eastAsia="de-DE"/>
          </w:rPr>
          <w:t xml:space="preserve">• </w:t>
        </w:r>
      </w:ins>
      <w:ins w:id="734" w:author="Hogendoorn, Rene" w:date="2016-08-02T05:43:00Z">
        <w:r>
          <w:rPr>
            <w:lang w:eastAsia="de-DE"/>
          </w:rPr>
          <w:t>R</w:t>
        </w:r>
      </w:ins>
      <w:ins w:id="735" w:author="Hogendoorn, Rene" w:date="2016-08-02T03:59:00Z">
        <w:r w:rsidR="006760D2">
          <w:rPr>
            <w:lang w:eastAsia="de-DE"/>
          </w:rPr>
          <w:t>egulatory compliance:</w:t>
        </w:r>
      </w:ins>
    </w:p>
    <w:p w:rsidR="006760D2" w:rsidRDefault="006760D2" w:rsidP="00FD22AC">
      <w:pPr>
        <w:pStyle w:val="BodyText"/>
        <w:ind w:left="1213"/>
        <w:rPr>
          <w:ins w:id="736" w:author="Hogendoorn, Rene" w:date="2016-08-02T03:59:00Z"/>
          <w:lang w:eastAsia="de-DE"/>
        </w:rPr>
      </w:pPr>
      <w:ins w:id="737" w:author="Hogendoorn, Rene" w:date="2016-08-02T03:59:00Z">
        <w:r>
          <w:rPr>
            <w:lang w:eastAsia="de-DE"/>
          </w:rPr>
          <w:t>- shipping inspection;</w:t>
        </w:r>
      </w:ins>
    </w:p>
    <w:p w:rsidR="006760D2" w:rsidRDefault="006760D2" w:rsidP="00FD22AC">
      <w:pPr>
        <w:pStyle w:val="BodyText"/>
        <w:ind w:left="1213"/>
        <w:rPr>
          <w:ins w:id="738" w:author="Hogendoorn, Rene" w:date="2016-08-02T03:59:00Z"/>
          <w:lang w:eastAsia="de-DE"/>
        </w:rPr>
      </w:pPr>
      <w:proofErr w:type="gramStart"/>
      <w:ins w:id="739" w:author="Hogendoorn, Rene" w:date="2016-08-02T03:59:00Z">
        <w:r>
          <w:rPr>
            <w:lang w:eastAsia="de-DE"/>
          </w:rPr>
          <w:t>- Port State Control.</w:t>
        </w:r>
        <w:proofErr w:type="gramEnd"/>
      </w:ins>
    </w:p>
    <w:p w:rsidR="006760D2" w:rsidRDefault="00D45415" w:rsidP="00FD22AC">
      <w:pPr>
        <w:pStyle w:val="BodyText"/>
        <w:ind w:left="493"/>
        <w:rPr>
          <w:ins w:id="740" w:author="Hogendoorn, Rene" w:date="2016-08-02T03:59:00Z"/>
          <w:lang w:eastAsia="de-DE"/>
        </w:rPr>
      </w:pPr>
      <w:ins w:id="741" w:author="Hogendoorn, Rene" w:date="2016-08-02T03:59:00Z">
        <w:r>
          <w:rPr>
            <w:lang w:eastAsia="de-DE"/>
          </w:rPr>
          <w:t xml:space="preserve">• </w:t>
        </w:r>
      </w:ins>
      <w:ins w:id="742" w:author="Hogendoorn, Rene" w:date="2016-08-02T05:43:00Z">
        <w:r>
          <w:rPr>
            <w:lang w:eastAsia="de-DE"/>
          </w:rPr>
          <w:t>L</w:t>
        </w:r>
      </w:ins>
      <w:ins w:id="743" w:author="Hogendoorn, Rene" w:date="2016-08-02T03:59:00Z">
        <w:r w:rsidR="006760D2">
          <w:rPr>
            <w:lang w:eastAsia="de-DE"/>
          </w:rPr>
          <w:t>aw enforcement:</w:t>
        </w:r>
      </w:ins>
    </w:p>
    <w:p w:rsidR="006760D2" w:rsidRDefault="006760D2" w:rsidP="00FD22AC">
      <w:pPr>
        <w:pStyle w:val="BodyText"/>
        <w:ind w:left="1213"/>
        <w:rPr>
          <w:ins w:id="744" w:author="Hogendoorn, Rene" w:date="2016-08-02T03:59:00Z"/>
          <w:lang w:eastAsia="de-DE"/>
        </w:rPr>
      </w:pPr>
      <w:ins w:id="745" w:author="Hogendoorn, Rene" w:date="2016-08-02T03:59:00Z">
        <w:r>
          <w:rPr>
            <w:lang w:eastAsia="de-DE"/>
          </w:rPr>
          <w:t xml:space="preserve">- </w:t>
        </w:r>
        <w:proofErr w:type="gramStart"/>
        <w:r>
          <w:rPr>
            <w:lang w:eastAsia="de-DE"/>
          </w:rPr>
          <w:t>fisheries</w:t>
        </w:r>
        <w:proofErr w:type="gramEnd"/>
        <w:r>
          <w:rPr>
            <w:lang w:eastAsia="de-DE"/>
          </w:rPr>
          <w:t xml:space="preserve"> enforcement;</w:t>
        </w:r>
      </w:ins>
    </w:p>
    <w:p w:rsidR="006760D2" w:rsidRDefault="00F54A88" w:rsidP="00FD22AC">
      <w:pPr>
        <w:pStyle w:val="BodyText"/>
        <w:ind w:left="1213"/>
        <w:rPr>
          <w:ins w:id="746" w:author="Hogendoorn, Rene" w:date="2016-08-02T03:59:00Z"/>
          <w:lang w:eastAsia="de-DE"/>
        </w:rPr>
      </w:pPr>
      <w:ins w:id="747" w:author="Hogendoorn, Rene" w:date="2016-08-02T03:59:00Z">
        <w:r>
          <w:rPr>
            <w:lang w:eastAsia="de-DE"/>
          </w:rPr>
          <w:t xml:space="preserve">- </w:t>
        </w:r>
      </w:ins>
      <w:proofErr w:type="gramStart"/>
      <w:ins w:id="748" w:author="Hogendoorn, Rene" w:date="2016-08-02T05:52:00Z">
        <w:r>
          <w:rPr>
            <w:lang w:eastAsia="de-DE"/>
          </w:rPr>
          <w:t>c</w:t>
        </w:r>
      </w:ins>
      <w:ins w:id="749" w:author="Hogendoorn, Rene" w:date="2016-08-02T03:59:00Z">
        <w:r w:rsidR="006760D2">
          <w:rPr>
            <w:lang w:eastAsia="de-DE"/>
          </w:rPr>
          <w:t>ustoms</w:t>
        </w:r>
        <w:proofErr w:type="gramEnd"/>
        <w:r w:rsidR="006760D2">
          <w:rPr>
            <w:lang w:eastAsia="de-DE"/>
          </w:rPr>
          <w:t>;</w:t>
        </w:r>
      </w:ins>
    </w:p>
    <w:p w:rsidR="006760D2" w:rsidRDefault="006760D2" w:rsidP="00FD22AC">
      <w:pPr>
        <w:pStyle w:val="BodyText"/>
        <w:ind w:left="1213"/>
        <w:rPr>
          <w:ins w:id="750" w:author="Hogendoorn, Rene" w:date="2016-08-02T05:52:00Z"/>
          <w:lang w:eastAsia="de-DE"/>
        </w:rPr>
      </w:pPr>
      <w:ins w:id="751" w:author="Hogendoorn, Rene" w:date="2016-08-02T03:59:00Z">
        <w:r>
          <w:rPr>
            <w:lang w:eastAsia="de-DE"/>
          </w:rPr>
          <w:t xml:space="preserve">- </w:t>
        </w:r>
        <w:proofErr w:type="gramStart"/>
        <w:r>
          <w:rPr>
            <w:lang w:eastAsia="de-DE"/>
          </w:rPr>
          <w:t>border</w:t>
        </w:r>
        <w:proofErr w:type="gramEnd"/>
        <w:r>
          <w:rPr>
            <w:lang w:eastAsia="de-DE"/>
          </w:rPr>
          <w:t xml:space="preserve"> control / Immigration.</w:t>
        </w:r>
      </w:ins>
    </w:p>
    <w:p w:rsidR="00F54A88" w:rsidRDefault="00F54A88" w:rsidP="00FD22AC">
      <w:pPr>
        <w:pStyle w:val="BodyText"/>
        <w:ind w:left="1213"/>
        <w:rPr>
          <w:ins w:id="752" w:author="Hogendoorn, Rene" w:date="2016-08-02T03:59:00Z"/>
          <w:lang w:eastAsia="de-DE"/>
        </w:rPr>
      </w:pPr>
      <w:ins w:id="753" w:author="Hogendoorn, Rene" w:date="2016-08-02T05:52:00Z">
        <w:r>
          <w:rPr>
            <w:lang w:eastAsia="de-DE"/>
          </w:rPr>
          <w:t xml:space="preserve">- </w:t>
        </w:r>
        <w:proofErr w:type="gramStart"/>
        <w:r>
          <w:rPr>
            <w:lang w:eastAsia="de-DE"/>
          </w:rPr>
          <w:t>police</w:t>
        </w:r>
      </w:ins>
      <w:proofErr w:type="gramEnd"/>
    </w:p>
    <w:p w:rsidR="006760D2" w:rsidRDefault="00D45415" w:rsidP="00FD22AC">
      <w:pPr>
        <w:pStyle w:val="BodyText"/>
        <w:ind w:left="493"/>
        <w:rPr>
          <w:ins w:id="754" w:author="Hogendoorn, Rene" w:date="2016-08-02T03:59:00Z"/>
          <w:lang w:eastAsia="de-DE"/>
        </w:rPr>
      </w:pPr>
      <w:ins w:id="755" w:author="Hogendoorn, Rene" w:date="2016-08-02T03:59:00Z">
        <w:r>
          <w:rPr>
            <w:lang w:eastAsia="de-DE"/>
          </w:rPr>
          <w:t xml:space="preserve">• </w:t>
        </w:r>
      </w:ins>
      <w:ins w:id="756" w:author="Hogendoorn, Rene" w:date="2016-08-02T05:43:00Z">
        <w:r>
          <w:rPr>
            <w:lang w:eastAsia="de-DE"/>
          </w:rPr>
          <w:t>S</w:t>
        </w:r>
      </w:ins>
      <w:ins w:id="757" w:author="Hogendoorn, Rene" w:date="2016-08-02T03:59:00Z">
        <w:r w:rsidR="006760D2">
          <w:rPr>
            <w:lang w:eastAsia="de-DE"/>
          </w:rPr>
          <w:t>hip clearance:</w:t>
        </w:r>
      </w:ins>
    </w:p>
    <w:p w:rsidR="006760D2" w:rsidRDefault="00A34456" w:rsidP="00FD22AC">
      <w:pPr>
        <w:pStyle w:val="BodyText"/>
        <w:ind w:left="1213"/>
        <w:rPr>
          <w:ins w:id="758" w:author="Hogendoorn, Rene" w:date="2016-08-02T03:59:00Z"/>
          <w:lang w:eastAsia="de-DE"/>
        </w:rPr>
      </w:pPr>
      <w:ins w:id="759" w:author="Hogendoorn, Rene" w:date="2016-08-02T03:59:00Z">
        <w:r>
          <w:rPr>
            <w:lang w:eastAsia="de-DE"/>
          </w:rPr>
          <w:t xml:space="preserve">- </w:t>
        </w:r>
        <w:proofErr w:type="gramStart"/>
        <w:r>
          <w:rPr>
            <w:lang w:eastAsia="de-DE"/>
          </w:rPr>
          <w:t>health</w:t>
        </w:r>
        <w:proofErr w:type="gramEnd"/>
        <w:r>
          <w:rPr>
            <w:lang w:eastAsia="de-DE"/>
          </w:rPr>
          <w:t xml:space="preserve"> </w:t>
        </w:r>
      </w:ins>
      <w:ins w:id="760" w:author="Hogendoorn, Rene" w:date="2016-08-04T05:26:00Z">
        <w:r>
          <w:rPr>
            <w:lang w:eastAsia="de-DE"/>
          </w:rPr>
          <w:t>and</w:t>
        </w:r>
      </w:ins>
      <w:ins w:id="761" w:author="Hogendoorn, Rene" w:date="2016-08-02T03:59:00Z">
        <w:r w:rsidR="006760D2">
          <w:rPr>
            <w:lang w:eastAsia="de-DE"/>
          </w:rPr>
          <w:t xml:space="preserve"> quarantine.</w:t>
        </w:r>
      </w:ins>
    </w:p>
    <w:p w:rsidR="006760D2" w:rsidRDefault="00D45415" w:rsidP="00FD22AC">
      <w:pPr>
        <w:pStyle w:val="BodyText"/>
        <w:ind w:left="493"/>
        <w:rPr>
          <w:ins w:id="762" w:author="Hogendoorn, Rene" w:date="2016-08-02T03:59:00Z"/>
          <w:lang w:eastAsia="de-DE"/>
        </w:rPr>
      </w:pPr>
      <w:ins w:id="763" w:author="Hogendoorn, Rene" w:date="2016-08-02T03:59:00Z">
        <w:r>
          <w:rPr>
            <w:lang w:eastAsia="de-DE"/>
          </w:rPr>
          <w:t xml:space="preserve">• </w:t>
        </w:r>
      </w:ins>
      <w:ins w:id="764" w:author="Hogendoorn, Rene" w:date="2016-08-02T05:43:00Z">
        <w:r>
          <w:rPr>
            <w:lang w:eastAsia="de-DE"/>
          </w:rPr>
          <w:t>E</w:t>
        </w:r>
      </w:ins>
      <w:ins w:id="765" w:author="Hogendoorn, Rene" w:date="2016-08-02T03:59:00Z">
        <w:r w:rsidR="006760D2">
          <w:rPr>
            <w:lang w:eastAsia="de-DE"/>
          </w:rPr>
          <w:t>nvironmental protection:</w:t>
        </w:r>
      </w:ins>
    </w:p>
    <w:p w:rsidR="00F54A88" w:rsidRDefault="00A34456" w:rsidP="00FD22AC">
      <w:pPr>
        <w:pStyle w:val="BodyText"/>
        <w:ind w:left="1213"/>
        <w:rPr>
          <w:ins w:id="766" w:author="Hogendoorn, Rene" w:date="2016-08-02T05:53:00Z"/>
          <w:lang w:eastAsia="de-DE"/>
        </w:rPr>
      </w:pPr>
      <w:ins w:id="767" w:author="Hogendoorn, Rene" w:date="2016-08-02T03:59:00Z">
        <w:r>
          <w:rPr>
            <w:lang w:eastAsia="de-DE"/>
          </w:rPr>
          <w:t xml:space="preserve">- </w:t>
        </w:r>
        <w:proofErr w:type="gramStart"/>
        <w:r>
          <w:rPr>
            <w:lang w:eastAsia="de-DE"/>
          </w:rPr>
          <w:t>pollution</w:t>
        </w:r>
        <w:proofErr w:type="gramEnd"/>
        <w:r>
          <w:rPr>
            <w:lang w:eastAsia="de-DE"/>
          </w:rPr>
          <w:t xml:space="preserve"> monitoring </w:t>
        </w:r>
      </w:ins>
      <w:ins w:id="768" w:author="Hogendoorn, Rene" w:date="2016-08-04T05:27:00Z">
        <w:r>
          <w:rPr>
            <w:lang w:eastAsia="de-DE"/>
          </w:rPr>
          <w:t>and</w:t>
        </w:r>
      </w:ins>
      <w:ins w:id="769" w:author="Hogendoorn, Rene" w:date="2016-08-02T03:59:00Z">
        <w:r w:rsidR="006760D2">
          <w:rPr>
            <w:lang w:eastAsia="de-DE"/>
          </w:rPr>
          <w:t xml:space="preserve"> control</w:t>
        </w:r>
      </w:ins>
    </w:p>
    <w:p w:rsidR="006760D2" w:rsidRDefault="00D45415" w:rsidP="00FD22AC">
      <w:pPr>
        <w:pStyle w:val="BodyText"/>
        <w:ind w:left="493"/>
        <w:rPr>
          <w:ins w:id="770" w:author="Hogendoorn, Rene" w:date="2016-08-02T03:59:00Z"/>
          <w:lang w:eastAsia="de-DE"/>
        </w:rPr>
      </w:pPr>
      <w:ins w:id="771" w:author="Hogendoorn, Rene" w:date="2016-08-02T03:59:00Z">
        <w:r>
          <w:rPr>
            <w:lang w:eastAsia="de-DE"/>
          </w:rPr>
          <w:t xml:space="preserve">• </w:t>
        </w:r>
      </w:ins>
      <w:ins w:id="772" w:author="Hogendoorn, Rene" w:date="2016-08-02T05:43:00Z">
        <w:r>
          <w:rPr>
            <w:lang w:eastAsia="de-DE"/>
          </w:rPr>
          <w:t>S</w:t>
        </w:r>
      </w:ins>
      <w:ins w:id="773" w:author="Hogendoorn, Rene" w:date="2016-08-02T03:59:00Z">
        <w:r w:rsidR="00A34456">
          <w:rPr>
            <w:lang w:eastAsia="de-DE"/>
          </w:rPr>
          <w:t xml:space="preserve">ecurity </w:t>
        </w:r>
      </w:ins>
      <w:ins w:id="774" w:author="Hogendoorn, Rene" w:date="2016-08-04T05:27:00Z">
        <w:r w:rsidR="00A34456">
          <w:rPr>
            <w:lang w:eastAsia="de-DE"/>
          </w:rPr>
          <w:t>and</w:t>
        </w:r>
      </w:ins>
      <w:ins w:id="775" w:author="Hogendoorn, Rene" w:date="2016-08-02T03:59:00Z">
        <w:r w:rsidR="006760D2">
          <w:rPr>
            <w:lang w:eastAsia="de-DE"/>
          </w:rPr>
          <w:t xml:space="preserve"> intelligence;</w:t>
        </w:r>
      </w:ins>
    </w:p>
    <w:p w:rsidR="006760D2" w:rsidRDefault="00D45415" w:rsidP="00FD22AC">
      <w:pPr>
        <w:pStyle w:val="BodyText"/>
        <w:ind w:left="493"/>
        <w:rPr>
          <w:ins w:id="776" w:author="Hogendoorn, Rene" w:date="2016-08-02T03:59:00Z"/>
          <w:lang w:eastAsia="de-DE"/>
        </w:rPr>
      </w:pPr>
      <w:ins w:id="777" w:author="Hogendoorn, Rene" w:date="2016-08-02T03:59:00Z">
        <w:r>
          <w:rPr>
            <w:lang w:eastAsia="de-DE"/>
          </w:rPr>
          <w:t xml:space="preserve">• </w:t>
        </w:r>
      </w:ins>
      <w:ins w:id="778" w:author="Hogendoorn, Rene" w:date="2016-08-02T05:44:00Z">
        <w:r>
          <w:rPr>
            <w:lang w:eastAsia="de-DE"/>
          </w:rPr>
          <w:t>W</w:t>
        </w:r>
      </w:ins>
      <w:ins w:id="779" w:author="Hogendoorn, Rene" w:date="2016-08-02T03:59:00Z">
        <w:r w:rsidR="006760D2">
          <w:rPr>
            <w:lang w:eastAsia="de-DE"/>
          </w:rPr>
          <w:t>aterways infrastructure management (including inland waterways):</w:t>
        </w:r>
      </w:ins>
    </w:p>
    <w:p w:rsidR="006760D2" w:rsidRDefault="00A34456" w:rsidP="00FD22AC">
      <w:pPr>
        <w:pStyle w:val="BodyText"/>
        <w:ind w:left="1213"/>
        <w:rPr>
          <w:ins w:id="780" w:author="Hogendoorn, Rene" w:date="2016-08-02T03:59:00Z"/>
          <w:lang w:eastAsia="de-DE"/>
        </w:rPr>
      </w:pPr>
      <w:ins w:id="781" w:author="Hogendoorn, Rene" w:date="2016-08-02T03:59:00Z">
        <w:r>
          <w:rPr>
            <w:lang w:eastAsia="de-DE"/>
          </w:rPr>
          <w:t xml:space="preserve">- AtoN operations </w:t>
        </w:r>
      </w:ins>
      <w:ins w:id="782" w:author="Hogendoorn, Rene" w:date="2016-08-04T05:27:00Z">
        <w:r>
          <w:rPr>
            <w:lang w:eastAsia="de-DE"/>
          </w:rPr>
          <w:t>and</w:t>
        </w:r>
      </w:ins>
      <w:ins w:id="783" w:author="Hogendoorn, Rene" w:date="2016-08-02T03:59:00Z">
        <w:r w:rsidR="006760D2">
          <w:rPr>
            <w:lang w:eastAsia="de-DE"/>
          </w:rPr>
          <w:t xml:space="preserve"> system optimisation;</w:t>
        </w:r>
      </w:ins>
    </w:p>
    <w:p w:rsidR="006760D2" w:rsidRDefault="006760D2" w:rsidP="00FD22AC">
      <w:pPr>
        <w:pStyle w:val="BodyText"/>
        <w:ind w:left="1213"/>
        <w:rPr>
          <w:ins w:id="784" w:author="Hogendoorn, Rene" w:date="2016-08-02T03:59:00Z"/>
          <w:lang w:eastAsia="de-DE"/>
        </w:rPr>
      </w:pPr>
      <w:ins w:id="785" w:author="Hogendoorn, Rene" w:date="2016-08-02T03:59:00Z">
        <w:r>
          <w:rPr>
            <w:lang w:eastAsia="de-DE"/>
          </w:rPr>
          <w:t xml:space="preserve">- </w:t>
        </w:r>
        <w:proofErr w:type="gramStart"/>
        <w:r>
          <w:rPr>
            <w:lang w:eastAsia="de-DE"/>
          </w:rPr>
          <w:t>infrastructure</w:t>
        </w:r>
        <w:proofErr w:type="gramEnd"/>
        <w:r>
          <w:rPr>
            <w:lang w:eastAsia="de-DE"/>
          </w:rPr>
          <w:t>.</w:t>
        </w:r>
      </w:ins>
    </w:p>
    <w:p w:rsidR="006760D2" w:rsidRDefault="00D45415" w:rsidP="00FD22AC">
      <w:pPr>
        <w:pStyle w:val="BodyText"/>
        <w:ind w:left="493"/>
        <w:rPr>
          <w:ins w:id="786" w:author="Hogendoorn, Rene" w:date="2016-08-02T03:59:00Z"/>
          <w:lang w:eastAsia="de-DE"/>
        </w:rPr>
      </w:pPr>
      <w:ins w:id="787" w:author="Hogendoorn, Rene" w:date="2016-08-02T03:59:00Z">
        <w:r>
          <w:rPr>
            <w:lang w:eastAsia="de-DE"/>
          </w:rPr>
          <w:t xml:space="preserve">• </w:t>
        </w:r>
      </w:ins>
      <w:ins w:id="788" w:author="Hogendoorn, Rene" w:date="2016-08-02T05:44:00Z">
        <w:r>
          <w:rPr>
            <w:lang w:eastAsia="de-DE"/>
          </w:rPr>
          <w:t>S</w:t>
        </w:r>
      </w:ins>
      <w:ins w:id="789" w:author="Hogendoorn, Rene" w:date="2016-08-02T03:59:00Z">
        <w:r w:rsidR="00A34456">
          <w:rPr>
            <w:lang w:eastAsia="de-DE"/>
          </w:rPr>
          <w:t xml:space="preserve">cience </w:t>
        </w:r>
      </w:ins>
      <w:ins w:id="790" w:author="Hogendoorn, Rene" w:date="2016-08-04T05:27:00Z">
        <w:r w:rsidR="00A34456">
          <w:rPr>
            <w:lang w:eastAsia="de-DE"/>
          </w:rPr>
          <w:t>and</w:t>
        </w:r>
      </w:ins>
      <w:ins w:id="791" w:author="Hogendoorn, Rene" w:date="2016-08-02T03:59:00Z">
        <w:r w:rsidR="006760D2">
          <w:rPr>
            <w:lang w:eastAsia="de-DE"/>
          </w:rPr>
          <w:t xml:space="preserve"> research support;</w:t>
        </w:r>
      </w:ins>
    </w:p>
    <w:p w:rsidR="006760D2" w:rsidRDefault="006760D2" w:rsidP="00FD22AC">
      <w:pPr>
        <w:pStyle w:val="BodyText"/>
        <w:ind w:left="493"/>
        <w:rPr>
          <w:ins w:id="792" w:author="Hogendoorn, Rene" w:date="2016-08-02T03:59:00Z"/>
          <w:lang w:eastAsia="de-DE"/>
        </w:rPr>
      </w:pPr>
      <w:ins w:id="793" w:author="Hogendoorn, Rene" w:date="2016-08-02T03:59:00Z">
        <w:r>
          <w:rPr>
            <w:lang w:eastAsia="de-DE"/>
          </w:rPr>
          <w:lastRenderedPageBreak/>
          <w:t>• Mar</w:t>
        </w:r>
        <w:r w:rsidR="00FD22AC">
          <w:rPr>
            <w:lang w:eastAsia="de-DE"/>
          </w:rPr>
          <w:t>itime Safety Information (MSI);</w:t>
        </w:r>
      </w:ins>
    </w:p>
    <w:p w:rsidR="006760D2" w:rsidRDefault="006760D2" w:rsidP="00FD22AC">
      <w:pPr>
        <w:pStyle w:val="BodyText"/>
        <w:ind w:left="493"/>
        <w:rPr>
          <w:ins w:id="794" w:author="Hogendoorn, Rene" w:date="2016-08-02T03:59:00Z"/>
          <w:lang w:eastAsia="de-DE"/>
        </w:rPr>
      </w:pPr>
      <w:ins w:id="795" w:author="Hogendoorn, Rene" w:date="2016-08-02T03:59:00Z">
        <w:r>
          <w:rPr>
            <w:lang w:eastAsia="de-DE"/>
          </w:rPr>
          <w:t>• Marine Spatial Planning:</w:t>
        </w:r>
      </w:ins>
    </w:p>
    <w:p w:rsidR="006760D2" w:rsidRDefault="006760D2" w:rsidP="00FD22AC">
      <w:pPr>
        <w:pStyle w:val="BodyText"/>
        <w:ind w:left="1213"/>
        <w:rPr>
          <w:ins w:id="796" w:author="Hogendoorn, Rene" w:date="2016-08-02T03:59:00Z"/>
          <w:lang w:eastAsia="de-DE"/>
        </w:rPr>
      </w:pPr>
      <w:ins w:id="797" w:author="Hogendoorn, Rene" w:date="2016-08-02T03:59:00Z">
        <w:r>
          <w:rPr>
            <w:lang w:eastAsia="de-DE"/>
          </w:rPr>
          <w:t>- licencing;</w:t>
        </w:r>
      </w:ins>
    </w:p>
    <w:p w:rsidR="006760D2" w:rsidRDefault="006760D2" w:rsidP="00FD22AC">
      <w:pPr>
        <w:pStyle w:val="BodyText"/>
        <w:ind w:left="1213"/>
        <w:rPr>
          <w:ins w:id="798" w:author="Hogendoorn, Rene" w:date="2016-08-02T03:59:00Z"/>
          <w:lang w:eastAsia="de-DE"/>
        </w:rPr>
      </w:pPr>
      <w:ins w:id="799" w:author="Hogendoorn, Rene" w:date="2016-08-02T03:59:00Z">
        <w:r>
          <w:rPr>
            <w:lang w:eastAsia="de-DE"/>
          </w:rPr>
          <w:t xml:space="preserve">- </w:t>
        </w:r>
        <w:proofErr w:type="gramStart"/>
        <w:r>
          <w:rPr>
            <w:lang w:eastAsia="de-DE"/>
          </w:rPr>
          <w:t>offshore</w:t>
        </w:r>
        <w:proofErr w:type="gramEnd"/>
        <w:r>
          <w:rPr>
            <w:lang w:eastAsia="de-DE"/>
          </w:rPr>
          <w:t xml:space="preserve"> structure permits.</w:t>
        </w:r>
      </w:ins>
    </w:p>
    <w:p w:rsidR="006760D2" w:rsidRPr="004048BB" w:rsidRDefault="00D45415" w:rsidP="00FD22AC">
      <w:pPr>
        <w:pStyle w:val="BodyText"/>
        <w:ind w:left="493"/>
        <w:rPr>
          <w:ins w:id="800" w:author="Hogendoorn, Rene" w:date="2016-08-02T03:33:00Z"/>
          <w:lang w:eastAsia="de-DE"/>
        </w:rPr>
      </w:pPr>
      <w:ins w:id="801" w:author="Hogendoorn, Rene" w:date="2016-08-02T03:59:00Z">
        <w:r>
          <w:rPr>
            <w:lang w:eastAsia="de-DE"/>
          </w:rPr>
          <w:t xml:space="preserve">• </w:t>
        </w:r>
      </w:ins>
      <w:ins w:id="802" w:author="Hogendoorn, Rene" w:date="2016-08-02T05:44:00Z">
        <w:r>
          <w:rPr>
            <w:lang w:eastAsia="de-DE"/>
          </w:rPr>
          <w:t>O</w:t>
        </w:r>
      </w:ins>
      <w:ins w:id="803" w:author="Hogendoorn, Rene" w:date="2016-08-02T03:59:00Z">
        <w:r w:rsidR="006760D2">
          <w:rPr>
            <w:lang w:eastAsia="de-DE"/>
          </w:rPr>
          <w:t>ffshore operations.</w:t>
        </w:r>
      </w:ins>
    </w:p>
    <w:p w:rsidR="004048BB" w:rsidRDefault="004048BB" w:rsidP="00FF7F6B">
      <w:pPr>
        <w:rPr>
          <w:ins w:id="804" w:author="Hogendoorn, Rene" w:date="2016-08-04T05:28:00Z"/>
          <w:lang w:eastAsia="de-DE"/>
        </w:rPr>
      </w:pPr>
    </w:p>
    <w:p w:rsidR="00E974F4" w:rsidRDefault="00A34456" w:rsidP="00FF7F6B">
      <w:pPr>
        <w:rPr>
          <w:ins w:id="805" w:author="Hogendoorn, Rene" w:date="2016-08-04T05:31:00Z"/>
          <w:lang w:eastAsia="de-DE"/>
        </w:rPr>
      </w:pPr>
      <w:ins w:id="806" w:author="Hogendoorn, Rene" w:date="2016-08-04T05:28:00Z">
        <w:r>
          <w:rPr>
            <w:lang w:eastAsia="de-DE"/>
          </w:rPr>
          <w:t xml:space="preserve">A VTS </w:t>
        </w:r>
      </w:ins>
      <w:ins w:id="807" w:author="Hogendoorn, Rene" w:date="2016-08-04T05:32:00Z">
        <w:r w:rsidR="004541BD">
          <w:rPr>
            <w:lang w:eastAsia="de-DE"/>
          </w:rPr>
          <w:t xml:space="preserve">centre </w:t>
        </w:r>
      </w:ins>
      <w:ins w:id="808" w:author="Hogendoorn, Rene" w:date="2016-08-04T05:28:00Z">
        <w:r>
          <w:rPr>
            <w:lang w:eastAsia="de-DE"/>
          </w:rPr>
          <w:t xml:space="preserve">collects, in the scope of their operation, a lot of data that may be of interest to external stakeholders. </w:t>
        </w:r>
      </w:ins>
      <w:ins w:id="809" w:author="Hogendoorn, Rene" w:date="2016-08-04T05:30:00Z">
        <w:r>
          <w:rPr>
            <w:lang w:eastAsia="de-DE"/>
          </w:rPr>
          <w:t>Therefore, in order to reduce cost and increase efficienc</w:t>
        </w:r>
        <w:r w:rsidR="004541BD">
          <w:rPr>
            <w:lang w:eastAsia="de-DE"/>
          </w:rPr>
          <w:t xml:space="preserve">y, arrangements can be made </w:t>
        </w:r>
      </w:ins>
      <w:ins w:id="810" w:author="Hogendoorn, Rene" w:date="2016-08-04T05:32:00Z">
        <w:r w:rsidR="004541BD">
          <w:rPr>
            <w:lang w:eastAsia="de-DE"/>
          </w:rPr>
          <w:t>between the VTS Authority and</w:t>
        </w:r>
      </w:ins>
      <w:ins w:id="811" w:author="Hogendoorn, Rene" w:date="2016-08-04T05:30:00Z">
        <w:r>
          <w:rPr>
            <w:lang w:eastAsia="de-DE"/>
          </w:rPr>
          <w:t xml:space="preserve"> external stakeholders to share </w:t>
        </w:r>
      </w:ins>
      <w:ins w:id="812" w:author="Hogendoorn, Rene" w:date="2016-08-04T05:33:00Z">
        <w:r w:rsidR="004541BD">
          <w:rPr>
            <w:lang w:eastAsia="de-DE"/>
          </w:rPr>
          <w:t xml:space="preserve">(part of) this </w:t>
        </w:r>
      </w:ins>
      <w:ins w:id="813" w:author="Hogendoorn, Rene" w:date="2016-08-04T05:30:00Z">
        <w:r>
          <w:rPr>
            <w:lang w:eastAsia="de-DE"/>
          </w:rPr>
          <w:t>data.</w:t>
        </w:r>
      </w:ins>
      <w:ins w:id="814" w:author="Hogendoorn, Rene" w:date="2016-08-04T05:31:00Z">
        <w:r>
          <w:rPr>
            <w:lang w:eastAsia="de-DE"/>
          </w:rPr>
          <w:t xml:space="preserve"> </w:t>
        </w:r>
      </w:ins>
      <w:ins w:id="815" w:author="Hogendoorn, Rene" w:date="2016-08-04T04:33:00Z">
        <w:r w:rsidR="000516E5" w:rsidRPr="00A34456">
          <w:rPr>
            <w:lang w:eastAsia="de-DE"/>
          </w:rPr>
          <w:t>E</w:t>
        </w:r>
      </w:ins>
      <w:ins w:id="816" w:author="Hogendoorn, Rene" w:date="2016-08-02T04:01:00Z">
        <w:r w:rsidR="00E974F4" w:rsidRPr="00A34456">
          <w:rPr>
            <w:lang w:eastAsia="de-DE"/>
          </w:rPr>
          <w:t>xamples of data that may be exchanged</w:t>
        </w:r>
      </w:ins>
    </w:p>
    <w:p w:rsidR="00A34456" w:rsidRDefault="00A34456" w:rsidP="00FF7F6B">
      <w:pPr>
        <w:rPr>
          <w:lang w:eastAsia="de-DE"/>
        </w:rPr>
      </w:pPr>
    </w:p>
    <w:p w:rsidR="00E577B8" w:rsidRDefault="00E577B8" w:rsidP="002D6CA3">
      <w:pPr>
        <w:pStyle w:val="Bullet1"/>
        <w:rPr>
          <w:ins w:id="817" w:author="Hogendoorn, Rene" w:date="2016-08-04T04:29:00Z"/>
          <w:lang w:eastAsia="de-DE"/>
        </w:rPr>
      </w:pPr>
      <w:ins w:id="818" w:author="Hogendoorn, Rene" w:date="2016-08-04T04:29:00Z">
        <w:r>
          <w:rPr>
            <w:lang w:eastAsia="de-DE"/>
          </w:rPr>
          <w:t>VTS Traffic Image</w:t>
        </w:r>
      </w:ins>
    </w:p>
    <w:p w:rsidR="00E577B8" w:rsidRDefault="00E577B8" w:rsidP="00E577B8">
      <w:pPr>
        <w:pStyle w:val="Bullet2"/>
        <w:rPr>
          <w:ins w:id="819" w:author="Hogendoorn, Rene" w:date="2016-08-04T04:30:00Z"/>
          <w:lang w:eastAsia="de-DE"/>
        </w:rPr>
      </w:pPr>
      <w:ins w:id="820" w:author="Hogendoorn, Rene" w:date="2016-08-04T04:30:00Z">
        <w:r>
          <w:rPr>
            <w:lang w:eastAsia="de-DE"/>
          </w:rPr>
          <w:t>Vessel Data</w:t>
        </w:r>
      </w:ins>
    </w:p>
    <w:p w:rsidR="00E577B8" w:rsidRDefault="00E577B8" w:rsidP="00E577B8">
      <w:pPr>
        <w:pStyle w:val="Bullet2"/>
        <w:numPr>
          <w:ilvl w:val="1"/>
          <w:numId w:val="5"/>
        </w:numPr>
        <w:rPr>
          <w:ins w:id="821" w:author="Hogendoorn, Rene" w:date="2016-08-04T04:30:00Z"/>
          <w:lang w:eastAsia="de-DE"/>
        </w:rPr>
      </w:pPr>
      <w:ins w:id="822" w:author="Hogendoorn, Rene" w:date="2016-08-04T04:30:00Z">
        <w:r>
          <w:rPr>
            <w:lang w:eastAsia="de-DE"/>
          </w:rPr>
          <w:t>Position</w:t>
        </w:r>
      </w:ins>
    </w:p>
    <w:p w:rsidR="00E577B8" w:rsidRDefault="00E577B8" w:rsidP="00E577B8">
      <w:pPr>
        <w:pStyle w:val="Bullet2"/>
        <w:numPr>
          <w:ilvl w:val="1"/>
          <w:numId w:val="5"/>
        </w:numPr>
        <w:rPr>
          <w:ins w:id="823" w:author="Hogendoorn, Rene" w:date="2016-08-04T04:30:00Z"/>
          <w:lang w:eastAsia="de-DE"/>
        </w:rPr>
      </w:pPr>
      <w:ins w:id="824" w:author="Hogendoorn, Rene" w:date="2016-08-04T04:30:00Z">
        <w:r>
          <w:rPr>
            <w:lang w:eastAsia="de-DE"/>
          </w:rPr>
          <w:t>Speed/Course over Ground</w:t>
        </w:r>
      </w:ins>
    </w:p>
    <w:p w:rsidR="00E577B8" w:rsidRDefault="00E577B8" w:rsidP="00E577B8">
      <w:pPr>
        <w:pStyle w:val="Bullet2"/>
        <w:numPr>
          <w:ilvl w:val="1"/>
          <w:numId w:val="5"/>
        </w:numPr>
        <w:rPr>
          <w:ins w:id="825" w:author="Hogendoorn, Rene" w:date="2016-08-04T04:31:00Z"/>
          <w:lang w:eastAsia="de-DE"/>
        </w:rPr>
      </w:pPr>
      <w:ins w:id="826" w:author="Hogendoorn, Rene" w:date="2016-08-04T04:31:00Z">
        <w:r>
          <w:rPr>
            <w:lang w:eastAsia="de-DE"/>
          </w:rPr>
          <w:t>Identification, e.g. ship name, call sign, MMSI</w:t>
        </w:r>
      </w:ins>
    </w:p>
    <w:p w:rsidR="000516E5" w:rsidRDefault="000516E5" w:rsidP="000516E5">
      <w:pPr>
        <w:pStyle w:val="Bullet2"/>
        <w:rPr>
          <w:ins w:id="827" w:author="Hogendoorn, Rene" w:date="2016-08-04T04:31:00Z"/>
          <w:lang w:eastAsia="de-DE"/>
        </w:rPr>
      </w:pPr>
      <w:ins w:id="828" w:author="Hogendoorn, Rene" w:date="2016-08-04T04:31:00Z">
        <w:r>
          <w:rPr>
            <w:lang w:eastAsia="de-DE"/>
          </w:rPr>
          <w:t>Aids to Navigation</w:t>
        </w:r>
      </w:ins>
    </w:p>
    <w:p w:rsidR="000516E5" w:rsidRDefault="000516E5" w:rsidP="000516E5">
      <w:pPr>
        <w:pStyle w:val="Bullet2"/>
        <w:numPr>
          <w:ilvl w:val="1"/>
          <w:numId w:val="5"/>
        </w:numPr>
        <w:rPr>
          <w:ins w:id="829" w:author="Hogendoorn, Rene" w:date="2016-08-04T04:32:00Z"/>
          <w:lang w:eastAsia="de-DE"/>
        </w:rPr>
      </w:pPr>
      <w:ins w:id="830" w:author="Hogendoorn, Rene" w:date="2016-08-04T04:32:00Z">
        <w:r>
          <w:rPr>
            <w:lang w:eastAsia="de-DE"/>
          </w:rPr>
          <w:t>Position</w:t>
        </w:r>
      </w:ins>
    </w:p>
    <w:p w:rsidR="000516E5" w:rsidRDefault="000516E5" w:rsidP="000516E5">
      <w:pPr>
        <w:pStyle w:val="Bullet2"/>
        <w:numPr>
          <w:ilvl w:val="1"/>
          <w:numId w:val="5"/>
        </w:numPr>
        <w:rPr>
          <w:ins w:id="831" w:author="Hogendoorn, Rene" w:date="2016-08-04T04:28:00Z"/>
          <w:lang w:eastAsia="de-DE"/>
        </w:rPr>
      </w:pPr>
      <w:ins w:id="832" w:author="Hogendoorn, Rene" w:date="2016-08-04T04:32:00Z">
        <w:r>
          <w:rPr>
            <w:lang w:eastAsia="de-DE"/>
          </w:rPr>
          <w:t>Status</w:t>
        </w:r>
      </w:ins>
    </w:p>
    <w:p w:rsidR="002D6CA3" w:rsidRDefault="002D6CA3" w:rsidP="002D6CA3">
      <w:pPr>
        <w:pStyle w:val="Bullet1"/>
        <w:rPr>
          <w:ins w:id="833" w:author="Hogendoorn, Rene" w:date="2016-08-04T04:01:00Z"/>
          <w:lang w:eastAsia="de-DE"/>
        </w:rPr>
      </w:pPr>
      <w:ins w:id="834" w:author="Hogendoorn, Rene" w:date="2016-08-04T04:01:00Z">
        <w:r>
          <w:rPr>
            <w:lang w:eastAsia="de-DE"/>
          </w:rPr>
          <w:t>VTS Voyage Data</w:t>
        </w:r>
      </w:ins>
    </w:p>
    <w:p w:rsidR="00E974F4" w:rsidRDefault="00E974F4" w:rsidP="002D6CA3">
      <w:pPr>
        <w:pStyle w:val="Bullet2"/>
        <w:rPr>
          <w:ins w:id="835" w:author="Hogendoorn, Rene" w:date="2016-08-02T04:01:00Z"/>
          <w:lang w:eastAsia="de-DE"/>
        </w:rPr>
      </w:pPr>
      <w:ins w:id="836" w:author="Hogendoorn, Rene" w:date="2016-08-02T04:01:00Z">
        <w:r>
          <w:rPr>
            <w:lang w:eastAsia="de-DE"/>
          </w:rPr>
          <w:t>Vessel Data:</w:t>
        </w:r>
      </w:ins>
    </w:p>
    <w:p w:rsidR="00E974F4" w:rsidRPr="002D6CA3" w:rsidRDefault="00E577B8" w:rsidP="002D6CA3">
      <w:pPr>
        <w:pStyle w:val="Bullet2"/>
        <w:numPr>
          <w:ilvl w:val="1"/>
          <w:numId w:val="5"/>
        </w:numPr>
        <w:rPr>
          <w:ins w:id="837" w:author="Hogendoorn, Rene" w:date="2016-08-02T04:01:00Z"/>
        </w:rPr>
      </w:pPr>
      <w:ins w:id="838" w:author="Hogendoorn, Rene" w:date="2016-08-02T04:01:00Z">
        <w:r>
          <w:t>Static</w:t>
        </w:r>
      </w:ins>
      <w:ins w:id="839" w:author="Hogendoorn, Rene" w:date="2016-08-04T04:24:00Z">
        <w:r>
          <w:t xml:space="preserve">, e.g. length, width, </w:t>
        </w:r>
      </w:ins>
      <w:ins w:id="840" w:author="Hogendoorn, Rene" w:date="2016-08-04T04:25:00Z">
        <w:r>
          <w:t xml:space="preserve">ship type, MMSI, call sign, </w:t>
        </w:r>
      </w:ins>
      <w:ins w:id="841" w:author="Hogendoorn, Rene" w:date="2016-08-04T04:24:00Z">
        <w:r>
          <w:t>tonnage</w:t>
        </w:r>
      </w:ins>
      <w:ins w:id="842" w:author="Hogendoorn, Rene" w:date="2016-08-04T04:25:00Z">
        <w:r>
          <w:t>, flag</w:t>
        </w:r>
      </w:ins>
    </w:p>
    <w:p w:rsidR="002D6CA3" w:rsidRDefault="00E974F4" w:rsidP="002D6CA3">
      <w:pPr>
        <w:pStyle w:val="Bullet2"/>
        <w:numPr>
          <w:ilvl w:val="1"/>
          <w:numId w:val="5"/>
        </w:numPr>
        <w:rPr>
          <w:ins w:id="843" w:author="Hogendoorn, Rene" w:date="2016-08-04T04:02:00Z"/>
        </w:rPr>
      </w:pPr>
      <w:ins w:id="844" w:author="Hogendoorn, Rene" w:date="2016-08-02T04:01:00Z">
        <w:r w:rsidRPr="002D6CA3">
          <w:rPr>
            <w:highlight w:val="yellow"/>
          </w:rPr>
          <w:t>dynamic</w:t>
        </w:r>
      </w:ins>
      <w:ins w:id="845" w:author="Hogendoorn, Rene" w:date="2016-08-04T04:16:00Z">
        <w:r w:rsidR="00E577B8">
          <w:t xml:space="preserve">, </w:t>
        </w:r>
        <w:r w:rsidR="00F07EBA">
          <w:t>e.</w:t>
        </w:r>
      </w:ins>
      <w:ins w:id="846" w:author="Hogendoorn, Rene" w:date="2016-08-04T04:24:00Z">
        <w:r w:rsidR="00E577B8">
          <w:t>g.</w:t>
        </w:r>
      </w:ins>
      <w:ins w:id="847" w:author="Hogendoorn, Rene" w:date="2016-08-04T04:02:00Z">
        <w:r w:rsidR="002D6CA3">
          <w:t xml:space="preserve"> </w:t>
        </w:r>
      </w:ins>
      <w:ins w:id="848" w:author="Hogendoorn, Rene" w:date="2016-08-04T04:03:00Z">
        <w:r w:rsidR="002D6CA3">
          <w:t>draught, air draught</w:t>
        </w:r>
      </w:ins>
    </w:p>
    <w:p w:rsidR="002D6CA3" w:rsidRPr="002D6CA3" w:rsidRDefault="002D6CA3" w:rsidP="002D6CA3">
      <w:pPr>
        <w:pStyle w:val="Bullet2"/>
        <w:numPr>
          <w:ilvl w:val="1"/>
          <w:numId w:val="5"/>
        </w:numPr>
        <w:rPr>
          <w:ins w:id="849" w:author="Hogendoorn, Rene" w:date="2016-08-04T04:02:00Z"/>
        </w:rPr>
      </w:pPr>
      <w:ins w:id="850" w:author="Hogendoorn, Rene" w:date="2016-08-04T04:02:00Z">
        <w:r w:rsidRPr="002D6CA3">
          <w:t>defects (including local intelligence on defects);</w:t>
        </w:r>
      </w:ins>
    </w:p>
    <w:p w:rsidR="002D6CA3" w:rsidRPr="002D6CA3" w:rsidRDefault="002D6CA3" w:rsidP="002D6CA3">
      <w:pPr>
        <w:pStyle w:val="Bullet2"/>
        <w:numPr>
          <w:ilvl w:val="1"/>
          <w:numId w:val="5"/>
        </w:numPr>
        <w:rPr>
          <w:ins w:id="851" w:author="Hogendoorn, Rene" w:date="2016-08-04T04:02:00Z"/>
        </w:rPr>
      </w:pPr>
      <w:ins w:id="852" w:author="Hogendoorn, Rene" w:date="2016-08-04T04:02:00Z">
        <w:r w:rsidRPr="002D6CA3">
          <w:t>incident reports;</w:t>
        </w:r>
      </w:ins>
    </w:p>
    <w:p w:rsidR="00E974F4" w:rsidRPr="002D6CA3" w:rsidRDefault="002D6CA3" w:rsidP="002D6CA3">
      <w:pPr>
        <w:pStyle w:val="Bullet2"/>
        <w:numPr>
          <w:ilvl w:val="1"/>
          <w:numId w:val="5"/>
        </w:numPr>
        <w:rPr>
          <w:ins w:id="853" w:author="Hogendoorn, Rene" w:date="2016-08-02T04:01:00Z"/>
        </w:rPr>
      </w:pPr>
      <w:proofErr w:type="gramStart"/>
      <w:ins w:id="854" w:author="Hogendoorn, Rene" w:date="2016-08-04T04:02:00Z">
        <w:r w:rsidRPr="002D6CA3">
          <w:t>anomalous</w:t>
        </w:r>
        <w:proofErr w:type="gramEnd"/>
        <w:r w:rsidRPr="002D6CA3">
          <w:t xml:space="preserve"> activity.</w:t>
        </w:r>
      </w:ins>
    </w:p>
    <w:p w:rsidR="002D6CA3" w:rsidRDefault="002D6CA3" w:rsidP="002D6CA3">
      <w:pPr>
        <w:pStyle w:val="Bullet2"/>
        <w:rPr>
          <w:ins w:id="855" w:author="Hogendoorn, Rene" w:date="2016-08-04T04:04:00Z"/>
        </w:rPr>
      </w:pPr>
      <w:ins w:id="856" w:author="Hogendoorn, Rene" w:date="2016-08-04T04:04:00Z">
        <w:r>
          <w:t>V</w:t>
        </w:r>
      </w:ins>
      <w:ins w:id="857" w:author="Hogendoorn, Rene" w:date="2016-08-02T04:01:00Z">
        <w:r w:rsidR="00E974F4" w:rsidRPr="002D6CA3">
          <w:t>oyage</w:t>
        </w:r>
      </w:ins>
      <w:ins w:id="858" w:author="Hogendoorn, Rene" w:date="2016-08-04T04:04:00Z">
        <w:r>
          <w:t>-</w:t>
        </w:r>
      </w:ins>
      <w:ins w:id="859" w:author="Hogendoorn, Rene" w:date="2016-08-02T04:01:00Z">
        <w:r w:rsidR="00E974F4" w:rsidRPr="002D6CA3">
          <w:t>related data</w:t>
        </w:r>
      </w:ins>
    </w:p>
    <w:p w:rsidR="002D6CA3" w:rsidRDefault="002D6CA3" w:rsidP="002D6CA3">
      <w:pPr>
        <w:pStyle w:val="Bullet2"/>
        <w:numPr>
          <w:ilvl w:val="1"/>
          <w:numId w:val="5"/>
        </w:numPr>
        <w:rPr>
          <w:ins w:id="860" w:author="Hogendoorn, Rene" w:date="2016-08-04T04:04:00Z"/>
        </w:rPr>
      </w:pPr>
      <w:ins w:id="861" w:author="Hogendoorn, Rene" w:date="2016-08-02T04:01:00Z">
        <w:r w:rsidRPr="002D6CA3">
          <w:t>C</w:t>
        </w:r>
        <w:r w:rsidR="00E974F4" w:rsidRPr="002D6CA3">
          <w:t>argo</w:t>
        </w:r>
      </w:ins>
    </w:p>
    <w:p w:rsidR="002D6CA3" w:rsidRDefault="002D6CA3" w:rsidP="002D6CA3">
      <w:pPr>
        <w:pStyle w:val="Bullet2"/>
        <w:numPr>
          <w:ilvl w:val="1"/>
          <w:numId w:val="5"/>
        </w:numPr>
        <w:rPr>
          <w:ins w:id="862" w:author="Hogendoorn, Rene" w:date="2016-08-04T04:04:00Z"/>
        </w:rPr>
      </w:pPr>
      <w:ins w:id="863" w:author="Hogendoorn, Rene" w:date="2016-08-02T04:01:00Z">
        <w:r>
          <w:t>Cre</w:t>
        </w:r>
      </w:ins>
      <w:ins w:id="864" w:author="Hogendoorn, Rene" w:date="2016-08-04T04:04:00Z">
        <w:r>
          <w:t>w and</w:t>
        </w:r>
      </w:ins>
      <w:ins w:id="865" w:author="Hogendoorn, Rene" w:date="2016-08-02T04:01:00Z">
        <w:r w:rsidR="00E974F4" w:rsidRPr="002D6CA3">
          <w:t xml:space="preserve"> passengers</w:t>
        </w:r>
      </w:ins>
    </w:p>
    <w:p w:rsidR="00E974F4" w:rsidRPr="002D6CA3" w:rsidRDefault="002D6CA3" w:rsidP="002D6CA3">
      <w:pPr>
        <w:pStyle w:val="Bullet2"/>
        <w:numPr>
          <w:ilvl w:val="1"/>
          <w:numId w:val="5"/>
        </w:numPr>
        <w:rPr>
          <w:ins w:id="866" w:author="Hogendoorn, Rene" w:date="2016-08-02T04:01:00Z"/>
        </w:rPr>
      </w:pPr>
      <w:ins w:id="867" w:author="Hogendoorn, Rene" w:date="2016-08-02T04:01:00Z">
        <w:r w:rsidRPr="002D6CA3">
          <w:t>R</w:t>
        </w:r>
        <w:r w:rsidR="00E974F4" w:rsidRPr="002D6CA3">
          <w:t>oute</w:t>
        </w:r>
      </w:ins>
      <w:ins w:id="868" w:author="Hogendoorn, Rene" w:date="2016-08-04T04:05:00Z">
        <w:r>
          <w:t>, ETA, ATA</w:t>
        </w:r>
      </w:ins>
    </w:p>
    <w:p w:rsidR="00E974F4" w:rsidRDefault="00E974F4" w:rsidP="002D6CA3">
      <w:pPr>
        <w:pStyle w:val="Bullet1"/>
        <w:rPr>
          <w:ins w:id="869" w:author="Hogendoorn, Rene" w:date="2016-08-02T04:01:00Z"/>
          <w:lang w:eastAsia="de-DE"/>
        </w:rPr>
      </w:pPr>
      <w:ins w:id="870" w:author="Hogendoorn, Rene" w:date="2016-08-02T04:01:00Z">
        <w:r>
          <w:rPr>
            <w:lang w:eastAsia="de-DE"/>
          </w:rPr>
          <w:t>Environmental Data:</w:t>
        </w:r>
      </w:ins>
    </w:p>
    <w:p w:rsidR="00E974F4" w:rsidRDefault="00E974F4" w:rsidP="002D6CA3">
      <w:pPr>
        <w:pStyle w:val="Bullet2"/>
        <w:rPr>
          <w:ins w:id="871" w:author="Hogendoorn, Rene" w:date="2016-08-02T04:01:00Z"/>
          <w:lang w:eastAsia="de-DE"/>
        </w:rPr>
      </w:pPr>
      <w:ins w:id="872" w:author="Hogendoorn, Rene" w:date="2016-08-02T04:01:00Z">
        <w:r>
          <w:rPr>
            <w:lang w:eastAsia="de-DE"/>
          </w:rPr>
          <w:t>hydrographic;</w:t>
        </w:r>
      </w:ins>
    </w:p>
    <w:p w:rsidR="00E974F4" w:rsidRDefault="00E974F4" w:rsidP="002D6CA3">
      <w:pPr>
        <w:pStyle w:val="Bullet2"/>
        <w:rPr>
          <w:ins w:id="873" w:author="Hogendoorn, Rene" w:date="2016-08-02T04:01:00Z"/>
          <w:lang w:eastAsia="de-DE"/>
        </w:rPr>
      </w:pPr>
      <w:ins w:id="874" w:author="Hogendoorn, Rene" w:date="2016-08-02T04:01:00Z">
        <w:r>
          <w:rPr>
            <w:lang w:eastAsia="de-DE"/>
          </w:rPr>
          <w:t>meteorological;</w:t>
        </w:r>
      </w:ins>
    </w:p>
    <w:p w:rsidR="00F07EBA" w:rsidRPr="00F07EBA" w:rsidRDefault="00F07EBA" w:rsidP="002D6CA3">
      <w:pPr>
        <w:pStyle w:val="Bullet2"/>
        <w:rPr>
          <w:ins w:id="875" w:author="Hogendoorn, Rene" w:date="2016-08-02T04:01:00Z"/>
          <w:lang w:eastAsia="de-DE"/>
        </w:rPr>
      </w:pPr>
      <w:ins w:id="876" w:author="Hogendoorn, Rene" w:date="2016-08-04T04:11:00Z">
        <w:r w:rsidRPr="00F07EBA">
          <w:rPr>
            <w:lang w:eastAsia="de-DE"/>
          </w:rPr>
          <w:t xml:space="preserve">Electronic </w:t>
        </w:r>
      </w:ins>
      <w:ins w:id="877" w:author="Hogendoorn, Rene" w:date="2016-08-04T04:12:00Z">
        <w:r w:rsidRPr="00F07EBA">
          <w:rPr>
            <w:lang w:eastAsia="de-DE"/>
          </w:rPr>
          <w:t>N</w:t>
        </w:r>
      </w:ins>
      <w:ins w:id="878" w:author="Hogendoorn, Rene" w:date="2016-08-04T04:11:00Z">
        <w:r w:rsidRPr="00F07EBA">
          <w:rPr>
            <w:lang w:eastAsia="de-DE"/>
          </w:rPr>
          <w:t>avigational Charts</w:t>
        </w:r>
      </w:ins>
    </w:p>
    <w:p w:rsidR="00E974F4" w:rsidRDefault="00E974F4" w:rsidP="002D6CA3">
      <w:pPr>
        <w:pStyle w:val="Bullet2"/>
        <w:rPr>
          <w:ins w:id="879" w:author="Hogendoorn, Rene" w:date="2016-08-02T04:01:00Z"/>
          <w:lang w:eastAsia="de-DE"/>
        </w:rPr>
      </w:pPr>
      <w:ins w:id="880" w:author="Hogendoorn, Rene" w:date="2016-08-02T04:01:00Z">
        <w:r>
          <w:rPr>
            <w:lang w:eastAsia="de-DE"/>
          </w:rPr>
          <w:t>ecological;</w:t>
        </w:r>
      </w:ins>
    </w:p>
    <w:p w:rsidR="00E974F4" w:rsidRDefault="00E974F4" w:rsidP="002D6CA3">
      <w:pPr>
        <w:pStyle w:val="Bullet2"/>
        <w:rPr>
          <w:ins w:id="881" w:author="Hogendoorn, Rene" w:date="2016-08-02T04:01:00Z"/>
          <w:lang w:eastAsia="de-DE"/>
        </w:rPr>
      </w:pPr>
      <w:ins w:id="882" w:author="Hogendoorn, Rene" w:date="2016-08-02T04:01:00Z">
        <w:r>
          <w:rPr>
            <w:lang w:eastAsia="de-DE"/>
          </w:rPr>
          <w:t>oceanographic (Tsunami);</w:t>
        </w:r>
      </w:ins>
    </w:p>
    <w:p w:rsidR="00E974F4" w:rsidRDefault="00E974F4" w:rsidP="002D6CA3">
      <w:pPr>
        <w:pStyle w:val="Bullet2"/>
        <w:rPr>
          <w:ins w:id="883" w:author="Hogendoorn, Rene" w:date="2016-08-04T04:21:00Z"/>
          <w:lang w:eastAsia="de-DE"/>
        </w:rPr>
      </w:pPr>
      <w:ins w:id="884" w:author="Hogendoorn, Rene" w:date="2016-08-02T04:01:00Z">
        <w:r>
          <w:rPr>
            <w:lang w:eastAsia="de-DE"/>
          </w:rPr>
          <w:t>oil spill/pollution detection &amp; reporting;</w:t>
        </w:r>
      </w:ins>
    </w:p>
    <w:p w:rsidR="00E577B8" w:rsidRDefault="00E577B8" w:rsidP="002D6CA3">
      <w:pPr>
        <w:pStyle w:val="Bullet2"/>
        <w:rPr>
          <w:ins w:id="885" w:author="Hogendoorn, Rene" w:date="2016-08-04T04:29:00Z"/>
          <w:lang w:eastAsia="de-DE"/>
        </w:rPr>
      </w:pPr>
      <w:ins w:id="886" w:author="Hogendoorn, Rene" w:date="2016-08-04T04:21:00Z">
        <w:r>
          <w:rPr>
            <w:lang w:eastAsia="de-DE"/>
          </w:rPr>
          <w:t>Possible signal deterioration/ jamming</w:t>
        </w:r>
      </w:ins>
      <w:ins w:id="887" w:author="Hogendoorn, Rene" w:date="2016-08-04T04:22:00Z">
        <w:r>
          <w:rPr>
            <w:lang w:eastAsia="de-DE"/>
          </w:rPr>
          <w:t xml:space="preserve"> (GPS)</w:t>
        </w:r>
      </w:ins>
    </w:p>
    <w:p w:rsidR="00E577B8" w:rsidRDefault="00E577B8" w:rsidP="00E577B8">
      <w:pPr>
        <w:pStyle w:val="Bullet1"/>
        <w:rPr>
          <w:ins w:id="888" w:author="Hogendoorn, Rene" w:date="2016-08-04T04:29:00Z"/>
          <w:lang w:eastAsia="de-DE"/>
        </w:rPr>
      </w:pPr>
      <w:ins w:id="889" w:author="Hogendoorn, Rene" w:date="2016-08-04T04:29:00Z">
        <w:r>
          <w:rPr>
            <w:lang w:eastAsia="de-DE"/>
          </w:rPr>
          <w:t>Surveillance Sensor Data</w:t>
        </w:r>
      </w:ins>
    </w:p>
    <w:p w:rsidR="00E577B8" w:rsidRDefault="000516E5" w:rsidP="00E577B8">
      <w:pPr>
        <w:pStyle w:val="Bullet2"/>
        <w:rPr>
          <w:ins w:id="890" w:author="Hogendoorn, Rene" w:date="2016-08-04T04:33:00Z"/>
          <w:lang w:eastAsia="de-DE"/>
        </w:rPr>
      </w:pPr>
      <w:ins w:id="891" w:author="Hogendoorn, Rene" w:date="2016-08-04T04:33:00Z">
        <w:r>
          <w:rPr>
            <w:lang w:eastAsia="de-DE"/>
          </w:rPr>
          <w:t>Radar data</w:t>
        </w:r>
      </w:ins>
    </w:p>
    <w:p w:rsidR="000516E5" w:rsidRDefault="000516E5" w:rsidP="00E577B8">
      <w:pPr>
        <w:pStyle w:val="Bullet2"/>
        <w:rPr>
          <w:ins w:id="892" w:author="Hogendoorn, Rene" w:date="2016-08-04T04:33:00Z"/>
          <w:lang w:eastAsia="de-DE"/>
        </w:rPr>
      </w:pPr>
      <w:ins w:id="893" w:author="Hogendoorn, Rene" w:date="2016-08-04T04:33:00Z">
        <w:r>
          <w:rPr>
            <w:lang w:eastAsia="de-DE"/>
          </w:rPr>
          <w:t>AIS data</w:t>
        </w:r>
      </w:ins>
    </w:p>
    <w:p w:rsidR="000516E5" w:rsidRDefault="000516E5" w:rsidP="00E577B8">
      <w:pPr>
        <w:pStyle w:val="Bullet2"/>
        <w:rPr>
          <w:ins w:id="894" w:author="Hogendoorn, Rene" w:date="2016-08-04T04:33:00Z"/>
          <w:lang w:eastAsia="de-DE"/>
        </w:rPr>
      </w:pPr>
      <w:ins w:id="895" w:author="Hogendoorn, Rene" w:date="2016-08-04T04:33:00Z">
        <w:r>
          <w:rPr>
            <w:lang w:eastAsia="de-DE"/>
          </w:rPr>
          <w:lastRenderedPageBreak/>
          <w:t>CCTV</w:t>
        </w:r>
      </w:ins>
    </w:p>
    <w:p w:rsidR="000516E5" w:rsidRDefault="000516E5" w:rsidP="00E577B8">
      <w:pPr>
        <w:pStyle w:val="Bullet2"/>
        <w:rPr>
          <w:ins w:id="896" w:author="Hogendoorn, Rene" w:date="2016-08-02T04:01:00Z"/>
          <w:lang w:eastAsia="de-DE"/>
        </w:rPr>
      </w:pPr>
      <w:ins w:id="897" w:author="Hogendoorn, Rene" w:date="2016-08-04T04:33:00Z">
        <w:r>
          <w:rPr>
            <w:lang w:eastAsia="de-DE"/>
          </w:rPr>
          <w:t>Radio Direction Finder</w:t>
        </w:r>
      </w:ins>
    </w:p>
    <w:p w:rsidR="00E974F4" w:rsidRDefault="004541BD" w:rsidP="00A34456">
      <w:pPr>
        <w:pStyle w:val="Heading2"/>
        <w:rPr>
          <w:ins w:id="898" w:author="Hogendoorn, Rene" w:date="2016-08-02T04:05:00Z"/>
          <w:lang w:eastAsia="de-DE"/>
        </w:rPr>
      </w:pPr>
      <w:proofErr w:type="gramStart"/>
      <w:ins w:id="899" w:author="Hogendoorn, Rene" w:date="2016-08-04T05:34:00Z">
        <w:r>
          <w:rPr>
            <w:highlight w:val="yellow"/>
            <w:lang w:eastAsia="de-DE"/>
          </w:rPr>
          <w:t>Technical?</w:t>
        </w:r>
        <w:proofErr w:type="gramEnd"/>
        <w:r>
          <w:rPr>
            <w:highlight w:val="yellow"/>
            <w:lang w:eastAsia="de-DE"/>
          </w:rPr>
          <w:t xml:space="preserve"> </w:t>
        </w:r>
      </w:ins>
      <w:ins w:id="900" w:author="Hogendoorn, Rene" w:date="2016-08-02T04:04:00Z">
        <w:r w:rsidR="00E974F4" w:rsidRPr="00E974F4">
          <w:rPr>
            <w:highlight w:val="yellow"/>
            <w:lang w:eastAsia="de-DE"/>
          </w:rPr>
          <w:t>Considerations</w:t>
        </w:r>
      </w:ins>
      <w:ins w:id="901" w:author="Hogendoorn, Rene" w:date="2016-08-04T05:34:00Z">
        <w:r>
          <w:rPr>
            <w:lang w:eastAsia="de-DE"/>
          </w:rPr>
          <w:t xml:space="preserve"> </w:t>
        </w:r>
      </w:ins>
    </w:p>
    <w:p w:rsidR="00E974F4" w:rsidRDefault="00E974F4" w:rsidP="004541BD">
      <w:pPr>
        <w:pStyle w:val="Heading3"/>
        <w:rPr>
          <w:ins w:id="902" w:author="Hogendoorn, Rene" w:date="2016-08-02T04:05:00Z"/>
        </w:rPr>
      </w:pPr>
      <w:ins w:id="903" w:author="Hogendoorn, Rene" w:date="2016-08-02T04:05:00Z">
        <w:r>
          <w:t>Data Integrity</w:t>
        </w:r>
      </w:ins>
    </w:p>
    <w:p w:rsidR="00E974F4" w:rsidRDefault="00E974F4" w:rsidP="00E974F4">
      <w:pPr>
        <w:rPr>
          <w:ins w:id="904" w:author="Hogendoorn, Rene" w:date="2016-08-02T04:05:00Z"/>
          <w:lang w:eastAsia="de-DE"/>
        </w:rPr>
      </w:pPr>
      <w:ins w:id="905" w:author="Hogendoorn, Rene" w:date="2016-08-02T04:05:00Z">
        <w:r>
          <w:rPr>
            <w:lang w:eastAsia="de-DE"/>
          </w:rPr>
          <w:t>Data integrity is a key concern of both users and providers.</w:t>
        </w:r>
      </w:ins>
    </w:p>
    <w:p w:rsidR="00E974F4" w:rsidRDefault="00E974F4" w:rsidP="00E974F4">
      <w:pPr>
        <w:rPr>
          <w:ins w:id="906" w:author="Hogendoorn, Rene" w:date="2016-08-02T04:05:00Z"/>
          <w:lang w:eastAsia="de-DE"/>
        </w:rPr>
      </w:pPr>
      <w:ins w:id="907" w:author="Hogendoorn, Rene" w:date="2016-08-02T04:05:00Z">
        <w:r>
          <w:rPr>
            <w:lang w:eastAsia="de-DE"/>
          </w:rPr>
          <w:t>Source data holders are often reluctant to allow access to their data. If the intent is free and open</w:t>
        </w:r>
      </w:ins>
      <w:ins w:id="908" w:author="Hogendoorn, Rene" w:date="2016-08-04T05:22:00Z">
        <w:r w:rsidR="00A34456">
          <w:rPr>
            <w:lang w:eastAsia="de-DE"/>
          </w:rPr>
          <w:t xml:space="preserve"> </w:t>
        </w:r>
      </w:ins>
      <w:ins w:id="909" w:author="Hogendoorn, Rene" w:date="2016-08-02T04:05:00Z">
        <w:r>
          <w:rPr>
            <w:lang w:eastAsia="de-DE"/>
          </w:rPr>
          <w:t>exchange of data there must be a trusted process by all parties (providers and recipients) to</w:t>
        </w:r>
      </w:ins>
      <w:ins w:id="910" w:author="Hogendoorn, Rene" w:date="2016-08-04T05:22:00Z">
        <w:r w:rsidR="00A34456">
          <w:rPr>
            <w:lang w:eastAsia="de-DE"/>
          </w:rPr>
          <w:t xml:space="preserve"> </w:t>
        </w:r>
      </w:ins>
      <w:ins w:id="911" w:author="Hogendoorn, Rene" w:date="2016-08-02T04:05:00Z">
        <w:r>
          <w:rPr>
            <w:lang w:eastAsia="de-DE"/>
          </w:rPr>
          <w:t>enable access.</w:t>
        </w:r>
      </w:ins>
    </w:p>
    <w:p w:rsidR="00E974F4" w:rsidRDefault="00E974F4" w:rsidP="00E974F4">
      <w:pPr>
        <w:rPr>
          <w:ins w:id="912" w:author="Hogendoorn, Rene" w:date="2016-08-02T04:05:00Z"/>
          <w:lang w:eastAsia="de-DE"/>
        </w:rPr>
      </w:pPr>
      <w:ins w:id="913" w:author="Hogendoorn, Rene" w:date="2016-08-02T04:05:00Z">
        <w:r>
          <w:rPr>
            <w:lang w:eastAsia="de-DE"/>
          </w:rPr>
          <w:t>Users expect that data provided is accurate and consistent and that the data is authentic, in that it</w:t>
        </w:r>
      </w:ins>
      <w:ins w:id="914" w:author="Hogendoorn, Rene" w:date="2016-08-04T05:22:00Z">
        <w:r w:rsidR="00A34456">
          <w:rPr>
            <w:lang w:eastAsia="de-DE"/>
          </w:rPr>
          <w:t xml:space="preserve"> </w:t>
        </w:r>
      </w:ins>
      <w:ins w:id="915" w:author="Hogendoorn, Rene" w:date="2016-08-02T04:05:00Z">
        <w:r>
          <w:rPr>
            <w:lang w:eastAsia="de-DE"/>
          </w:rPr>
          <w:t>is derived from credible sources which can be validated.</w:t>
        </w:r>
      </w:ins>
    </w:p>
    <w:p w:rsidR="00E974F4" w:rsidRDefault="00E974F4" w:rsidP="00E974F4">
      <w:pPr>
        <w:rPr>
          <w:ins w:id="916" w:author="Hogendoorn, Rene" w:date="2016-08-02T04:05:00Z"/>
          <w:lang w:eastAsia="de-DE"/>
        </w:rPr>
      </w:pPr>
      <w:ins w:id="917" w:author="Hogendoorn, Rene" w:date="2016-08-02T04:05:00Z">
        <w:r>
          <w:rPr>
            <w:lang w:eastAsia="de-DE"/>
          </w:rPr>
          <w:t>It is also of concern that because the route from provider to user may be a chain of different links,</w:t>
        </w:r>
      </w:ins>
      <w:ins w:id="918" w:author="Hogendoorn, Rene" w:date="2016-08-04T05:22:00Z">
        <w:r w:rsidR="00A34456">
          <w:rPr>
            <w:lang w:eastAsia="de-DE"/>
          </w:rPr>
          <w:t xml:space="preserve"> </w:t>
        </w:r>
      </w:ins>
      <w:ins w:id="919" w:author="Hogendoorn, Rene" w:date="2016-08-02T04:05:00Z">
        <w:r>
          <w:rPr>
            <w:lang w:eastAsia="de-DE"/>
          </w:rPr>
          <w:t>with various opportunities for interference, that there must be some means of confirming received</w:t>
        </w:r>
      </w:ins>
      <w:ins w:id="920" w:author="Hogendoorn, Rene" w:date="2016-08-04T05:22:00Z">
        <w:r w:rsidR="00A34456">
          <w:rPr>
            <w:lang w:eastAsia="de-DE"/>
          </w:rPr>
          <w:t xml:space="preserve"> </w:t>
        </w:r>
      </w:ins>
      <w:ins w:id="921" w:author="Hogendoorn, Rene" w:date="2016-08-02T04:05:00Z">
        <w:r>
          <w:rPr>
            <w:lang w:eastAsia="de-DE"/>
          </w:rPr>
          <w:t>data integrity along the data supply chain. Loss of integrity may be accidental or through</w:t>
        </w:r>
      </w:ins>
      <w:ins w:id="922" w:author="Hogendoorn, Rene" w:date="2016-08-04T05:22:00Z">
        <w:r w:rsidR="00A34456">
          <w:rPr>
            <w:lang w:eastAsia="de-DE"/>
          </w:rPr>
          <w:t xml:space="preserve"> </w:t>
        </w:r>
      </w:ins>
      <w:ins w:id="923" w:author="Hogendoorn, Rene" w:date="2016-08-02T04:05:00Z">
        <w:r>
          <w:rPr>
            <w:lang w:eastAsia="de-DE"/>
          </w:rPr>
          <w:t>deliberate interference.</w:t>
        </w:r>
      </w:ins>
    </w:p>
    <w:p w:rsidR="00E974F4" w:rsidRDefault="00E974F4" w:rsidP="00E974F4">
      <w:pPr>
        <w:rPr>
          <w:ins w:id="924" w:author="Hogendoorn, Rene" w:date="2016-08-02T04:05:00Z"/>
          <w:lang w:eastAsia="de-DE"/>
        </w:rPr>
      </w:pPr>
      <w:ins w:id="925" w:author="Hogendoorn, Rene" w:date="2016-08-02T04:05:00Z">
        <w:r>
          <w:rPr>
            <w:lang w:eastAsia="de-DE"/>
          </w:rPr>
          <w:t>Data should be transmitted using recognised formats such that the receiver will understand the</w:t>
        </w:r>
      </w:ins>
    </w:p>
    <w:p w:rsidR="00E974F4" w:rsidRDefault="00E974F4" w:rsidP="00E974F4">
      <w:pPr>
        <w:rPr>
          <w:ins w:id="926" w:author="Hogendoorn, Rene" w:date="2016-08-02T04:05:00Z"/>
          <w:lang w:eastAsia="de-DE"/>
        </w:rPr>
      </w:pPr>
      <w:proofErr w:type="gramStart"/>
      <w:ins w:id="927" w:author="Hogendoorn, Rene" w:date="2016-08-02T04:05:00Z">
        <w:r>
          <w:rPr>
            <w:lang w:eastAsia="de-DE"/>
          </w:rPr>
          <w:t>format</w:t>
        </w:r>
        <w:proofErr w:type="gramEnd"/>
        <w:r>
          <w:rPr>
            <w:lang w:eastAsia="de-DE"/>
          </w:rPr>
          <w:t xml:space="preserve"> used by the sender.</w:t>
        </w:r>
      </w:ins>
    </w:p>
    <w:p w:rsidR="00E974F4" w:rsidRDefault="00E974F4" w:rsidP="00E974F4">
      <w:pPr>
        <w:rPr>
          <w:ins w:id="928" w:author="Hogendoorn, Rene" w:date="2016-08-04T05:40:00Z"/>
          <w:lang w:eastAsia="de-DE"/>
        </w:rPr>
      </w:pPr>
      <w:ins w:id="929" w:author="Hogendoorn, Rene" w:date="2016-08-02T04:05:00Z">
        <w:r>
          <w:rPr>
            <w:lang w:eastAsia="de-DE"/>
          </w:rPr>
          <w:t>Timeliness can be regarded as a part of data integrity.</w:t>
        </w:r>
      </w:ins>
      <w:ins w:id="930" w:author="Hogendoorn, Rene" w:date="2016-08-04T05:23:00Z">
        <w:r w:rsidR="00A34456">
          <w:rPr>
            <w:lang w:eastAsia="de-DE"/>
          </w:rPr>
          <w:t xml:space="preserve"> </w:t>
        </w:r>
      </w:ins>
      <w:ins w:id="931" w:author="Hogendoorn, Rene" w:date="2016-08-02T04:05:00Z">
        <w:r>
          <w:rPr>
            <w:lang w:eastAsia="de-DE"/>
          </w:rPr>
          <w:t>Quality of data is also very important. Data should, therefore, include some form of quality marker</w:t>
        </w:r>
      </w:ins>
      <w:ins w:id="932" w:author="Hogendoorn, Rene" w:date="2016-08-04T05:23:00Z">
        <w:r w:rsidR="00A34456">
          <w:rPr>
            <w:lang w:eastAsia="de-DE"/>
          </w:rPr>
          <w:t xml:space="preserve"> </w:t>
        </w:r>
      </w:ins>
      <w:ins w:id="933" w:author="Hogendoorn, Rene" w:date="2016-08-02T04:05:00Z">
        <w:r>
          <w:rPr>
            <w:lang w:eastAsia="de-DE"/>
          </w:rPr>
          <w:t>information.</w:t>
        </w:r>
      </w:ins>
    </w:p>
    <w:p w:rsidR="004541BD" w:rsidRDefault="004541BD" w:rsidP="004541BD">
      <w:pPr>
        <w:pStyle w:val="Heading3"/>
        <w:rPr>
          <w:ins w:id="934" w:author="Hogendoorn, Rene" w:date="2016-08-04T05:40:00Z"/>
        </w:rPr>
      </w:pPr>
      <w:ins w:id="935" w:author="Hogendoorn, Rene" w:date="2016-08-04T05:40:00Z">
        <w:r>
          <w:t>Time stamping</w:t>
        </w:r>
      </w:ins>
    </w:p>
    <w:p w:rsidR="004541BD" w:rsidRDefault="004541BD" w:rsidP="004541BD">
      <w:pPr>
        <w:rPr>
          <w:ins w:id="936" w:author="Hogendoorn, Rene" w:date="2016-08-04T05:40:00Z"/>
          <w:lang w:eastAsia="de-DE"/>
        </w:rPr>
      </w:pPr>
      <w:ins w:id="937" w:author="Hogendoorn, Rene" w:date="2016-08-04T05:40:00Z">
        <w:r>
          <w:rPr>
            <w:lang w:eastAsia="de-DE"/>
          </w:rPr>
          <w:t>Data should be received when needed. This may be in advance of an event, real time, near</w:t>
        </w:r>
      </w:ins>
    </w:p>
    <w:p w:rsidR="004541BD" w:rsidRDefault="004541BD" w:rsidP="004541BD">
      <w:pPr>
        <w:rPr>
          <w:ins w:id="938" w:author="Hogendoorn, Rene" w:date="2016-08-04T05:40:00Z"/>
          <w:lang w:eastAsia="de-DE"/>
        </w:rPr>
      </w:pPr>
      <w:proofErr w:type="gramStart"/>
      <w:ins w:id="939" w:author="Hogendoorn, Rene" w:date="2016-08-04T05:40:00Z">
        <w:r>
          <w:rPr>
            <w:lang w:eastAsia="de-DE"/>
          </w:rPr>
          <w:t>real</w:t>
        </w:r>
        <w:proofErr w:type="gramEnd"/>
        <w:r>
          <w:rPr>
            <w:lang w:eastAsia="de-DE"/>
          </w:rPr>
          <w:t xml:space="preserve"> time or historic as appropriate. Data should be time stamped as appropriate to the nature and use of the information. The time stamp should preferably be at time of origin but if not should be as soon thereafter as possible. Where the time stamp is not time of origin it is desirable that the difference involved be flagged.</w:t>
        </w:r>
      </w:ins>
    </w:p>
    <w:p w:rsidR="004541BD" w:rsidRDefault="004541BD" w:rsidP="004541BD">
      <w:pPr>
        <w:pStyle w:val="Heading4"/>
        <w:rPr>
          <w:ins w:id="940" w:author="Hogendoorn, Rene" w:date="2016-08-04T05:40:00Z"/>
        </w:rPr>
      </w:pPr>
      <w:ins w:id="941" w:author="Hogendoorn, Rene" w:date="2016-08-04T05:40:00Z">
        <w:r>
          <w:t>Data Limitations</w:t>
        </w:r>
      </w:ins>
    </w:p>
    <w:p w:rsidR="004541BD" w:rsidRDefault="004541BD" w:rsidP="004541BD">
      <w:pPr>
        <w:rPr>
          <w:ins w:id="942" w:author="Hogendoorn, Rene" w:date="2016-08-04T05:40:00Z"/>
          <w:lang w:eastAsia="de-DE"/>
        </w:rPr>
      </w:pPr>
      <w:ins w:id="943" w:author="Hogendoorn, Rene" w:date="2016-08-04T05:40:00Z">
        <w:r>
          <w:rPr>
            <w:lang w:eastAsia="de-DE"/>
          </w:rPr>
          <w:t>Users need to be made aware of the limitations of the maritime data or information to avoid taking action based on inappropriate, incomplete or inaccurate data or information.</w:t>
        </w:r>
      </w:ins>
    </w:p>
    <w:p w:rsidR="004541BD" w:rsidRPr="004541BD" w:rsidRDefault="004541BD" w:rsidP="004541BD">
      <w:pPr>
        <w:pStyle w:val="Heading4"/>
        <w:rPr>
          <w:ins w:id="944" w:author="Hogendoorn, Rene" w:date="2016-08-04T05:41:00Z"/>
          <w:highlight w:val="yellow"/>
        </w:rPr>
      </w:pPr>
      <w:proofErr w:type="gramStart"/>
      <w:ins w:id="945" w:author="Hogendoorn, Rene" w:date="2016-08-04T05:41:00Z">
        <w:r w:rsidRPr="004541BD">
          <w:rPr>
            <w:highlight w:val="yellow"/>
          </w:rPr>
          <w:t>Availability?</w:t>
        </w:r>
        <w:proofErr w:type="gramEnd"/>
      </w:ins>
    </w:p>
    <w:p w:rsidR="004541BD" w:rsidRDefault="004541BD" w:rsidP="00E974F4">
      <w:pPr>
        <w:rPr>
          <w:ins w:id="946" w:author="Hogendoorn, Rene" w:date="2016-08-04T05:42:00Z"/>
          <w:lang w:eastAsia="de-DE"/>
        </w:rPr>
      </w:pPr>
      <w:ins w:id="947" w:author="Hogendoorn, Rene" w:date="2016-08-04T05:41:00Z">
        <w:r>
          <w:rPr>
            <w:lang w:eastAsia="de-DE"/>
          </w:rPr>
          <w:t>Systems designed for the global sharing of maritime data and information should be supportable and avoid single points of failure, where possible.</w:t>
        </w:r>
      </w:ins>
    </w:p>
    <w:p w:rsidR="00891CEF" w:rsidRDefault="00891CEF" w:rsidP="00891CEF">
      <w:pPr>
        <w:pStyle w:val="Heading4"/>
        <w:rPr>
          <w:ins w:id="948" w:author="Hogendoorn, Rene" w:date="2016-08-04T05:42:00Z"/>
        </w:rPr>
      </w:pPr>
      <w:ins w:id="949" w:author="Hogendoorn, Rene" w:date="2016-08-04T05:42:00Z">
        <w:r>
          <w:t>Version control</w:t>
        </w:r>
      </w:ins>
    </w:p>
    <w:p w:rsidR="00891CEF" w:rsidRDefault="00891CEF" w:rsidP="00891CEF">
      <w:pPr>
        <w:rPr>
          <w:ins w:id="950" w:author="Hogendoorn, Rene" w:date="2016-08-04T05:42:00Z"/>
          <w:lang w:eastAsia="de-DE"/>
        </w:rPr>
      </w:pPr>
      <w:ins w:id="951" w:author="Hogendoorn, Rene" w:date="2016-08-04T05:42:00Z">
        <w:r>
          <w:rPr>
            <w:lang w:eastAsia="de-DE"/>
          </w:rPr>
          <w:t>Version control procedures will be required to ensure there is proper tracking and control of</w:t>
        </w:r>
      </w:ins>
    </w:p>
    <w:p w:rsidR="00891CEF" w:rsidRDefault="00891CEF" w:rsidP="00891CEF">
      <w:pPr>
        <w:rPr>
          <w:ins w:id="952" w:author="Hogendoorn, Rene" w:date="2016-08-04T05:42:00Z"/>
          <w:lang w:eastAsia="de-DE"/>
        </w:rPr>
      </w:pPr>
      <w:proofErr w:type="gramStart"/>
      <w:ins w:id="953" w:author="Hogendoorn, Rene" w:date="2016-08-04T05:42:00Z">
        <w:r>
          <w:rPr>
            <w:lang w:eastAsia="de-DE"/>
          </w:rPr>
          <w:t>changes</w:t>
        </w:r>
        <w:proofErr w:type="gramEnd"/>
        <w:r>
          <w:rPr>
            <w:lang w:eastAsia="de-DE"/>
          </w:rPr>
          <w:t xml:space="preserve"> to software and equipment. This will ensure on-going efficient exchange for the global</w:t>
        </w:r>
      </w:ins>
    </w:p>
    <w:p w:rsidR="00891CEF" w:rsidRDefault="00891CEF" w:rsidP="00E974F4">
      <w:pPr>
        <w:rPr>
          <w:ins w:id="954" w:author="Hogendoorn, Rene" w:date="2016-08-02T04:05:00Z"/>
          <w:lang w:eastAsia="de-DE"/>
        </w:rPr>
      </w:pPr>
      <w:proofErr w:type="gramStart"/>
      <w:ins w:id="955" w:author="Hogendoorn, Rene" w:date="2016-08-04T05:42:00Z">
        <w:r>
          <w:rPr>
            <w:lang w:eastAsia="de-DE"/>
          </w:rPr>
          <w:t>sharing</w:t>
        </w:r>
        <w:proofErr w:type="gramEnd"/>
        <w:r>
          <w:rPr>
            <w:lang w:eastAsia="de-DE"/>
          </w:rPr>
          <w:t xml:space="preserve"> of maritime data and information.</w:t>
        </w:r>
      </w:ins>
    </w:p>
    <w:p w:rsidR="00E974F4" w:rsidRDefault="00E974F4" w:rsidP="004541BD">
      <w:pPr>
        <w:pStyle w:val="Heading3"/>
        <w:rPr>
          <w:ins w:id="956" w:author="Hogendoorn, Rene" w:date="2016-08-02T04:05:00Z"/>
        </w:rPr>
      </w:pPr>
      <w:ins w:id="957" w:author="Hogendoorn, Rene" w:date="2016-08-02T04:05:00Z">
        <w:r>
          <w:t>Data Security and Confidentiality</w:t>
        </w:r>
      </w:ins>
    </w:p>
    <w:p w:rsidR="00E974F4" w:rsidRDefault="00E974F4" w:rsidP="00E974F4">
      <w:pPr>
        <w:rPr>
          <w:ins w:id="958" w:author="Hogendoorn, Rene" w:date="2016-08-02T04:05:00Z"/>
          <w:lang w:eastAsia="de-DE"/>
        </w:rPr>
      </w:pPr>
      <w:ins w:id="959" w:author="Hogendoorn, Rene" w:date="2016-08-02T04:05:00Z">
        <w:r>
          <w:rPr>
            <w:lang w:eastAsia="de-DE"/>
          </w:rPr>
          <w:t>Users are concerned with issues of data security and confidentiality and in particular any</w:t>
        </w:r>
      </w:ins>
    </w:p>
    <w:p w:rsidR="00E974F4" w:rsidRDefault="00E974F4" w:rsidP="00E974F4">
      <w:pPr>
        <w:rPr>
          <w:ins w:id="960" w:author="Hogendoorn, Rene" w:date="2016-08-02T04:05:00Z"/>
          <w:lang w:eastAsia="de-DE"/>
        </w:rPr>
      </w:pPr>
      <w:proofErr w:type="gramStart"/>
      <w:ins w:id="961" w:author="Hogendoorn, Rene" w:date="2016-08-02T04:05:00Z">
        <w:r>
          <w:rPr>
            <w:lang w:eastAsia="de-DE"/>
          </w:rPr>
          <w:t>commercial</w:t>
        </w:r>
        <w:proofErr w:type="gramEnd"/>
        <w:r>
          <w:rPr>
            <w:lang w:eastAsia="de-DE"/>
          </w:rPr>
          <w:t xml:space="preserve"> sensitivity of data as it relates to release of information that may compromise investors</w:t>
        </w:r>
      </w:ins>
      <w:ins w:id="962" w:author="Hogendoorn, Rene" w:date="2016-08-04T05:34:00Z">
        <w:r w:rsidR="004541BD">
          <w:rPr>
            <w:lang w:eastAsia="de-DE"/>
          </w:rPr>
          <w:t xml:space="preserve"> </w:t>
        </w:r>
      </w:ins>
      <w:ins w:id="963" w:author="Hogendoorn, Rene" w:date="2016-08-02T04:05:00Z">
        <w:r>
          <w:rPr>
            <w:lang w:eastAsia="de-DE"/>
          </w:rPr>
          <w:t>or introduce a competitive advantage / disadvantage.</w:t>
        </w:r>
      </w:ins>
    </w:p>
    <w:p w:rsidR="00E974F4" w:rsidRDefault="00E974F4" w:rsidP="00E974F4">
      <w:pPr>
        <w:rPr>
          <w:ins w:id="964" w:author="Hogendoorn, Rene" w:date="2016-08-02T04:05:00Z"/>
          <w:lang w:eastAsia="de-DE"/>
        </w:rPr>
      </w:pPr>
      <w:ins w:id="965" w:author="Hogendoorn, Rene" w:date="2016-08-02T04:05:00Z">
        <w:r>
          <w:rPr>
            <w:lang w:eastAsia="de-DE"/>
          </w:rPr>
          <w:t xml:space="preserve">Other </w:t>
        </w:r>
        <w:del w:id="966" w:author="Fred E Fredriksen" w:date="2016-08-03T06:06:00Z">
          <w:r w:rsidDel="0042527F">
            <w:rPr>
              <w:lang w:eastAsia="de-DE"/>
            </w:rPr>
            <w:delText>information</w:delText>
          </w:r>
        </w:del>
      </w:ins>
      <w:ins w:id="967" w:author="Fred E Fredriksen" w:date="2016-08-03T06:06:00Z">
        <w:r w:rsidR="0042527F">
          <w:rPr>
            <w:lang w:eastAsia="de-DE"/>
          </w:rPr>
          <w:t>data</w:t>
        </w:r>
      </w:ins>
      <w:ins w:id="968" w:author="Hogendoorn, Rene" w:date="2016-08-02T04:05:00Z">
        <w:r>
          <w:rPr>
            <w:lang w:eastAsia="de-DE"/>
          </w:rPr>
          <w:t xml:space="preserve"> that requires protection includes location sensitive </w:t>
        </w:r>
        <w:del w:id="969" w:author="Fred E Fredriksen" w:date="2016-08-03T06:07:00Z">
          <w:r w:rsidDel="0042527F">
            <w:rPr>
              <w:lang w:eastAsia="de-DE"/>
            </w:rPr>
            <w:delText>information</w:delText>
          </w:r>
        </w:del>
      </w:ins>
      <w:ins w:id="970" w:author="Fred E Fredriksen" w:date="2016-08-03T06:07:00Z">
        <w:r w:rsidR="0042527F">
          <w:rPr>
            <w:lang w:eastAsia="de-DE"/>
          </w:rPr>
          <w:t>data</w:t>
        </w:r>
      </w:ins>
      <w:ins w:id="971" w:author="Hogendoorn, Rene" w:date="2016-08-02T04:05:00Z">
        <w:r>
          <w:rPr>
            <w:lang w:eastAsia="de-DE"/>
          </w:rPr>
          <w:t>, such as location</w:t>
        </w:r>
      </w:ins>
    </w:p>
    <w:p w:rsidR="00E974F4" w:rsidRDefault="00E974F4" w:rsidP="00E974F4">
      <w:pPr>
        <w:rPr>
          <w:ins w:id="972" w:author="Hogendoorn, Rene" w:date="2016-08-02T04:05:00Z"/>
          <w:lang w:eastAsia="de-DE"/>
        </w:rPr>
      </w:pPr>
      <w:proofErr w:type="gramStart"/>
      <w:ins w:id="973" w:author="Hogendoorn, Rene" w:date="2016-08-02T04:05:00Z">
        <w:r>
          <w:rPr>
            <w:lang w:eastAsia="de-DE"/>
          </w:rPr>
          <w:t>of</w:t>
        </w:r>
        <w:proofErr w:type="gramEnd"/>
        <w:r>
          <w:rPr>
            <w:lang w:eastAsia="de-DE"/>
          </w:rPr>
          <w:t xml:space="preserve"> fishing grounds, or personal identification </w:t>
        </w:r>
        <w:del w:id="974" w:author="Fred E Fredriksen" w:date="2016-08-03T06:07:00Z">
          <w:r w:rsidDel="0042527F">
            <w:rPr>
              <w:lang w:eastAsia="de-DE"/>
            </w:rPr>
            <w:delText>information</w:delText>
          </w:r>
        </w:del>
      </w:ins>
      <w:ins w:id="975" w:author="Fred E Fredriksen" w:date="2016-08-03T06:07:00Z">
        <w:r w:rsidR="0042527F">
          <w:rPr>
            <w:lang w:eastAsia="de-DE"/>
          </w:rPr>
          <w:t>data</w:t>
        </w:r>
      </w:ins>
      <w:ins w:id="976" w:author="Hogendoorn, Rene" w:date="2016-08-02T04:05:00Z">
        <w:r>
          <w:rPr>
            <w:lang w:eastAsia="de-DE"/>
          </w:rPr>
          <w:t>. Personal data includes identity data</w:t>
        </w:r>
      </w:ins>
    </w:p>
    <w:p w:rsidR="00E974F4" w:rsidRDefault="00E974F4" w:rsidP="00E974F4">
      <w:pPr>
        <w:rPr>
          <w:ins w:id="977" w:author="Hogendoorn, Rene" w:date="2016-08-02T04:05:00Z"/>
          <w:lang w:eastAsia="de-DE"/>
        </w:rPr>
      </w:pPr>
      <w:proofErr w:type="gramStart"/>
      <w:ins w:id="978" w:author="Hogendoorn, Rene" w:date="2016-08-02T04:05:00Z">
        <w:r>
          <w:rPr>
            <w:lang w:eastAsia="de-DE"/>
          </w:rPr>
          <w:t>relating</w:t>
        </w:r>
        <w:proofErr w:type="gramEnd"/>
        <w:r>
          <w:rPr>
            <w:lang w:eastAsia="de-DE"/>
          </w:rPr>
          <w:t xml:space="preserve"> to vessels as well as individuals.</w:t>
        </w:r>
      </w:ins>
    </w:p>
    <w:p w:rsidR="004541BD" w:rsidRDefault="00E974F4" w:rsidP="00E974F4">
      <w:pPr>
        <w:rPr>
          <w:ins w:id="979" w:author="Hogendoorn, Rene" w:date="2016-08-04T05:35:00Z"/>
          <w:lang w:eastAsia="de-DE"/>
        </w:rPr>
      </w:pPr>
      <w:ins w:id="980" w:author="Hogendoorn, Rene" w:date="2016-08-02T04:05:00Z">
        <w:r>
          <w:rPr>
            <w:lang w:eastAsia="de-DE"/>
          </w:rPr>
          <w:t>In many cases confidentiality is already protected by legislation but this is not universal throughout</w:t>
        </w:r>
      </w:ins>
      <w:ins w:id="981" w:author="Hogendoorn, Rene" w:date="2016-08-04T05:34:00Z">
        <w:r w:rsidR="004541BD">
          <w:rPr>
            <w:lang w:eastAsia="de-DE"/>
          </w:rPr>
          <w:t xml:space="preserve"> </w:t>
        </w:r>
      </w:ins>
      <w:ins w:id="982" w:author="Hogendoorn, Rene" w:date="2016-08-02T04:05:00Z">
        <w:r>
          <w:rPr>
            <w:lang w:eastAsia="de-DE"/>
          </w:rPr>
          <w:t>the maritime domain. The requirement to protect access to data may go beyond the limits of</w:t>
        </w:r>
      </w:ins>
      <w:ins w:id="983" w:author="Hogendoorn, Rene" w:date="2016-08-04T05:34:00Z">
        <w:r w:rsidR="004541BD">
          <w:rPr>
            <w:lang w:eastAsia="de-DE"/>
          </w:rPr>
          <w:t xml:space="preserve"> </w:t>
        </w:r>
      </w:ins>
      <w:ins w:id="984" w:author="Hogendoorn, Rene" w:date="2016-08-02T04:05:00Z">
        <w:r>
          <w:rPr>
            <w:lang w:eastAsia="de-DE"/>
          </w:rPr>
          <w:t>primary legislation. Confidentiality needs, at least, to be protected by appropriate levels of access</w:t>
        </w:r>
      </w:ins>
      <w:ins w:id="985" w:author="Hogendoorn, Rene" w:date="2016-08-04T05:35:00Z">
        <w:r w:rsidR="004541BD">
          <w:rPr>
            <w:lang w:eastAsia="de-DE"/>
          </w:rPr>
          <w:t xml:space="preserve"> </w:t>
        </w:r>
      </w:ins>
      <w:ins w:id="986" w:author="Hogendoorn, Rene" w:date="2016-08-02T04:05:00Z">
        <w:r>
          <w:rPr>
            <w:lang w:eastAsia="de-DE"/>
          </w:rPr>
          <w:t>rights to data exercised through physical security, encryption and password protection.</w:t>
        </w:r>
      </w:ins>
      <w:ins w:id="987" w:author="Fred E Fredriksen" w:date="2016-08-03T06:07:00Z">
        <w:del w:id="988" w:author="Hogendoorn, Rene" w:date="2016-08-04T05:40:00Z">
          <w:r w:rsidR="0042527F" w:rsidDel="004541BD">
            <w:rPr>
              <w:lang w:eastAsia="de-DE"/>
            </w:rPr>
            <w:delText>Data</w:delText>
          </w:r>
        </w:del>
      </w:ins>
    </w:p>
    <w:p w:rsidR="00E974F4" w:rsidRDefault="00E974F4" w:rsidP="00891CEF">
      <w:pPr>
        <w:pStyle w:val="Heading3"/>
        <w:rPr>
          <w:ins w:id="989" w:author="Hogendoorn, Rene" w:date="2016-08-02T04:05:00Z"/>
        </w:rPr>
      </w:pPr>
      <w:ins w:id="990" w:author="Hogendoorn, Rene" w:date="2016-08-02T04:05:00Z">
        <w:r>
          <w:lastRenderedPageBreak/>
          <w:t>Accessibility</w:t>
        </w:r>
      </w:ins>
    </w:p>
    <w:p w:rsidR="00E974F4" w:rsidRDefault="00E974F4" w:rsidP="00E974F4">
      <w:pPr>
        <w:rPr>
          <w:ins w:id="991" w:author="Hogendoorn, Rene" w:date="2016-08-02T04:05:00Z"/>
          <w:lang w:eastAsia="de-DE"/>
        </w:rPr>
      </w:pPr>
      <w:ins w:id="992" w:author="Hogendoorn, Rene" w:date="2016-08-02T04:05:00Z">
        <w:r>
          <w:rPr>
            <w:lang w:eastAsia="de-DE"/>
          </w:rPr>
          <w:t xml:space="preserve">There is a concern that </w:t>
        </w:r>
        <w:proofErr w:type="gramStart"/>
        <w:r>
          <w:rPr>
            <w:lang w:eastAsia="de-DE"/>
          </w:rPr>
          <w:t>authorities</w:t>
        </w:r>
        <w:proofErr w:type="gramEnd"/>
        <w:r>
          <w:rPr>
            <w:lang w:eastAsia="de-DE"/>
          </w:rPr>
          <w:t xml:space="preserve"> that may wish to exchange maritime data may be restricted in</w:t>
        </w:r>
      </w:ins>
      <w:ins w:id="993" w:author="Hogendoorn, Rene" w:date="2016-08-04T05:36:00Z">
        <w:r w:rsidR="004541BD">
          <w:rPr>
            <w:lang w:eastAsia="de-DE"/>
          </w:rPr>
          <w:t xml:space="preserve"> </w:t>
        </w:r>
      </w:ins>
      <w:ins w:id="994" w:author="Hogendoorn, Rene" w:date="2016-08-02T04:05:00Z">
        <w:r>
          <w:rPr>
            <w:lang w:eastAsia="de-DE"/>
          </w:rPr>
          <w:t>their ability to do so due to cost or complexity. This may be resolved through the use of open</w:t>
        </w:r>
      </w:ins>
    </w:p>
    <w:p w:rsidR="004541BD" w:rsidRDefault="00E974F4" w:rsidP="00E974F4">
      <w:pPr>
        <w:rPr>
          <w:ins w:id="995" w:author="Hogendoorn, Rene" w:date="2016-08-02T04:05:00Z"/>
          <w:lang w:eastAsia="de-DE"/>
        </w:rPr>
      </w:pPr>
      <w:proofErr w:type="gramStart"/>
      <w:ins w:id="996" w:author="Hogendoorn, Rene" w:date="2016-08-02T04:05:00Z">
        <w:r>
          <w:rPr>
            <w:lang w:eastAsia="de-DE"/>
          </w:rPr>
          <w:t>source</w:t>
        </w:r>
        <w:proofErr w:type="gramEnd"/>
        <w:r>
          <w:rPr>
            <w:lang w:eastAsia="de-DE"/>
          </w:rPr>
          <w:t xml:space="preserve"> software and sharing agreements between contracting government and service providers.</w:t>
        </w:r>
      </w:ins>
    </w:p>
    <w:p w:rsidR="00E974F4" w:rsidRDefault="00E974F4" w:rsidP="00891CEF">
      <w:pPr>
        <w:pStyle w:val="Heading3"/>
        <w:rPr>
          <w:ins w:id="997" w:author="Hogendoorn, Rene" w:date="2016-08-02T04:05:00Z"/>
        </w:rPr>
      </w:pPr>
      <w:ins w:id="998" w:author="Hogendoorn, Rene" w:date="2016-08-02T04:05:00Z">
        <w:r>
          <w:t>Storage</w:t>
        </w:r>
      </w:ins>
    </w:p>
    <w:p w:rsidR="004541BD" w:rsidRDefault="00E974F4" w:rsidP="004541BD">
      <w:pPr>
        <w:rPr>
          <w:ins w:id="999" w:author="Hogendoorn, Rene" w:date="2016-08-04T05:39:00Z"/>
          <w:lang w:eastAsia="de-DE"/>
        </w:rPr>
      </w:pPr>
      <w:ins w:id="1000" w:author="Hogendoorn, Rene" w:date="2016-08-02T04:05:00Z">
        <w:r>
          <w:rPr>
            <w:lang w:eastAsia="de-DE"/>
          </w:rPr>
          <w:t>The volume of maritime data and information involved in many of the aforementioned uses will be</w:t>
        </w:r>
      </w:ins>
      <w:ins w:id="1001" w:author="Hogendoorn, Rene" w:date="2016-08-04T05:37:00Z">
        <w:r w:rsidR="004541BD">
          <w:rPr>
            <w:lang w:eastAsia="de-DE"/>
          </w:rPr>
          <w:t xml:space="preserve"> </w:t>
        </w:r>
      </w:ins>
      <w:ins w:id="1002" w:author="Hogendoorn, Rene" w:date="2016-08-02T04:05:00Z">
        <w:r>
          <w:rPr>
            <w:lang w:eastAsia="de-DE"/>
          </w:rPr>
          <w:t>considerable. Given that many of these uses also require access to archive or historic data and</w:t>
        </w:r>
      </w:ins>
      <w:ins w:id="1003" w:author="Hogendoorn, Rene" w:date="2016-08-04T05:38:00Z">
        <w:r w:rsidR="004541BD">
          <w:rPr>
            <w:lang w:eastAsia="de-DE"/>
          </w:rPr>
          <w:t xml:space="preserve"> </w:t>
        </w:r>
      </w:ins>
      <w:ins w:id="1004" w:author="Hogendoorn, Rene" w:date="2016-08-02T04:05:00Z">
        <w:r>
          <w:rPr>
            <w:lang w:eastAsia="de-DE"/>
          </w:rPr>
          <w:t>information, consideration must be given to providing adequate capacity for retaining and archiving</w:t>
        </w:r>
      </w:ins>
      <w:ins w:id="1005" w:author="Hogendoorn, Rene" w:date="2016-08-04T05:38:00Z">
        <w:r w:rsidR="004541BD">
          <w:rPr>
            <w:lang w:eastAsia="de-DE"/>
          </w:rPr>
          <w:t xml:space="preserve"> </w:t>
        </w:r>
      </w:ins>
      <w:ins w:id="1006" w:author="Hogendoorn, Rene" w:date="2016-08-02T04:05:00Z">
        <w:r>
          <w:rPr>
            <w:lang w:eastAsia="de-DE"/>
          </w:rPr>
          <w:t>these records.</w:t>
        </w:r>
      </w:ins>
    </w:p>
    <w:p w:rsidR="004541BD" w:rsidRDefault="004541BD" w:rsidP="004541BD">
      <w:pPr>
        <w:rPr>
          <w:ins w:id="1007" w:author="Hogendoorn, Rene" w:date="2016-08-04T05:39:00Z"/>
          <w:lang w:eastAsia="de-DE"/>
        </w:rPr>
      </w:pPr>
      <w:ins w:id="1008" w:author="Hogendoorn, Rene" w:date="2016-08-04T05:39:00Z">
        <w:r>
          <w:rPr>
            <w:lang w:eastAsia="de-DE"/>
          </w:rPr>
          <w:t>When using historical data, the more commonly searched maritime data is mainly related to</w:t>
        </w:r>
      </w:ins>
    </w:p>
    <w:p w:rsidR="004541BD" w:rsidRDefault="004541BD" w:rsidP="004541BD">
      <w:pPr>
        <w:rPr>
          <w:ins w:id="1009" w:author="Hogendoorn, Rene" w:date="2016-08-04T05:39:00Z"/>
          <w:lang w:eastAsia="de-DE"/>
        </w:rPr>
      </w:pPr>
      <w:proofErr w:type="gramStart"/>
      <w:ins w:id="1010" w:author="Hogendoorn, Rene" w:date="2016-08-04T05:39:00Z">
        <w:r>
          <w:rPr>
            <w:lang w:eastAsia="de-DE"/>
          </w:rPr>
          <w:t>geographical</w:t>
        </w:r>
        <w:proofErr w:type="gramEnd"/>
        <w:r>
          <w:rPr>
            <w:lang w:eastAsia="de-DE"/>
          </w:rPr>
          <w:t xml:space="preserve"> areas and time periods. In light of this observation, to facilitate the end-users to</w:t>
        </w:r>
      </w:ins>
    </w:p>
    <w:p w:rsidR="004541BD" w:rsidRDefault="004541BD" w:rsidP="004541BD">
      <w:pPr>
        <w:rPr>
          <w:ins w:id="1011" w:author="Hogendoorn, Rene" w:date="2016-08-04T05:39:00Z"/>
          <w:lang w:eastAsia="de-DE"/>
        </w:rPr>
      </w:pPr>
      <w:proofErr w:type="gramStart"/>
      <w:ins w:id="1012" w:author="Hogendoorn, Rene" w:date="2016-08-04T05:39:00Z">
        <w:r>
          <w:rPr>
            <w:lang w:eastAsia="de-DE"/>
          </w:rPr>
          <w:t>access</w:t>
        </w:r>
        <w:proofErr w:type="gramEnd"/>
        <w:r>
          <w:rPr>
            <w:lang w:eastAsia="de-DE"/>
          </w:rPr>
          <w:t xml:space="preserve"> the relevant data and then the growth of value added services, such as risk analysis</w:t>
        </w:r>
      </w:ins>
    </w:p>
    <w:p w:rsidR="004541BD" w:rsidRDefault="004541BD" w:rsidP="004541BD">
      <w:pPr>
        <w:rPr>
          <w:ins w:id="1013" w:author="Hogendoorn, Rene" w:date="2016-08-04T05:39:00Z"/>
          <w:lang w:eastAsia="de-DE"/>
        </w:rPr>
      </w:pPr>
      <w:proofErr w:type="gramStart"/>
      <w:ins w:id="1014" w:author="Hogendoorn, Rene" w:date="2016-08-04T05:39:00Z">
        <w:r>
          <w:rPr>
            <w:lang w:eastAsia="de-DE"/>
          </w:rPr>
          <w:t>and</w:t>
        </w:r>
        <w:proofErr w:type="gramEnd"/>
        <w:r>
          <w:rPr>
            <w:lang w:eastAsia="de-DE"/>
          </w:rPr>
          <w:t xml:space="preserve"> environmental studies, suitable file format and storage space architecture can be chosen. The storage space architecture could rely on a hierarchical geographical area / time period model, while the file format should provide direct, efficient and fast access to the stored data.</w:t>
        </w:r>
      </w:ins>
    </w:p>
    <w:p w:rsidR="00891CEF" w:rsidRDefault="004541BD" w:rsidP="00E974F4">
      <w:pPr>
        <w:rPr>
          <w:ins w:id="1015" w:author="Hogendoorn, Rene" w:date="2016-08-04T05:45:00Z"/>
          <w:lang w:eastAsia="de-DE"/>
        </w:rPr>
      </w:pPr>
      <w:ins w:id="1016" w:author="Hogendoorn, Rene" w:date="2016-08-04T05:39:00Z">
        <w:r>
          <w:rPr>
            <w:lang w:eastAsia="de-DE"/>
          </w:rPr>
          <w:t>Data storage must comply with national regulations.</w:t>
        </w:r>
      </w:ins>
    </w:p>
    <w:p w:rsidR="00891CEF" w:rsidRDefault="00891CEF" w:rsidP="00891CEF">
      <w:pPr>
        <w:pStyle w:val="Heading3"/>
        <w:rPr>
          <w:ins w:id="1017" w:author="Hogendoorn, Rene" w:date="2016-08-04T05:45:00Z"/>
        </w:rPr>
      </w:pPr>
      <w:ins w:id="1018" w:author="Hogendoorn, Rene" w:date="2016-08-04T05:45:00Z">
        <w:r>
          <w:t>Data Models</w:t>
        </w:r>
      </w:ins>
    </w:p>
    <w:p w:rsidR="00891CEF" w:rsidRDefault="00891CEF" w:rsidP="00891CEF">
      <w:pPr>
        <w:rPr>
          <w:ins w:id="1019" w:author="Hogendoorn, Rene" w:date="2016-08-04T05:45:00Z"/>
          <w:lang w:eastAsia="de-DE"/>
        </w:rPr>
      </w:pPr>
      <w:ins w:id="1020" w:author="Hogendoorn, Rene" w:date="2016-08-04T05:45:00Z">
        <w:r>
          <w:rPr>
            <w:lang w:eastAsia="de-DE"/>
          </w:rPr>
          <w:t>Exchange of data requires an understanding of how the data values are represented and their</w:t>
        </w:r>
      </w:ins>
    </w:p>
    <w:p w:rsidR="00891CEF" w:rsidRDefault="00891CEF" w:rsidP="00891CEF">
      <w:pPr>
        <w:rPr>
          <w:ins w:id="1021" w:author="Hogendoorn, Rene" w:date="2016-08-04T05:45:00Z"/>
          <w:lang w:eastAsia="de-DE"/>
        </w:rPr>
      </w:pPr>
      <w:proofErr w:type="gramStart"/>
      <w:ins w:id="1022" w:author="Hogendoorn, Rene" w:date="2016-08-04T05:45:00Z">
        <w:r>
          <w:rPr>
            <w:lang w:eastAsia="de-DE"/>
          </w:rPr>
          <w:t>meaning</w:t>
        </w:r>
        <w:proofErr w:type="gramEnd"/>
        <w:r>
          <w:rPr>
            <w:lang w:eastAsia="de-DE"/>
          </w:rPr>
          <w:t>. The former is specified by data format, the latter is reflected in the data model.</w:t>
        </w:r>
      </w:ins>
    </w:p>
    <w:p w:rsidR="00891CEF" w:rsidRDefault="00891CEF" w:rsidP="00891CEF">
      <w:pPr>
        <w:rPr>
          <w:ins w:id="1023" w:author="Hogendoorn, Rene" w:date="2016-08-04T05:45:00Z"/>
          <w:lang w:eastAsia="de-DE"/>
        </w:rPr>
      </w:pPr>
      <w:ins w:id="1024" w:author="Hogendoorn, Rene" w:date="2016-08-04T05:45:00Z">
        <w:r>
          <w:rPr>
            <w:lang w:eastAsia="de-DE"/>
          </w:rPr>
          <w:t>The data model unambiguously defines the:</w:t>
        </w:r>
      </w:ins>
    </w:p>
    <w:p w:rsidR="00891CEF" w:rsidRDefault="00891CEF" w:rsidP="00891CEF">
      <w:pPr>
        <w:pStyle w:val="Bullet1"/>
        <w:rPr>
          <w:ins w:id="1025" w:author="Hogendoorn, Rene" w:date="2016-08-04T05:45:00Z"/>
          <w:lang w:eastAsia="de-DE"/>
        </w:rPr>
      </w:pPr>
      <w:ins w:id="1026" w:author="Hogendoorn, Rene" w:date="2016-08-04T05:45:00Z">
        <w:r>
          <w:rPr>
            <w:lang w:eastAsia="de-DE"/>
          </w:rPr>
          <w:t>semantics of the data fields,</w:t>
        </w:r>
      </w:ins>
    </w:p>
    <w:p w:rsidR="00891CEF" w:rsidRDefault="00891CEF" w:rsidP="00891CEF">
      <w:pPr>
        <w:pStyle w:val="Bullet1"/>
        <w:rPr>
          <w:ins w:id="1027" w:author="Hogendoorn, Rene" w:date="2016-08-04T05:45:00Z"/>
          <w:lang w:eastAsia="de-DE"/>
        </w:rPr>
      </w:pPr>
      <w:ins w:id="1028" w:author="Hogendoorn, Rene" w:date="2016-08-04T05:45:00Z">
        <w:r>
          <w:rPr>
            <w:lang w:eastAsia="de-DE"/>
          </w:rPr>
          <w:t>structure of the data and</w:t>
        </w:r>
      </w:ins>
    </w:p>
    <w:p w:rsidR="00891CEF" w:rsidRDefault="00891CEF" w:rsidP="00891CEF">
      <w:pPr>
        <w:pStyle w:val="Bullet1"/>
        <w:rPr>
          <w:ins w:id="1029" w:author="Hogendoorn, Rene" w:date="2016-08-04T05:45:00Z"/>
          <w:lang w:eastAsia="de-DE"/>
        </w:rPr>
      </w:pPr>
      <w:ins w:id="1030" w:author="Hogendoorn, Rene" w:date="2016-08-04T05:45:00Z">
        <w:r>
          <w:rPr>
            <w:lang w:eastAsia="de-DE"/>
          </w:rPr>
          <w:t>Permissible ranges of a data field.</w:t>
        </w:r>
      </w:ins>
    </w:p>
    <w:p w:rsidR="00891CEF" w:rsidRDefault="00891CEF" w:rsidP="00891CEF">
      <w:pPr>
        <w:rPr>
          <w:ins w:id="1031" w:author="Hogendoorn, Rene" w:date="2016-08-04T05:45:00Z"/>
          <w:lang w:eastAsia="de-DE"/>
        </w:rPr>
      </w:pPr>
      <w:ins w:id="1032" w:author="Hogendoorn, Rene" w:date="2016-08-04T05:45:00Z">
        <w:r>
          <w:rPr>
            <w:lang w:eastAsia="de-DE"/>
          </w:rPr>
          <w:t xml:space="preserve">The IHO S-100 standard </w:t>
        </w:r>
        <w:r w:rsidRPr="00891CEF">
          <w:rPr>
            <w:highlight w:val="yellow"/>
            <w:lang w:eastAsia="de-DE"/>
          </w:rPr>
          <w:t>(ref. [4])</w:t>
        </w:r>
        <w:r>
          <w:rPr>
            <w:lang w:eastAsia="de-DE"/>
          </w:rPr>
          <w:t xml:space="preserve"> is a framework standard intended to allow development of data</w:t>
        </w:r>
      </w:ins>
      <w:ins w:id="1033" w:author="Hogendoorn, Rene" w:date="2016-08-04T05:48:00Z">
        <w:r>
          <w:rPr>
            <w:lang w:eastAsia="de-DE"/>
          </w:rPr>
          <w:t xml:space="preserve"> </w:t>
        </w:r>
      </w:ins>
      <w:ins w:id="1034" w:author="Hogendoorn, Rene" w:date="2016-08-04T05:45:00Z">
        <w:r>
          <w:rPr>
            <w:lang w:eastAsia="de-DE"/>
          </w:rPr>
          <w:t>models and associated product specification for a variety of common and maritime specific</w:t>
        </w:r>
      </w:ins>
    </w:p>
    <w:p w:rsidR="00891CEF" w:rsidRDefault="00891CEF" w:rsidP="00891CEF">
      <w:pPr>
        <w:rPr>
          <w:ins w:id="1035" w:author="Hogendoorn, Rene" w:date="2016-08-04T05:45:00Z"/>
          <w:lang w:eastAsia="de-DE"/>
        </w:rPr>
      </w:pPr>
      <w:proofErr w:type="gramStart"/>
      <w:ins w:id="1036" w:author="Hogendoorn, Rene" w:date="2016-08-04T05:45:00Z">
        <w:r>
          <w:rPr>
            <w:lang w:eastAsia="de-DE"/>
          </w:rPr>
          <w:t>information</w:t>
        </w:r>
        <w:proofErr w:type="gramEnd"/>
        <w:r>
          <w:rPr>
            <w:lang w:eastAsia="de-DE"/>
          </w:rPr>
          <w:t>. Data models, used in the domains of maritime safety, security or, more generally,</w:t>
        </w:r>
      </w:ins>
    </w:p>
    <w:p w:rsidR="00891CEF" w:rsidRDefault="00891CEF" w:rsidP="00891CEF">
      <w:pPr>
        <w:rPr>
          <w:ins w:id="1037" w:author="Hogendoorn, Rene" w:date="2016-08-04T05:45:00Z"/>
          <w:lang w:eastAsia="de-DE"/>
        </w:rPr>
      </w:pPr>
      <w:proofErr w:type="gramStart"/>
      <w:ins w:id="1038" w:author="Hogendoorn, Rene" w:date="2016-08-04T05:45:00Z">
        <w:r>
          <w:rPr>
            <w:lang w:eastAsia="de-DE"/>
          </w:rPr>
          <w:t>describing</w:t>
        </w:r>
        <w:proofErr w:type="gramEnd"/>
        <w:r>
          <w:rPr>
            <w:lang w:eastAsia="de-DE"/>
          </w:rPr>
          <w:t xml:space="preserve"> data for exchange by VTS, are maintained in the IHO GI Registry.</w:t>
        </w:r>
      </w:ins>
    </w:p>
    <w:p w:rsidR="00891CEF" w:rsidRDefault="00891CEF" w:rsidP="00891CEF">
      <w:pPr>
        <w:pStyle w:val="Heading3"/>
        <w:rPr>
          <w:ins w:id="1039" w:author="Hogendoorn, Rene" w:date="2016-08-04T05:45:00Z"/>
        </w:rPr>
      </w:pPr>
      <w:ins w:id="1040" w:author="Hogendoorn, Rene" w:date="2016-08-04T05:45:00Z">
        <w:r>
          <w:t>Architecture of Sharing</w:t>
        </w:r>
      </w:ins>
    </w:p>
    <w:p w:rsidR="00891CEF" w:rsidRDefault="00891CEF" w:rsidP="00891CEF">
      <w:pPr>
        <w:rPr>
          <w:ins w:id="1041" w:author="Hogendoorn, Rene" w:date="2016-08-04T05:45:00Z"/>
          <w:lang w:eastAsia="de-DE"/>
        </w:rPr>
      </w:pPr>
      <w:ins w:id="1042" w:author="Hogendoorn, Rene" w:date="2016-08-04T05:45:00Z">
        <w:r>
          <w:rPr>
            <w:lang w:eastAsia="de-DE"/>
          </w:rPr>
          <w:t>Transfer of data may initiated by the sender or the receiver. This may be an automated process or</w:t>
        </w:r>
      </w:ins>
      <w:ins w:id="1043" w:author="Hogendoorn, Rene" w:date="2016-08-04T05:46:00Z">
        <w:r>
          <w:rPr>
            <w:lang w:eastAsia="de-DE"/>
          </w:rPr>
          <w:t xml:space="preserve"> </w:t>
        </w:r>
      </w:ins>
      <w:ins w:id="1044" w:author="Hogendoorn, Rene" w:date="2016-08-04T05:45:00Z">
        <w:r>
          <w:rPr>
            <w:lang w:eastAsia="de-DE"/>
          </w:rPr>
          <w:t>require manual intervention.</w:t>
        </w:r>
      </w:ins>
    </w:p>
    <w:p w:rsidR="00891CEF" w:rsidRDefault="00891CEF" w:rsidP="00891CEF">
      <w:pPr>
        <w:pStyle w:val="Heading3"/>
        <w:rPr>
          <w:ins w:id="1045" w:author="Hogendoorn, Rene" w:date="2016-08-04T05:45:00Z"/>
        </w:rPr>
      </w:pPr>
      <w:ins w:id="1046" w:author="Hogendoorn, Rene" w:date="2016-08-04T05:45:00Z">
        <w:r>
          <w:t>Communication Links</w:t>
        </w:r>
      </w:ins>
    </w:p>
    <w:p w:rsidR="00891CEF" w:rsidRDefault="00891CEF" w:rsidP="00891CEF">
      <w:pPr>
        <w:rPr>
          <w:ins w:id="1047" w:author="Hogendoorn, Rene" w:date="2016-08-04T05:45:00Z"/>
          <w:lang w:eastAsia="de-DE"/>
        </w:rPr>
      </w:pPr>
      <w:ins w:id="1048" w:author="Hogendoorn, Rene" w:date="2016-08-04T05:45:00Z">
        <w:r>
          <w:rPr>
            <w:lang w:eastAsia="de-DE"/>
          </w:rPr>
          <w:t>The transfer of data between sender and receiver requires connectivity via a network. A network</w:t>
        </w:r>
      </w:ins>
    </w:p>
    <w:p w:rsidR="00891CEF" w:rsidRDefault="00891CEF" w:rsidP="00891CEF">
      <w:pPr>
        <w:rPr>
          <w:ins w:id="1049" w:author="Hogendoorn, Rene" w:date="2016-08-04T05:45:00Z"/>
          <w:lang w:eastAsia="de-DE"/>
        </w:rPr>
      </w:pPr>
      <w:proofErr w:type="gramStart"/>
      <w:ins w:id="1050" w:author="Hogendoorn, Rene" w:date="2016-08-04T05:45:00Z">
        <w:r>
          <w:rPr>
            <w:lang w:eastAsia="de-DE"/>
          </w:rPr>
          <w:t>comprises</w:t>
        </w:r>
        <w:proofErr w:type="gramEnd"/>
        <w:r>
          <w:rPr>
            <w:lang w:eastAsia="de-DE"/>
          </w:rPr>
          <w:t xml:space="preserve"> appropriate hardware and software interconnected by communication channels. In the</w:t>
        </w:r>
      </w:ins>
      <w:ins w:id="1051" w:author="Hogendoorn, Rene" w:date="2016-08-04T05:46:00Z">
        <w:r>
          <w:rPr>
            <w:lang w:eastAsia="de-DE"/>
          </w:rPr>
          <w:t xml:space="preserve"> </w:t>
        </w:r>
      </w:ins>
      <w:ins w:id="1052" w:author="Hogendoorn, Rene" w:date="2016-08-04T05:45:00Z">
        <w:r>
          <w:rPr>
            <w:lang w:eastAsia="de-DE"/>
          </w:rPr>
          <w:t>maritime world, both aboard ship and shore side, data links may consist of a combination of wired</w:t>
        </w:r>
      </w:ins>
      <w:ins w:id="1053" w:author="Hogendoorn, Rene" w:date="2016-08-04T05:47:00Z">
        <w:r>
          <w:rPr>
            <w:lang w:eastAsia="de-DE"/>
          </w:rPr>
          <w:t xml:space="preserve"> </w:t>
        </w:r>
      </w:ins>
      <w:ins w:id="1054" w:author="Hogendoorn, Rene" w:date="2016-08-04T05:45:00Z">
        <w:r>
          <w:rPr>
            <w:lang w:eastAsia="de-DE"/>
          </w:rPr>
          <w:t>and wireless network segments.</w:t>
        </w:r>
      </w:ins>
    </w:p>
    <w:p w:rsidR="00891CEF" w:rsidRDefault="00891CEF" w:rsidP="00891CEF">
      <w:pPr>
        <w:rPr>
          <w:ins w:id="1055" w:author="Hogendoorn, Rene" w:date="2016-08-04T05:45:00Z"/>
          <w:lang w:eastAsia="de-DE"/>
        </w:rPr>
      </w:pPr>
      <w:ins w:id="1056" w:author="Hogendoorn, Rene" w:date="2016-08-04T05:45:00Z">
        <w:r>
          <w:rPr>
            <w:lang w:eastAsia="de-DE"/>
          </w:rPr>
          <w:t>Different technical solutions and architectures can be used when establishing a data sharing</w:t>
        </w:r>
      </w:ins>
    </w:p>
    <w:p w:rsidR="00891CEF" w:rsidRDefault="00891CEF" w:rsidP="00891CEF">
      <w:pPr>
        <w:rPr>
          <w:ins w:id="1057" w:author="Hogendoorn, Rene" w:date="2016-08-04T05:45:00Z"/>
          <w:lang w:eastAsia="de-DE"/>
        </w:rPr>
      </w:pPr>
      <w:proofErr w:type="gramStart"/>
      <w:ins w:id="1058" w:author="Hogendoorn, Rene" w:date="2016-08-04T05:45:00Z">
        <w:r>
          <w:rPr>
            <w:lang w:eastAsia="de-DE"/>
          </w:rPr>
          <w:t>network</w:t>
        </w:r>
        <w:proofErr w:type="gramEnd"/>
        <w:r>
          <w:rPr>
            <w:lang w:eastAsia="de-DE"/>
          </w:rPr>
          <w:t>. Consideration should be given to:</w:t>
        </w:r>
      </w:ins>
    </w:p>
    <w:p w:rsidR="00891CEF" w:rsidRDefault="00891CEF" w:rsidP="00891CEF">
      <w:pPr>
        <w:pStyle w:val="Bullet1"/>
        <w:rPr>
          <w:ins w:id="1059" w:author="Hogendoorn, Rene" w:date="2016-08-04T05:45:00Z"/>
          <w:lang w:eastAsia="de-DE"/>
        </w:rPr>
      </w:pPr>
      <w:ins w:id="1060" w:author="Hogendoorn, Rene" w:date="2016-08-04T05:45:00Z">
        <w:r>
          <w:rPr>
            <w:lang w:eastAsia="de-DE"/>
          </w:rPr>
          <w:t>The physical distance between the sending and receiving parties;</w:t>
        </w:r>
      </w:ins>
    </w:p>
    <w:p w:rsidR="00891CEF" w:rsidRDefault="00891CEF" w:rsidP="00891CEF">
      <w:pPr>
        <w:pStyle w:val="Bullet1"/>
        <w:rPr>
          <w:ins w:id="1061" w:author="Hogendoorn, Rene" w:date="2016-08-04T05:45:00Z"/>
          <w:lang w:eastAsia="de-DE"/>
        </w:rPr>
      </w:pPr>
      <w:ins w:id="1062" w:author="Hogendoorn, Rene" w:date="2016-08-04T05:45:00Z">
        <w:r>
          <w:rPr>
            <w:lang w:eastAsia="de-DE"/>
          </w:rPr>
          <w:t>The services provided by the network;</w:t>
        </w:r>
      </w:ins>
    </w:p>
    <w:p w:rsidR="00891CEF" w:rsidRDefault="00891CEF" w:rsidP="00891CEF">
      <w:pPr>
        <w:pStyle w:val="Bullet1"/>
        <w:rPr>
          <w:ins w:id="1063" w:author="Hogendoorn, Rene" w:date="2016-08-04T05:45:00Z"/>
          <w:lang w:eastAsia="de-DE"/>
        </w:rPr>
      </w:pPr>
      <w:ins w:id="1064" w:author="Hogendoorn, Rene" w:date="2016-08-04T05:45:00Z">
        <w:r>
          <w:rPr>
            <w:lang w:eastAsia="de-DE"/>
          </w:rPr>
          <w:t>The quality of services requested by the users;</w:t>
        </w:r>
      </w:ins>
    </w:p>
    <w:p w:rsidR="00891CEF" w:rsidRDefault="00891CEF" w:rsidP="00891CEF">
      <w:pPr>
        <w:pStyle w:val="Bullet1"/>
        <w:rPr>
          <w:ins w:id="1065" w:author="Hogendoorn, Rene" w:date="2016-08-04T05:45:00Z"/>
          <w:lang w:eastAsia="de-DE"/>
        </w:rPr>
      </w:pPr>
      <w:ins w:id="1066" w:author="Hogendoorn, Rene" w:date="2016-08-04T05:45:00Z">
        <w:r>
          <w:rPr>
            <w:lang w:eastAsia="de-DE"/>
          </w:rPr>
          <w:t>The constraints on infrastructure.</w:t>
        </w:r>
      </w:ins>
    </w:p>
    <w:p w:rsidR="00891CEF" w:rsidRDefault="00891CEF" w:rsidP="00891CEF">
      <w:pPr>
        <w:rPr>
          <w:ins w:id="1067" w:author="Hogendoorn, Rene" w:date="2016-08-04T05:45:00Z"/>
          <w:lang w:eastAsia="de-DE"/>
        </w:rPr>
      </w:pPr>
      <w:ins w:id="1068" w:author="Hogendoorn, Rene" w:date="2016-08-04T05:45:00Z">
        <w:r>
          <w:rPr>
            <w:lang w:eastAsia="de-DE"/>
          </w:rPr>
          <w:t>Global sharing of maritime data and information can take place either through the internet or through</w:t>
        </w:r>
      </w:ins>
      <w:ins w:id="1069" w:author="Hogendoorn, Rene" w:date="2016-08-04T05:47:00Z">
        <w:r>
          <w:rPr>
            <w:lang w:eastAsia="de-DE"/>
          </w:rPr>
          <w:t xml:space="preserve"> </w:t>
        </w:r>
      </w:ins>
      <w:ins w:id="1070" w:author="Hogendoorn, Rene" w:date="2016-08-04T05:45:00Z">
        <w:r>
          <w:rPr>
            <w:lang w:eastAsia="de-DE"/>
          </w:rPr>
          <w:t>dedicated private networks. The internet is public, while dedicated networks are generally closed.</w:t>
        </w:r>
      </w:ins>
    </w:p>
    <w:p w:rsidR="00891CEF" w:rsidRDefault="00891CEF" w:rsidP="00891CEF">
      <w:pPr>
        <w:rPr>
          <w:ins w:id="1071" w:author="Hogendoorn, Rene" w:date="2016-08-04T05:45:00Z"/>
          <w:lang w:eastAsia="de-DE"/>
        </w:rPr>
      </w:pPr>
      <w:ins w:id="1072" w:author="Hogendoorn, Rene" w:date="2016-08-04T05:45:00Z">
        <w:r>
          <w:rPr>
            <w:lang w:eastAsia="de-DE"/>
          </w:rPr>
          <w:t>Consideration should be given to the security related characteristics of these network types.</w:t>
        </w:r>
      </w:ins>
    </w:p>
    <w:p w:rsidR="00891CEF" w:rsidRDefault="00891CEF" w:rsidP="00891CEF">
      <w:pPr>
        <w:rPr>
          <w:ins w:id="1073" w:author="Hogendoorn, Rene" w:date="2016-08-04T05:45:00Z"/>
          <w:lang w:eastAsia="de-DE"/>
        </w:rPr>
      </w:pPr>
      <w:ins w:id="1074" w:author="Hogendoorn, Rene" w:date="2016-08-04T05:45:00Z">
        <w:r>
          <w:rPr>
            <w:lang w:eastAsia="de-DE"/>
          </w:rPr>
          <w:t>Systems used for global sharing of maritime data and information are in reality a network of networks.</w:t>
        </w:r>
      </w:ins>
    </w:p>
    <w:p w:rsidR="00891CEF" w:rsidRDefault="00891CEF" w:rsidP="00891CEF">
      <w:pPr>
        <w:rPr>
          <w:ins w:id="1075" w:author="Hogendoorn, Rene" w:date="2016-08-04T05:45:00Z"/>
          <w:lang w:eastAsia="de-DE"/>
        </w:rPr>
      </w:pPr>
      <w:ins w:id="1076" w:author="Hogendoorn, Rene" w:date="2016-08-04T05:45:00Z">
        <w:r>
          <w:rPr>
            <w:lang w:eastAsia="de-DE"/>
          </w:rPr>
          <w:lastRenderedPageBreak/>
          <w:t>When designing a network for global sharing of maritime data, consideration should be given to</w:t>
        </w:r>
      </w:ins>
    </w:p>
    <w:p w:rsidR="00891CEF" w:rsidRDefault="00891CEF" w:rsidP="00891CEF">
      <w:pPr>
        <w:rPr>
          <w:ins w:id="1077" w:author="Hogendoorn, Rene" w:date="2016-08-04T05:45:00Z"/>
          <w:lang w:eastAsia="de-DE"/>
        </w:rPr>
      </w:pPr>
      <w:proofErr w:type="gramStart"/>
      <w:ins w:id="1078" w:author="Hogendoorn, Rene" w:date="2016-08-04T05:45:00Z">
        <w:r>
          <w:rPr>
            <w:lang w:eastAsia="de-DE"/>
          </w:rPr>
          <w:t>transmission</w:t>
        </w:r>
        <w:proofErr w:type="gramEnd"/>
        <w:r>
          <w:rPr>
            <w:lang w:eastAsia="de-DE"/>
          </w:rPr>
          <w:t xml:space="preserve"> protocols, bandwidth limitations, communication / data distribution strategy, security</w:t>
        </w:r>
      </w:ins>
      <w:ins w:id="1079" w:author="Hogendoorn, Rene" w:date="2016-08-04T05:47:00Z">
        <w:r>
          <w:rPr>
            <w:lang w:eastAsia="de-DE"/>
          </w:rPr>
          <w:t xml:space="preserve"> </w:t>
        </w:r>
      </w:ins>
      <w:ins w:id="1080" w:author="Hogendoorn, Rene" w:date="2016-08-04T05:45:00Z">
        <w:r>
          <w:rPr>
            <w:lang w:eastAsia="de-DE"/>
          </w:rPr>
          <w:t>aspects such as authentication and confidentiality as well as data integrity.</w:t>
        </w:r>
      </w:ins>
    </w:p>
    <w:p w:rsidR="00891CEF" w:rsidRDefault="00891CEF" w:rsidP="00891CEF">
      <w:pPr>
        <w:rPr>
          <w:ins w:id="1081" w:author="Hogendoorn, Rene" w:date="2016-08-04T05:45:00Z"/>
          <w:lang w:eastAsia="de-DE"/>
        </w:rPr>
      </w:pPr>
      <w:ins w:id="1082" w:author="Hogendoorn, Rene" w:date="2016-08-04T05:45:00Z">
        <w:r>
          <w:rPr>
            <w:lang w:eastAsia="de-DE"/>
          </w:rPr>
          <w:t>A selection between the options available should be based on a number of criteria, including the</w:t>
        </w:r>
      </w:ins>
    </w:p>
    <w:p w:rsidR="00891CEF" w:rsidRDefault="00891CEF" w:rsidP="00891CEF">
      <w:pPr>
        <w:rPr>
          <w:ins w:id="1083" w:author="Hogendoorn, Rene" w:date="2016-08-04T05:45:00Z"/>
          <w:lang w:eastAsia="de-DE"/>
        </w:rPr>
      </w:pPr>
      <w:proofErr w:type="gramStart"/>
      <w:ins w:id="1084" w:author="Hogendoorn, Rene" w:date="2016-08-04T05:45:00Z">
        <w:r>
          <w:rPr>
            <w:lang w:eastAsia="de-DE"/>
          </w:rPr>
          <w:t>type</w:t>
        </w:r>
        <w:proofErr w:type="gramEnd"/>
        <w:r>
          <w:rPr>
            <w:lang w:eastAsia="de-DE"/>
          </w:rPr>
          <w:t xml:space="preserve"> of data being transferred, volume of data, types and number of clients connected to the network.</w:t>
        </w:r>
      </w:ins>
    </w:p>
    <w:p w:rsidR="00891CEF" w:rsidRDefault="00891CEF" w:rsidP="00891CEF">
      <w:pPr>
        <w:rPr>
          <w:ins w:id="1085" w:author="Hogendoorn, Rene" w:date="2016-08-02T04:05:00Z"/>
          <w:lang w:eastAsia="de-DE"/>
        </w:rPr>
      </w:pPr>
      <w:ins w:id="1086" w:author="Hogendoorn, Rene" w:date="2016-08-04T05:45:00Z">
        <w:r>
          <w:rPr>
            <w:lang w:eastAsia="de-DE"/>
          </w:rPr>
          <w:t>Although bandwidth cost is in decline, the value of conveyed information has to be balanced against</w:t>
        </w:r>
      </w:ins>
      <w:ins w:id="1087" w:author="Hogendoorn, Rene" w:date="2016-08-04T05:47:00Z">
        <w:r>
          <w:rPr>
            <w:lang w:eastAsia="de-DE"/>
          </w:rPr>
          <w:t xml:space="preserve"> </w:t>
        </w:r>
      </w:ins>
      <w:ins w:id="1088" w:author="Hogendoorn, Rene" w:date="2016-08-04T05:45:00Z">
        <w:r>
          <w:rPr>
            <w:lang w:eastAsia="de-DE"/>
          </w:rPr>
          <w:t>the cost of transmitting it. Additionally the required data transmission speed needs to be assessed</w:t>
        </w:r>
      </w:ins>
      <w:ins w:id="1089" w:author="Hogendoorn, Rene" w:date="2016-08-04T05:47:00Z">
        <w:r>
          <w:rPr>
            <w:lang w:eastAsia="de-DE"/>
          </w:rPr>
          <w:t xml:space="preserve"> </w:t>
        </w:r>
      </w:ins>
      <w:ins w:id="1090" w:author="Hogendoorn, Rene" w:date="2016-08-04T05:45:00Z">
        <w:r>
          <w:rPr>
            <w:lang w:eastAsia="de-DE"/>
          </w:rPr>
          <w:t>and agreed in context with associated costs. Another trade-off is the speed at which the data needs</w:t>
        </w:r>
      </w:ins>
      <w:ins w:id="1091" w:author="Hogendoorn, Rene" w:date="2016-08-04T05:47:00Z">
        <w:r>
          <w:rPr>
            <w:lang w:eastAsia="de-DE"/>
          </w:rPr>
          <w:t xml:space="preserve"> </w:t>
        </w:r>
      </w:ins>
      <w:ins w:id="1092" w:author="Hogendoorn, Rene" w:date="2016-08-04T05:45:00Z">
        <w:r>
          <w:rPr>
            <w:lang w:eastAsia="de-DE"/>
          </w:rPr>
          <w:t>to be transmitted. Higher bandwidth links infer higher costs.</w:t>
        </w:r>
      </w:ins>
    </w:p>
    <w:p w:rsidR="00E974F4" w:rsidDel="00891CEF" w:rsidRDefault="0042527F" w:rsidP="00E974F4">
      <w:pPr>
        <w:rPr>
          <w:del w:id="1093" w:author="Hogendoorn, Rene" w:date="2016-08-04T05:42:00Z"/>
          <w:lang w:eastAsia="de-DE"/>
        </w:rPr>
      </w:pPr>
      <w:ins w:id="1094" w:author="Fred E Fredriksen" w:date="2016-08-03T06:09:00Z">
        <w:del w:id="1095" w:author="Hogendoorn, Rene" w:date="2016-08-04T05:39:00Z">
          <w:r w:rsidDel="004541BD">
            <w:rPr>
              <w:lang w:eastAsia="de-DE"/>
            </w:rPr>
            <w:delText>data</w:delText>
          </w:r>
        </w:del>
      </w:ins>
      <w:ins w:id="1096" w:author="Fred E Fredriksen" w:date="2016-08-03T06:10:00Z">
        <w:del w:id="1097" w:author="Hogendoorn, Rene" w:date="2016-08-04T05:39:00Z">
          <w:r w:rsidDel="004541BD">
            <w:rPr>
              <w:lang w:eastAsia="de-DE"/>
            </w:rPr>
            <w:delText>datadata</w:delText>
          </w:r>
        </w:del>
      </w:ins>
    </w:p>
    <w:p w:rsidR="00FF7F6B" w:rsidRPr="00C53133" w:rsidRDefault="00FF7F6B" w:rsidP="004601C4">
      <w:pPr>
        <w:pStyle w:val="Heading1"/>
        <w:numPr>
          <w:ilvl w:val="0"/>
          <w:numId w:val="9"/>
        </w:numPr>
      </w:pPr>
      <w:bookmarkStart w:id="1098" w:name="_Toc367184862"/>
      <w:bookmarkStart w:id="1099" w:name="_Toc370818319"/>
      <w:r w:rsidRPr="00C53133">
        <w:t>References</w:t>
      </w:r>
      <w:bookmarkEnd w:id="1098"/>
      <w:bookmarkEnd w:id="1099"/>
    </w:p>
    <w:p w:rsidR="00FF7F6B" w:rsidRDefault="00FF7F6B" w:rsidP="00973002">
      <w:pPr>
        <w:pStyle w:val="ListParagraph"/>
        <w:numPr>
          <w:ilvl w:val="0"/>
          <w:numId w:val="30"/>
        </w:numPr>
        <w:rPr>
          <w:lang w:eastAsia="de-DE"/>
        </w:rPr>
      </w:pPr>
      <w:r>
        <w:rPr>
          <w:lang w:eastAsia="de-DE"/>
        </w:rPr>
        <w:t xml:space="preserve">SOLAS </w:t>
      </w:r>
      <w:r w:rsidR="004127A2">
        <w:rPr>
          <w:lang w:eastAsia="de-DE"/>
        </w:rPr>
        <w:t xml:space="preserve">Chapter </w:t>
      </w:r>
      <w:r>
        <w:rPr>
          <w:lang w:eastAsia="de-DE"/>
        </w:rPr>
        <w:t>V</w:t>
      </w:r>
      <w:r w:rsidR="004127A2">
        <w:rPr>
          <w:lang w:eastAsia="de-DE"/>
        </w:rPr>
        <w:t>, Regulation</w:t>
      </w:r>
      <w:r>
        <w:rPr>
          <w:lang w:eastAsia="de-DE"/>
        </w:rPr>
        <w:t>12 Vessel Traffic Services</w:t>
      </w:r>
    </w:p>
    <w:p w:rsidR="00FF7F6B" w:rsidRDefault="00FF7F6B" w:rsidP="00973002">
      <w:pPr>
        <w:pStyle w:val="ListParagraph"/>
        <w:numPr>
          <w:ilvl w:val="0"/>
          <w:numId w:val="30"/>
        </w:numPr>
        <w:rPr>
          <w:lang w:eastAsia="de-DE"/>
        </w:rPr>
      </w:pPr>
      <w:r>
        <w:rPr>
          <w:lang w:eastAsia="de-DE"/>
        </w:rPr>
        <w:t xml:space="preserve">IMO Resolution A.857(20) Guidelines for Vessel Traffic Services </w:t>
      </w:r>
    </w:p>
    <w:p w:rsidR="00FF7F6B" w:rsidRDefault="00FF7F6B" w:rsidP="00973002">
      <w:pPr>
        <w:pStyle w:val="ListParagraph"/>
        <w:numPr>
          <w:ilvl w:val="0"/>
          <w:numId w:val="30"/>
        </w:numPr>
        <w:rPr>
          <w:lang w:eastAsia="de-DE"/>
        </w:rPr>
      </w:pPr>
      <w:r>
        <w:rPr>
          <w:lang w:eastAsia="de-DE"/>
        </w:rPr>
        <w:t>IALA Recommendation V-127 on Operational Procedures for Vessel Traffic Services</w:t>
      </w:r>
    </w:p>
    <w:p w:rsidR="00FF7F6B" w:rsidRPr="000C5B85" w:rsidRDefault="00FF7F6B" w:rsidP="00973002">
      <w:pPr>
        <w:pStyle w:val="ListParagraph"/>
        <w:numPr>
          <w:ilvl w:val="0"/>
          <w:numId w:val="30"/>
        </w:numPr>
        <w:rPr>
          <w:noProof/>
        </w:rPr>
      </w:pPr>
      <w:r>
        <w:rPr>
          <w:lang w:eastAsia="de-DE"/>
        </w:rPr>
        <w:t xml:space="preserve">IALA Recommendation V-128 on </w:t>
      </w:r>
      <w:r>
        <w:rPr>
          <w:noProof/>
        </w:rPr>
        <w:t xml:space="preserve">Operational and </w:t>
      </w:r>
      <w:r w:rsidRPr="000C5B85">
        <w:rPr>
          <w:noProof/>
        </w:rPr>
        <w:t>Technical Performance Requirements for VTS Equipment</w:t>
      </w:r>
    </w:p>
    <w:p w:rsidR="00FF7F6B" w:rsidRPr="002005A9" w:rsidRDefault="00FF7F6B" w:rsidP="00973002">
      <w:pPr>
        <w:pStyle w:val="ListParagraph"/>
        <w:numPr>
          <w:ilvl w:val="0"/>
          <w:numId w:val="30"/>
        </w:numPr>
        <w:rPr>
          <w:lang w:eastAsia="de-DE"/>
        </w:rPr>
      </w:pPr>
      <w:r w:rsidRPr="002005A9">
        <w:rPr>
          <w:lang w:eastAsia="de-DE"/>
        </w:rPr>
        <w:t xml:space="preserve">IALA Guideline 1086; </w:t>
      </w:r>
      <w:r w:rsidR="00B1707E">
        <w:rPr>
          <w:lang w:eastAsia="de-DE"/>
        </w:rPr>
        <w:t xml:space="preserve">The </w:t>
      </w:r>
      <w:r w:rsidR="006613F9">
        <w:rPr>
          <w:lang w:eastAsia="de-DE"/>
        </w:rPr>
        <w:t>G</w:t>
      </w:r>
      <w:r w:rsidRPr="002005A9">
        <w:rPr>
          <w:lang w:eastAsia="de-DE"/>
        </w:rPr>
        <w:t xml:space="preserve">lobal </w:t>
      </w:r>
      <w:r w:rsidR="006613F9">
        <w:rPr>
          <w:lang w:eastAsia="de-DE"/>
        </w:rPr>
        <w:t>S</w:t>
      </w:r>
      <w:r w:rsidRPr="002005A9">
        <w:rPr>
          <w:lang w:eastAsia="de-DE"/>
        </w:rPr>
        <w:t xml:space="preserve">haring of </w:t>
      </w:r>
      <w:r w:rsidR="006613F9">
        <w:rPr>
          <w:lang w:eastAsia="de-DE"/>
        </w:rPr>
        <w:t>M</w:t>
      </w:r>
      <w:r w:rsidRPr="002005A9">
        <w:rPr>
          <w:lang w:eastAsia="de-DE"/>
        </w:rPr>
        <w:t xml:space="preserve">aritime </w:t>
      </w:r>
      <w:r w:rsidR="006613F9">
        <w:rPr>
          <w:lang w:eastAsia="de-DE"/>
        </w:rPr>
        <w:t>D</w:t>
      </w:r>
      <w:r w:rsidRPr="002005A9">
        <w:rPr>
          <w:lang w:eastAsia="de-DE"/>
        </w:rPr>
        <w:t xml:space="preserve">ata &amp; </w:t>
      </w:r>
      <w:r w:rsidR="00B1707E">
        <w:rPr>
          <w:lang w:eastAsia="de-DE"/>
        </w:rPr>
        <w:t>I</w:t>
      </w:r>
      <w:r w:rsidRPr="002005A9">
        <w:rPr>
          <w:lang w:eastAsia="de-DE"/>
        </w:rPr>
        <w:t>nformation</w:t>
      </w:r>
    </w:p>
    <w:p w:rsidR="00FF7F6B" w:rsidRDefault="00FF7F6B" w:rsidP="00973002">
      <w:pPr>
        <w:pStyle w:val="ListParagraph"/>
        <w:numPr>
          <w:ilvl w:val="0"/>
          <w:numId w:val="30"/>
        </w:numPr>
        <w:rPr>
          <w:lang w:eastAsia="de-DE"/>
        </w:rPr>
      </w:pPr>
      <w:r w:rsidRPr="002005A9">
        <w:rPr>
          <w:lang w:eastAsia="de-DE"/>
        </w:rPr>
        <w:t xml:space="preserve">IALA VTS Manual </w:t>
      </w:r>
    </w:p>
    <w:p w:rsidR="00775795" w:rsidRDefault="00775795" w:rsidP="00973002">
      <w:pPr>
        <w:pStyle w:val="ListParagraph"/>
        <w:numPr>
          <w:ilvl w:val="0"/>
          <w:numId w:val="30"/>
        </w:numPr>
        <w:rPr>
          <w:lang w:eastAsia="de-DE"/>
        </w:rPr>
      </w:pPr>
      <w:r w:rsidRPr="00775795">
        <w:rPr>
          <w:lang w:eastAsia="de-DE"/>
        </w:rPr>
        <w:t>IALA NAVGUIDE</w:t>
      </w:r>
      <w:r w:rsidR="006A02AF">
        <w:rPr>
          <w:lang w:eastAsia="de-DE"/>
        </w:rPr>
        <w:t xml:space="preserve"> </w:t>
      </w:r>
    </w:p>
    <w:p w:rsidR="001A1747" w:rsidRDefault="001A1747" w:rsidP="00973002">
      <w:pPr>
        <w:pStyle w:val="ListParagraph"/>
        <w:numPr>
          <w:ilvl w:val="0"/>
          <w:numId w:val="30"/>
        </w:numPr>
        <w:rPr>
          <w:ins w:id="1100" w:author="Hogendoorn, Rene" w:date="2016-08-04T05:51:00Z"/>
          <w:lang w:eastAsia="de-DE"/>
        </w:rPr>
      </w:pPr>
      <w:r w:rsidRPr="001A1747">
        <w:rPr>
          <w:lang w:eastAsia="de-DE"/>
        </w:rPr>
        <w:t>IALA Guideline 1018</w:t>
      </w:r>
      <w:r w:rsidR="00B1707E">
        <w:rPr>
          <w:lang w:eastAsia="de-DE"/>
        </w:rPr>
        <w:t xml:space="preserve">; </w:t>
      </w:r>
      <w:r w:rsidRPr="001A1747">
        <w:rPr>
          <w:lang w:eastAsia="de-DE"/>
        </w:rPr>
        <w:t>Risk Management</w:t>
      </w:r>
    </w:p>
    <w:p w:rsidR="00891CEF" w:rsidRPr="002005A9" w:rsidRDefault="00891CEF" w:rsidP="00973002">
      <w:pPr>
        <w:pStyle w:val="ListParagraph"/>
        <w:numPr>
          <w:ilvl w:val="0"/>
          <w:numId w:val="30"/>
        </w:numPr>
        <w:rPr>
          <w:lang w:eastAsia="de-DE"/>
        </w:rPr>
      </w:pPr>
      <w:ins w:id="1101" w:author="Hogendoorn, Rene" w:date="2016-08-04T05:51:00Z">
        <w:r>
          <w:rPr>
            <w:lang w:eastAsia="de-DE"/>
          </w:rPr>
          <w:t>IHO S-100</w:t>
        </w:r>
      </w:ins>
    </w:p>
    <w:p w:rsidR="00FF7F6B" w:rsidRPr="002005A9" w:rsidRDefault="00FF7F6B" w:rsidP="00FF7F6B">
      <w:pPr>
        <w:rPr>
          <w:lang w:eastAsia="de-DE"/>
        </w:rPr>
      </w:pPr>
    </w:p>
    <w:p w:rsidR="00FF7F6B" w:rsidRPr="002005A9" w:rsidRDefault="00FF7F6B" w:rsidP="00FF7F6B">
      <w:pPr>
        <w:rPr>
          <w:lang w:eastAsia="de-DE"/>
        </w:rPr>
      </w:pPr>
    </w:p>
    <w:p w:rsidR="00FF7F6B" w:rsidRPr="002005A9" w:rsidRDefault="00FF7F6B" w:rsidP="00FF7F6B">
      <w:pPr>
        <w:rPr>
          <w:rFonts w:eastAsia="Calibri" w:cs="Calibri"/>
          <w:b/>
          <w:caps/>
          <w:snapToGrid w:val="0"/>
          <w:kern w:val="28"/>
          <w:lang w:eastAsia="de-DE"/>
        </w:rPr>
      </w:pPr>
    </w:p>
    <w:p w:rsidR="00FF7F6B" w:rsidRPr="002005A9" w:rsidDel="00310A5E" w:rsidRDefault="00FF7F6B" w:rsidP="004601C4">
      <w:pPr>
        <w:pStyle w:val="Annex"/>
        <w:numPr>
          <w:ilvl w:val="0"/>
          <w:numId w:val="1"/>
        </w:numPr>
        <w:rPr>
          <w:del w:id="1102" w:author="Hogendoorn, Rene" w:date="2016-08-03T09:36:00Z"/>
        </w:rPr>
      </w:pPr>
      <w:bookmarkStart w:id="1103" w:name="_Toc367184863"/>
      <w:bookmarkStart w:id="1104" w:name="_Toc370818320"/>
      <w:del w:id="1105" w:author="Hogendoorn, Rene" w:date="2016-08-03T09:36:00Z">
        <w:r w:rsidRPr="002005A9" w:rsidDel="00310A5E">
          <w:delText>Examples of possible stakeholders</w:delText>
        </w:r>
        <w:bookmarkEnd w:id="1103"/>
        <w:bookmarkEnd w:id="1104"/>
      </w:del>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80"/>
      </w:tblGrid>
      <w:tr w:rsidR="00FF7F6B" w:rsidRPr="002005A9" w:rsidDel="00310A5E" w:rsidTr="00DB1A2C">
        <w:trPr>
          <w:trHeight w:val="432"/>
          <w:del w:id="1106" w:author="Hogendoorn, Rene" w:date="2016-08-03T09:36:00Z"/>
        </w:trPr>
        <w:tc>
          <w:tcPr>
            <w:tcW w:w="9180" w:type="dxa"/>
            <w:vAlign w:val="center"/>
          </w:tcPr>
          <w:p w:rsidR="00FF7F6B" w:rsidRPr="002005A9" w:rsidDel="00310A5E" w:rsidRDefault="00FF7F6B" w:rsidP="00DB1A2C">
            <w:pPr>
              <w:rPr>
                <w:del w:id="1107" w:author="Hogendoorn, Rene" w:date="2016-08-03T09:36:00Z"/>
                <w:rFonts w:cs="Times New Roman"/>
                <w:b/>
                <w:lang w:eastAsia="sv-SE"/>
              </w:rPr>
            </w:pPr>
            <w:del w:id="1108" w:author="Hogendoorn, Rene" w:date="2016-08-03T09:36:00Z">
              <w:r w:rsidRPr="002005A9" w:rsidDel="00310A5E">
                <w:rPr>
                  <w:rFonts w:cs="Times New Roman"/>
                  <w:lang w:eastAsia="sv-SE"/>
                </w:rPr>
                <w:delText>Port Administration</w:delText>
              </w:r>
              <w:r w:rsidR="00B1707E" w:rsidDel="00310A5E">
                <w:rPr>
                  <w:rFonts w:cs="Times New Roman"/>
                  <w:lang w:eastAsia="sv-SE"/>
                </w:rPr>
                <w:delText xml:space="preserve"> </w:delText>
              </w:r>
              <w:r w:rsidRPr="002005A9" w:rsidDel="00310A5E">
                <w:rPr>
                  <w:rFonts w:cs="Times New Roman"/>
                  <w:lang w:eastAsia="sv-SE"/>
                </w:rPr>
                <w:delText>/</w:delText>
              </w:r>
              <w:r w:rsidR="00B1707E" w:rsidDel="00310A5E">
                <w:rPr>
                  <w:rFonts w:cs="Times New Roman"/>
                  <w:lang w:eastAsia="sv-SE"/>
                </w:rPr>
                <w:delText xml:space="preserve"> </w:delText>
              </w:r>
              <w:r w:rsidRPr="002005A9" w:rsidDel="00310A5E">
                <w:rPr>
                  <w:rFonts w:cs="Times New Roman"/>
                  <w:lang w:eastAsia="sv-SE"/>
                </w:rPr>
                <w:delText>Harbour Master</w:delText>
              </w:r>
            </w:del>
          </w:p>
        </w:tc>
      </w:tr>
      <w:tr w:rsidR="00FF7F6B" w:rsidRPr="00285E2B" w:rsidDel="00310A5E" w:rsidTr="00DB1A2C">
        <w:trPr>
          <w:trHeight w:val="432"/>
          <w:del w:id="1109" w:author="Hogendoorn, Rene" w:date="2016-08-03T09:36:00Z"/>
        </w:trPr>
        <w:tc>
          <w:tcPr>
            <w:tcW w:w="9180" w:type="dxa"/>
            <w:vAlign w:val="center"/>
          </w:tcPr>
          <w:p w:rsidR="00FF7F6B" w:rsidRPr="00285E2B" w:rsidDel="00310A5E" w:rsidRDefault="006A02AF" w:rsidP="00DB1A2C">
            <w:pPr>
              <w:rPr>
                <w:del w:id="1110" w:author="Hogendoorn, Rene" w:date="2016-08-03T09:36:00Z"/>
                <w:rFonts w:cs="Times New Roman"/>
                <w:b/>
                <w:lang w:val="fr-FR" w:eastAsia="sv-SE"/>
              </w:rPr>
            </w:pPr>
            <w:del w:id="1111" w:author="Hogendoorn, Rene" w:date="2016-08-03T09:36:00Z">
              <w:r w:rsidRPr="00285E2B" w:rsidDel="00310A5E">
                <w:rPr>
                  <w:rFonts w:cs="Times New Roman"/>
                  <w:lang w:val="fr-FR" w:eastAsia="sv-SE"/>
                </w:rPr>
                <w:delText>Maritime</w:delText>
              </w:r>
              <w:r w:rsidR="00FF7F6B" w:rsidRPr="00285E2B" w:rsidDel="00310A5E">
                <w:rPr>
                  <w:rFonts w:cs="Times New Roman"/>
                  <w:lang w:val="fr-FR" w:eastAsia="sv-SE"/>
                </w:rPr>
                <w:delText xml:space="preserve"> Rescue Coordination Centre (MRCC)</w:delText>
              </w:r>
            </w:del>
          </w:p>
        </w:tc>
      </w:tr>
      <w:tr w:rsidR="00FF7F6B" w:rsidRPr="002005A9" w:rsidDel="00310A5E" w:rsidTr="00DB1A2C">
        <w:trPr>
          <w:trHeight w:val="432"/>
          <w:del w:id="1112" w:author="Hogendoorn, Rene" w:date="2016-08-03T09:36:00Z"/>
        </w:trPr>
        <w:tc>
          <w:tcPr>
            <w:tcW w:w="9180" w:type="dxa"/>
            <w:vAlign w:val="center"/>
          </w:tcPr>
          <w:p w:rsidR="00FF7F6B" w:rsidRPr="002005A9" w:rsidDel="00310A5E" w:rsidRDefault="00FF7F6B" w:rsidP="00DB1A2C">
            <w:pPr>
              <w:rPr>
                <w:del w:id="1113" w:author="Hogendoorn, Rene" w:date="2016-08-03T09:36:00Z"/>
                <w:rFonts w:cs="Times New Roman"/>
                <w:b/>
                <w:lang w:eastAsia="sv-SE"/>
              </w:rPr>
            </w:pPr>
            <w:del w:id="1114" w:author="Hogendoorn, Rene" w:date="2016-08-03T09:36:00Z">
              <w:r w:rsidRPr="002005A9" w:rsidDel="00310A5E">
                <w:rPr>
                  <w:rFonts w:cs="Times New Roman"/>
                  <w:lang w:eastAsia="sv-SE"/>
                </w:rPr>
                <w:delText>Port State Control (PSC)</w:delText>
              </w:r>
            </w:del>
          </w:p>
        </w:tc>
      </w:tr>
      <w:tr w:rsidR="00FF7F6B" w:rsidRPr="002005A9" w:rsidDel="00310A5E" w:rsidTr="00DB1A2C">
        <w:trPr>
          <w:trHeight w:val="432"/>
          <w:del w:id="1115" w:author="Hogendoorn, Rene" w:date="2016-08-03T09:36:00Z"/>
        </w:trPr>
        <w:tc>
          <w:tcPr>
            <w:tcW w:w="9180" w:type="dxa"/>
            <w:vAlign w:val="center"/>
          </w:tcPr>
          <w:p w:rsidR="00FF7F6B" w:rsidRPr="002005A9" w:rsidDel="00310A5E" w:rsidRDefault="00FF7F6B" w:rsidP="00DB1A2C">
            <w:pPr>
              <w:rPr>
                <w:del w:id="1116" w:author="Hogendoorn, Rene" w:date="2016-08-03T09:36:00Z"/>
                <w:rFonts w:cs="Times New Roman"/>
                <w:b/>
                <w:lang w:eastAsia="sv-SE"/>
              </w:rPr>
            </w:pPr>
            <w:del w:id="1117" w:author="Hogendoorn, Rene" w:date="2016-08-03T09:36:00Z">
              <w:r w:rsidRPr="002005A9" w:rsidDel="00310A5E">
                <w:rPr>
                  <w:rFonts w:cs="Times New Roman"/>
                  <w:lang w:eastAsia="sv-SE"/>
                </w:rPr>
                <w:delText>Environmental Agency</w:delText>
              </w:r>
            </w:del>
          </w:p>
        </w:tc>
      </w:tr>
      <w:tr w:rsidR="00FF7F6B" w:rsidRPr="002005A9" w:rsidDel="00310A5E" w:rsidTr="00DB1A2C">
        <w:trPr>
          <w:trHeight w:val="432"/>
          <w:del w:id="1118" w:author="Hogendoorn, Rene" w:date="2016-08-03T09:36:00Z"/>
        </w:trPr>
        <w:tc>
          <w:tcPr>
            <w:tcW w:w="9180" w:type="dxa"/>
            <w:vAlign w:val="center"/>
          </w:tcPr>
          <w:p w:rsidR="00FF7F6B" w:rsidRPr="002005A9" w:rsidDel="00310A5E" w:rsidRDefault="00FF7F6B" w:rsidP="00DB1A2C">
            <w:pPr>
              <w:rPr>
                <w:del w:id="1119" w:author="Hogendoorn, Rene" w:date="2016-08-03T09:36:00Z"/>
                <w:rFonts w:cs="Times New Roman"/>
                <w:b/>
                <w:lang w:eastAsia="sv-SE"/>
              </w:rPr>
            </w:pPr>
            <w:del w:id="1120" w:author="Hogendoorn, Rene" w:date="2016-08-03T09:36:00Z">
              <w:r w:rsidRPr="002005A9" w:rsidDel="00310A5E">
                <w:rPr>
                  <w:rFonts w:cs="Times New Roman"/>
                  <w:lang w:eastAsia="sv-SE"/>
                </w:rPr>
                <w:delText>Coastguard</w:delText>
              </w:r>
            </w:del>
          </w:p>
        </w:tc>
      </w:tr>
      <w:tr w:rsidR="00FF7F6B" w:rsidRPr="002005A9" w:rsidDel="00310A5E" w:rsidTr="00DB1A2C">
        <w:trPr>
          <w:trHeight w:val="432"/>
          <w:del w:id="1121" w:author="Hogendoorn, Rene" w:date="2016-08-03T09:36:00Z"/>
        </w:trPr>
        <w:tc>
          <w:tcPr>
            <w:tcW w:w="9180" w:type="dxa"/>
            <w:vAlign w:val="center"/>
          </w:tcPr>
          <w:p w:rsidR="00FF7F6B" w:rsidRPr="002005A9" w:rsidDel="00310A5E" w:rsidRDefault="00FF7F6B" w:rsidP="00A425C7">
            <w:pPr>
              <w:rPr>
                <w:del w:id="1122" w:author="Hogendoorn, Rene" w:date="2016-08-03T09:36:00Z"/>
                <w:rFonts w:cs="Times New Roman"/>
                <w:b/>
                <w:lang w:eastAsia="sv-SE"/>
              </w:rPr>
            </w:pPr>
            <w:del w:id="1123" w:author="Hogendoorn, Rene" w:date="2016-08-03T09:36:00Z">
              <w:r w:rsidRPr="002005A9" w:rsidDel="00310A5E">
                <w:rPr>
                  <w:rFonts w:cs="Times New Roman"/>
                  <w:lang w:eastAsia="sv-SE"/>
                </w:rPr>
                <w:delText>Adjacent V</w:delText>
              </w:r>
              <w:r w:rsidR="006A02AF" w:rsidDel="00310A5E">
                <w:rPr>
                  <w:rFonts w:cs="Times New Roman"/>
                  <w:lang w:eastAsia="sv-SE"/>
                </w:rPr>
                <w:delText xml:space="preserve">TS </w:delText>
              </w:r>
            </w:del>
          </w:p>
        </w:tc>
      </w:tr>
      <w:tr w:rsidR="00FF7F6B" w:rsidRPr="002005A9" w:rsidDel="00310A5E" w:rsidTr="00DB1A2C">
        <w:trPr>
          <w:trHeight w:val="432"/>
          <w:del w:id="1124" w:author="Hogendoorn, Rene" w:date="2016-08-03T09:36:00Z"/>
        </w:trPr>
        <w:tc>
          <w:tcPr>
            <w:tcW w:w="9180" w:type="dxa"/>
            <w:vAlign w:val="center"/>
          </w:tcPr>
          <w:p w:rsidR="00FF7F6B" w:rsidRPr="002005A9" w:rsidDel="00310A5E" w:rsidRDefault="00FF7F6B" w:rsidP="00DB1A2C">
            <w:pPr>
              <w:rPr>
                <w:del w:id="1125" w:author="Hogendoorn, Rene" w:date="2016-08-03T09:36:00Z"/>
                <w:rFonts w:cs="Times New Roman"/>
                <w:b/>
                <w:lang w:eastAsia="sv-SE"/>
              </w:rPr>
            </w:pPr>
            <w:del w:id="1126" w:author="Hogendoorn, Rene" w:date="2016-08-03T09:36:00Z">
              <w:r w:rsidRPr="002005A9" w:rsidDel="00310A5E">
                <w:rPr>
                  <w:rFonts w:cs="Times New Roman"/>
                  <w:lang w:eastAsia="sv-SE"/>
                </w:rPr>
                <w:delText>Immigration / Border Control</w:delText>
              </w:r>
            </w:del>
          </w:p>
        </w:tc>
      </w:tr>
      <w:tr w:rsidR="00FF7F6B" w:rsidRPr="002005A9" w:rsidDel="00310A5E" w:rsidTr="00DB1A2C">
        <w:trPr>
          <w:trHeight w:val="432"/>
          <w:del w:id="1127" w:author="Hogendoorn, Rene" w:date="2016-08-03T09:36:00Z"/>
        </w:trPr>
        <w:tc>
          <w:tcPr>
            <w:tcW w:w="9180" w:type="dxa"/>
            <w:vAlign w:val="center"/>
          </w:tcPr>
          <w:p w:rsidR="00FF7F6B" w:rsidRPr="002005A9" w:rsidDel="00310A5E" w:rsidRDefault="00FF7F6B" w:rsidP="00DB1A2C">
            <w:pPr>
              <w:rPr>
                <w:del w:id="1128" w:author="Hogendoorn, Rene" w:date="2016-08-03T09:36:00Z"/>
                <w:rFonts w:cs="Times New Roman"/>
                <w:b/>
                <w:lang w:eastAsia="sv-SE"/>
              </w:rPr>
            </w:pPr>
            <w:del w:id="1129" w:author="Hogendoorn, Rene" w:date="2016-08-03T09:36:00Z">
              <w:r w:rsidRPr="002005A9" w:rsidDel="00310A5E">
                <w:rPr>
                  <w:rFonts w:cs="Times New Roman"/>
                  <w:lang w:eastAsia="sv-SE"/>
                </w:rPr>
                <w:delText>Police</w:delText>
              </w:r>
            </w:del>
          </w:p>
        </w:tc>
      </w:tr>
      <w:tr w:rsidR="00FF7F6B" w:rsidRPr="002005A9" w:rsidDel="00310A5E" w:rsidTr="00DB1A2C">
        <w:trPr>
          <w:trHeight w:val="432"/>
          <w:del w:id="1130" w:author="Hogendoorn, Rene" w:date="2016-08-03T09:36:00Z"/>
        </w:trPr>
        <w:tc>
          <w:tcPr>
            <w:tcW w:w="9180" w:type="dxa"/>
            <w:vAlign w:val="center"/>
          </w:tcPr>
          <w:p w:rsidR="00FF7F6B" w:rsidRPr="002005A9" w:rsidDel="00310A5E" w:rsidRDefault="00FF7F6B" w:rsidP="007F026B">
            <w:pPr>
              <w:rPr>
                <w:del w:id="1131" w:author="Hogendoorn, Rene" w:date="2016-08-03T09:36:00Z"/>
                <w:rFonts w:cs="Times New Roman"/>
                <w:b/>
                <w:lang w:eastAsia="sv-SE"/>
              </w:rPr>
            </w:pPr>
            <w:del w:id="1132" w:author="Hogendoorn, Rene" w:date="2016-08-03T09:36:00Z">
              <w:r w:rsidRPr="002005A9" w:rsidDel="00310A5E">
                <w:rPr>
                  <w:rFonts w:cs="Times New Roman"/>
                  <w:lang w:eastAsia="sv-SE"/>
                </w:rPr>
                <w:delText>Recognized Security Organization</w:delText>
              </w:r>
              <w:r w:rsidR="007F026B" w:rsidDel="00310A5E">
                <w:rPr>
                  <w:rFonts w:cs="Times New Roman"/>
                  <w:lang w:eastAsia="sv-SE"/>
                </w:rPr>
                <w:delText xml:space="preserve"> </w:delText>
              </w:r>
              <w:r w:rsidRPr="002005A9" w:rsidDel="00310A5E">
                <w:rPr>
                  <w:rFonts w:cs="Times New Roman"/>
                  <w:lang w:eastAsia="sv-SE"/>
                </w:rPr>
                <w:delText>(R</w:delText>
              </w:r>
              <w:r w:rsidR="007F026B" w:rsidDel="00310A5E">
                <w:rPr>
                  <w:rFonts w:cs="Times New Roman"/>
                  <w:lang w:eastAsia="sv-SE"/>
                </w:rPr>
                <w:delText>S</w:delText>
              </w:r>
              <w:r w:rsidRPr="002005A9" w:rsidDel="00310A5E">
                <w:rPr>
                  <w:rFonts w:cs="Times New Roman"/>
                  <w:lang w:eastAsia="sv-SE"/>
                </w:rPr>
                <w:delText>O</w:delText>
              </w:r>
              <w:r w:rsidR="00B1707E" w:rsidDel="00310A5E">
                <w:rPr>
                  <w:rFonts w:cs="Times New Roman"/>
                  <w:lang w:eastAsia="sv-SE"/>
                </w:rPr>
                <w:delText xml:space="preserve"> </w:delText>
              </w:r>
              <w:r w:rsidR="007F026B" w:rsidDel="00310A5E">
                <w:rPr>
                  <w:rFonts w:cs="Times New Roman"/>
                  <w:lang w:eastAsia="sv-SE"/>
                </w:rPr>
                <w:delText>/ ISPS</w:delText>
              </w:r>
              <w:r w:rsidRPr="002005A9" w:rsidDel="00310A5E">
                <w:rPr>
                  <w:rFonts w:cs="Times New Roman"/>
                  <w:lang w:eastAsia="sv-SE"/>
                </w:rPr>
                <w:delText>)</w:delText>
              </w:r>
            </w:del>
          </w:p>
        </w:tc>
      </w:tr>
      <w:tr w:rsidR="00FF7F6B" w:rsidRPr="002005A9" w:rsidDel="00310A5E" w:rsidTr="00DB1A2C">
        <w:trPr>
          <w:trHeight w:val="432"/>
          <w:del w:id="1133" w:author="Hogendoorn, Rene" w:date="2016-08-03T09:36:00Z"/>
        </w:trPr>
        <w:tc>
          <w:tcPr>
            <w:tcW w:w="9180" w:type="dxa"/>
            <w:vAlign w:val="center"/>
          </w:tcPr>
          <w:p w:rsidR="00FF7F6B" w:rsidRPr="002005A9" w:rsidDel="00310A5E" w:rsidRDefault="00FF7F6B" w:rsidP="00DB1A2C">
            <w:pPr>
              <w:rPr>
                <w:del w:id="1134" w:author="Hogendoorn, Rene" w:date="2016-08-03T09:36:00Z"/>
                <w:rFonts w:cs="Times New Roman"/>
                <w:b/>
                <w:lang w:eastAsia="sv-SE"/>
              </w:rPr>
            </w:pPr>
            <w:del w:id="1135" w:author="Hogendoorn, Rene" w:date="2016-08-03T09:36:00Z">
              <w:r w:rsidRPr="002005A9" w:rsidDel="00310A5E">
                <w:rPr>
                  <w:rFonts w:cs="Times New Roman"/>
                  <w:lang w:eastAsia="sv-SE"/>
                </w:rPr>
                <w:delText>Navy</w:delText>
              </w:r>
            </w:del>
          </w:p>
        </w:tc>
      </w:tr>
      <w:tr w:rsidR="00FF7F6B" w:rsidRPr="00285E2B" w:rsidDel="00310A5E" w:rsidTr="00DB1A2C">
        <w:trPr>
          <w:trHeight w:val="432"/>
          <w:del w:id="1136" w:author="Hogendoorn, Rene" w:date="2016-08-03T09:36:00Z"/>
        </w:trPr>
        <w:tc>
          <w:tcPr>
            <w:tcW w:w="9180" w:type="dxa"/>
            <w:vAlign w:val="center"/>
          </w:tcPr>
          <w:p w:rsidR="00FF7F6B" w:rsidRPr="00285E2B" w:rsidDel="00310A5E" w:rsidRDefault="00FF7F6B" w:rsidP="00DB1A2C">
            <w:pPr>
              <w:rPr>
                <w:del w:id="1137" w:author="Hogendoorn, Rene" w:date="2016-08-03T09:36:00Z"/>
                <w:rFonts w:cs="Times New Roman"/>
                <w:b/>
                <w:lang w:val="fr-FR" w:eastAsia="sv-SE"/>
              </w:rPr>
            </w:pPr>
            <w:del w:id="1138" w:author="Hogendoorn, Rene" w:date="2016-08-03T09:36:00Z">
              <w:r w:rsidRPr="00285E2B" w:rsidDel="00310A5E">
                <w:rPr>
                  <w:rFonts w:cs="Times New Roman"/>
                  <w:lang w:val="fr-FR" w:eastAsia="sv-SE"/>
                </w:rPr>
                <w:delText>Maritime Pilot Organisation / Maritime Pilots</w:delText>
              </w:r>
            </w:del>
          </w:p>
        </w:tc>
      </w:tr>
      <w:tr w:rsidR="00FF7F6B" w:rsidRPr="002005A9" w:rsidDel="00310A5E" w:rsidTr="00DB1A2C">
        <w:trPr>
          <w:trHeight w:val="432"/>
          <w:del w:id="1139" w:author="Hogendoorn, Rene" w:date="2016-08-03T09:36:00Z"/>
        </w:trPr>
        <w:tc>
          <w:tcPr>
            <w:tcW w:w="9180" w:type="dxa"/>
            <w:vAlign w:val="center"/>
          </w:tcPr>
          <w:p w:rsidR="00FF7F6B" w:rsidRPr="002005A9" w:rsidDel="00310A5E" w:rsidRDefault="00FF7F6B" w:rsidP="00DB1A2C">
            <w:pPr>
              <w:rPr>
                <w:del w:id="1140" w:author="Hogendoorn, Rene" w:date="2016-08-03T09:36:00Z"/>
                <w:rFonts w:cs="Times New Roman"/>
                <w:b/>
                <w:lang w:eastAsia="sv-SE"/>
              </w:rPr>
            </w:pPr>
            <w:del w:id="1141" w:author="Hogendoorn, Rene" w:date="2016-08-03T09:36:00Z">
              <w:r w:rsidRPr="002005A9" w:rsidDel="00310A5E">
                <w:rPr>
                  <w:rFonts w:cs="Times New Roman"/>
                  <w:lang w:eastAsia="sv-SE"/>
                </w:rPr>
                <w:delText>Health Authorities / Medical Assistance</w:delText>
              </w:r>
            </w:del>
          </w:p>
        </w:tc>
      </w:tr>
      <w:tr w:rsidR="00FF7F6B" w:rsidRPr="002005A9" w:rsidDel="00310A5E" w:rsidTr="00DB1A2C">
        <w:trPr>
          <w:trHeight w:val="432"/>
          <w:del w:id="1142" w:author="Hogendoorn, Rene" w:date="2016-08-03T09:36:00Z"/>
        </w:trPr>
        <w:tc>
          <w:tcPr>
            <w:tcW w:w="9180" w:type="dxa"/>
            <w:vAlign w:val="center"/>
          </w:tcPr>
          <w:p w:rsidR="00FF7F6B" w:rsidRPr="002005A9" w:rsidDel="00310A5E" w:rsidRDefault="00FF7F6B" w:rsidP="00DB1A2C">
            <w:pPr>
              <w:rPr>
                <w:del w:id="1143" w:author="Hogendoorn, Rene" w:date="2016-08-03T09:36:00Z"/>
                <w:rFonts w:cs="Times New Roman"/>
                <w:b/>
                <w:lang w:eastAsia="sv-SE"/>
              </w:rPr>
            </w:pPr>
            <w:del w:id="1144" w:author="Hogendoorn, Rene" w:date="2016-08-03T09:36:00Z">
              <w:r w:rsidRPr="002005A9" w:rsidDel="00310A5E">
                <w:rPr>
                  <w:rFonts w:cs="Times New Roman"/>
                  <w:lang w:eastAsia="sv-SE"/>
                </w:rPr>
                <w:delText xml:space="preserve">Ship </w:delText>
              </w:r>
              <w:r w:rsidR="00B1707E" w:rsidDel="00310A5E">
                <w:rPr>
                  <w:rFonts w:cs="Times New Roman"/>
                  <w:lang w:eastAsia="sv-SE"/>
                </w:rPr>
                <w:delText>O</w:delText>
              </w:r>
              <w:r w:rsidRPr="002005A9" w:rsidDel="00310A5E">
                <w:rPr>
                  <w:rFonts w:cs="Times New Roman"/>
                  <w:lang w:eastAsia="sv-SE"/>
                </w:rPr>
                <w:delText>wners / Agents</w:delText>
              </w:r>
            </w:del>
          </w:p>
        </w:tc>
      </w:tr>
      <w:tr w:rsidR="00FF7F6B" w:rsidRPr="002005A9" w:rsidDel="00310A5E" w:rsidTr="00DB1A2C">
        <w:trPr>
          <w:trHeight w:val="432"/>
          <w:del w:id="1145" w:author="Hogendoorn, Rene" w:date="2016-08-03T09:36:00Z"/>
        </w:trPr>
        <w:tc>
          <w:tcPr>
            <w:tcW w:w="9180" w:type="dxa"/>
            <w:vAlign w:val="center"/>
          </w:tcPr>
          <w:p w:rsidR="00FF7F6B" w:rsidRPr="002005A9" w:rsidDel="00310A5E" w:rsidRDefault="00FF7F6B" w:rsidP="00DB1A2C">
            <w:pPr>
              <w:rPr>
                <w:del w:id="1146" w:author="Hogendoorn, Rene" w:date="2016-08-03T09:36:00Z"/>
                <w:rFonts w:cs="Times New Roman"/>
                <w:lang w:eastAsia="sv-SE"/>
              </w:rPr>
            </w:pPr>
            <w:del w:id="1147" w:author="Hogendoorn, Rene" w:date="2016-08-03T09:36:00Z">
              <w:r w:rsidRPr="002005A9" w:rsidDel="00310A5E">
                <w:rPr>
                  <w:rFonts w:cs="Times New Roman"/>
                  <w:lang w:eastAsia="sv-SE"/>
                </w:rPr>
                <w:delText xml:space="preserve">Terminal </w:delText>
              </w:r>
              <w:r w:rsidR="00B1707E" w:rsidDel="00310A5E">
                <w:rPr>
                  <w:rFonts w:cs="Times New Roman"/>
                  <w:lang w:eastAsia="sv-SE"/>
                </w:rPr>
                <w:delText>O</w:delText>
              </w:r>
              <w:r w:rsidRPr="002005A9" w:rsidDel="00310A5E">
                <w:rPr>
                  <w:rFonts w:cs="Times New Roman"/>
                  <w:lang w:eastAsia="sv-SE"/>
                </w:rPr>
                <w:delText>perators</w:delText>
              </w:r>
            </w:del>
          </w:p>
        </w:tc>
      </w:tr>
      <w:tr w:rsidR="00FF7F6B" w:rsidRPr="002005A9" w:rsidDel="00310A5E" w:rsidTr="00DB1A2C">
        <w:trPr>
          <w:trHeight w:val="432"/>
          <w:del w:id="1148" w:author="Hogendoorn, Rene" w:date="2016-08-03T09:36:00Z"/>
        </w:trPr>
        <w:tc>
          <w:tcPr>
            <w:tcW w:w="9180" w:type="dxa"/>
            <w:vAlign w:val="center"/>
          </w:tcPr>
          <w:p w:rsidR="00FF7F6B" w:rsidRPr="002005A9" w:rsidDel="00310A5E" w:rsidRDefault="00FF7F6B" w:rsidP="00DB1A2C">
            <w:pPr>
              <w:rPr>
                <w:del w:id="1149" w:author="Hogendoorn, Rene" w:date="2016-08-03T09:36:00Z"/>
                <w:rFonts w:cs="Times New Roman"/>
                <w:b/>
                <w:lang w:eastAsia="sv-SE"/>
              </w:rPr>
            </w:pPr>
            <w:del w:id="1150" w:author="Hogendoorn, Rene" w:date="2016-08-03T09:36:00Z">
              <w:r w:rsidRPr="002005A9" w:rsidDel="00310A5E">
                <w:rPr>
                  <w:rFonts w:cs="Times New Roman"/>
                  <w:lang w:eastAsia="sv-SE"/>
                </w:rPr>
                <w:lastRenderedPageBreak/>
                <w:delText xml:space="preserve">Tugboat </w:delText>
              </w:r>
              <w:r w:rsidR="00B1707E" w:rsidDel="00310A5E">
                <w:rPr>
                  <w:rFonts w:cs="Times New Roman"/>
                  <w:lang w:eastAsia="sv-SE"/>
                </w:rPr>
                <w:delText>C</w:delText>
              </w:r>
              <w:r w:rsidRPr="002005A9" w:rsidDel="00310A5E">
                <w:rPr>
                  <w:rFonts w:cs="Times New Roman"/>
                  <w:lang w:eastAsia="sv-SE"/>
                </w:rPr>
                <w:delText>ompanies</w:delText>
              </w:r>
            </w:del>
          </w:p>
        </w:tc>
      </w:tr>
      <w:tr w:rsidR="00FF7F6B" w:rsidRPr="002005A9" w:rsidDel="00310A5E" w:rsidTr="00DB1A2C">
        <w:trPr>
          <w:trHeight w:val="432"/>
          <w:del w:id="1151" w:author="Hogendoorn, Rene" w:date="2016-08-03T09:36:00Z"/>
        </w:trPr>
        <w:tc>
          <w:tcPr>
            <w:tcW w:w="9180" w:type="dxa"/>
            <w:vAlign w:val="center"/>
          </w:tcPr>
          <w:p w:rsidR="00FF7F6B" w:rsidRPr="002005A9" w:rsidDel="00310A5E" w:rsidRDefault="00FF7F6B" w:rsidP="00DB1A2C">
            <w:pPr>
              <w:rPr>
                <w:del w:id="1152" w:author="Hogendoorn, Rene" w:date="2016-08-03T09:36:00Z"/>
                <w:rFonts w:cs="Times New Roman"/>
                <w:b/>
                <w:lang w:eastAsia="sv-SE"/>
              </w:rPr>
            </w:pPr>
            <w:del w:id="1153" w:author="Hogendoorn, Rene" w:date="2016-08-03T09:36:00Z">
              <w:r w:rsidRPr="002005A9" w:rsidDel="00310A5E">
                <w:rPr>
                  <w:rFonts w:cs="Times New Roman"/>
                  <w:lang w:eastAsia="sv-SE"/>
                </w:rPr>
                <w:delText>Boatmen / Linesmen</w:delText>
              </w:r>
            </w:del>
          </w:p>
        </w:tc>
      </w:tr>
      <w:tr w:rsidR="00FF7F6B" w:rsidRPr="002005A9" w:rsidDel="00310A5E" w:rsidTr="00DB1A2C">
        <w:trPr>
          <w:trHeight w:val="432"/>
          <w:del w:id="1154" w:author="Hogendoorn, Rene" w:date="2016-08-03T09:36:00Z"/>
        </w:trPr>
        <w:tc>
          <w:tcPr>
            <w:tcW w:w="9180" w:type="dxa"/>
            <w:vAlign w:val="center"/>
          </w:tcPr>
          <w:p w:rsidR="00FF7F6B" w:rsidRPr="002005A9" w:rsidDel="00310A5E" w:rsidRDefault="00FF7F6B" w:rsidP="00DB1A2C">
            <w:pPr>
              <w:rPr>
                <w:del w:id="1155" w:author="Hogendoorn, Rene" w:date="2016-08-03T09:36:00Z"/>
                <w:rFonts w:cs="Times New Roman"/>
                <w:b/>
                <w:lang w:eastAsia="sv-SE"/>
              </w:rPr>
            </w:pPr>
            <w:del w:id="1156" w:author="Hogendoorn, Rene" w:date="2016-08-03T09:36:00Z">
              <w:r w:rsidRPr="002005A9" w:rsidDel="00310A5E">
                <w:rPr>
                  <w:rFonts w:cs="Times New Roman"/>
                  <w:lang w:eastAsia="sv-SE"/>
                </w:rPr>
                <w:delText>Inspection</w:delText>
              </w:r>
            </w:del>
          </w:p>
        </w:tc>
      </w:tr>
      <w:tr w:rsidR="00FF7F6B" w:rsidRPr="002005A9" w:rsidDel="00310A5E" w:rsidTr="00DB1A2C">
        <w:trPr>
          <w:trHeight w:val="432"/>
          <w:del w:id="1157" w:author="Hogendoorn, Rene" w:date="2016-08-03T09:36:00Z"/>
        </w:trPr>
        <w:tc>
          <w:tcPr>
            <w:tcW w:w="9180" w:type="dxa"/>
            <w:vAlign w:val="center"/>
          </w:tcPr>
          <w:p w:rsidR="00FF7F6B" w:rsidRPr="002005A9" w:rsidDel="00310A5E" w:rsidRDefault="00FF7F6B" w:rsidP="00DB1A2C">
            <w:pPr>
              <w:rPr>
                <w:del w:id="1158" w:author="Hogendoorn, Rene" w:date="2016-08-03T09:36:00Z"/>
                <w:rFonts w:cs="Times New Roman"/>
                <w:b/>
                <w:lang w:eastAsia="sv-SE"/>
              </w:rPr>
            </w:pPr>
            <w:del w:id="1159" w:author="Hogendoorn, Rene" w:date="2016-08-03T09:36:00Z">
              <w:r w:rsidRPr="002005A9" w:rsidDel="00310A5E">
                <w:rPr>
                  <w:rFonts w:cs="Times New Roman"/>
                  <w:lang w:eastAsia="sv-SE"/>
                </w:rPr>
                <w:delText>Customs</w:delText>
              </w:r>
            </w:del>
          </w:p>
        </w:tc>
      </w:tr>
      <w:tr w:rsidR="00FF7F6B" w:rsidRPr="002005A9" w:rsidDel="00310A5E" w:rsidTr="00DB1A2C">
        <w:trPr>
          <w:trHeight w:val="432"/>
          <w:del w:id="1160" w:author="Hogendoorn, Rene" w:date="2016-08-03T09:36:00Z"/>
        </w:trPr>
        <w:tc>
          <w:tcPr>
            <w:tcW w:w="9180" w:type="dxa"/>
            <w:vAlign w:val="center"/>
          </w:tcPr>
          <w:p w:rsidR="00FF7F6B" w:rsidRPr="002005A9" w:rsidDel="00310A5E" w:rsidRDefault="00FF7F6B" w:rsidP="00DB1A2C">
            <w:pPr>
              <w:rPr>
                <w:del w:id="1161" w:author="Hogendoorn, Rene" w:date="2016-08-03T09:36:00Z"/>
                <w:rFonts w:cs="Times New Roman"/>
                <w:b/>
                <w:lang w:eastAsia="sv-SE"/>
              </w:rPr>
            </w:pPr>
            <w:del w:id="1162" w:author="Hogendoorn, Rene" w:date="2016-08-03T09:36:00Z">
              <w:r w:rsidRPr="002005A9" w:rsidDel="00310A5E">
                <w:rPr>
                  <w:rFonts w:cs="Times New Roman"/>
                  <w:lang w:eastAsia="sv-SE"/>
                </w:rPr>
                <w:delText>Stev</w:delText>
              </w:r>
              <w:r w:rsidDel="00310A5E">
                <w:rPr>
                  <w:rFonts w:cs="Times New Roman"/>
                  <w:lang w:eastAsia="sv-SE"/>
                </w:rPr>
                <w:delText>e</w:delText>
              </w:r>
              <w:r w:rsidRPr="002005A9" w:rsidDel="00310A5E">
                <w:rPr>
                  <w:rFonts w:cs="Times New Roman"/>
                  <w:lang w:eastAsia="sv-SE"/>
                </w:rPr>
                <w:delText>dores</w:delText>
              </w:r>
            </w:del>
          </w:p>
        </w:tc>
      </w:tr>
      <w:tr w:rsidR="00FF7F6B" w:rsidRPr="002005A9" w:rsidDel="00310A5E" w:rsidTr="00DB1A2C">
        <w:trPr>
          <w:trHeight w:val="432"/>
          <w:del w:id="1163" w:author="Hogendoorn, Rene" w:date="2016-08-03T09:36:00Z"/>
        </w:trPr>
        <w:tc>
          <w:tcPr>
            <w:tcW w:w="9180" w:type="dxa"/>
            <w:vAlign w:val="center"/>
          </w:tcPr>
          <w:p w:rsidR="00FF7F6B" w:rsidRPr="002005A9" w:rsidDel="00310A5E" w:rsidRDefault="00FF7F6B" w:rsidP="00DB1A2C">
            <w:pPr>
              <w:rPr>
                <w:del w:id="1164" w:author="Hogendoorn, Rene" w:date="2016-08-03T09:36:00Z"/>
                <w:rFonts w:cs="Times New Roman"/>
                <w:b/>
                <w:lang w:eastAsia="sv-SE"/>
              </w:rPr>
            </w:pPr>
            <w:del w:id="1165" w:author="Hogendoorn, Rene" w:date="2016-08-03T09:36:00Z">
              <w:r w:rsidRPr="002005A9" w:rsidDel="00310A5E">
                <w:rPr>
                  <w:rFonts w:cs="Times New Roman"/>
                  <w:lang w:eastAsia="sv-SE"/>
                </w:rPr>
                <w:delText>Port Service Providers (</w:delText>
              </w:r>
              <w:r w:rsidDel="00310A5E">
                <w:rPr>
                  <w:rFonts w:cs="Times New Roman"/>
                  <w:lang w:eastAsia="sv-SE"/>
                </w:rPr>
                <w:delText xml:space="preserve">e.g. </w:delText>
              </w:r>
              <w:r w:rsidR="00B1707E" w:rsidDel="00310A5E">
                <w:rPr>
                  <w:rFonts w:cs="Times New Roman"/>
                  <w:lang w:eastAsia="sv-SE"/>
                </w:rPr>
                <w:delText>b</w:delText>
              </w:r>
              <w:r w:rsidDel="00310A5E">
                <w:rPr>
                  <w:rFonts w:cs="Times New Roman"/>
                  <w:lang w:eastAsia="sv-SE"/>
                </w:rPr>
                <w:delText>unker/water providers, surveyors</w:delText>
              </w:r>
              <w:r w:rsidR="00693DA0" w:rsidDel="00310A5E">
                <w:rPr>
                  <w:rFonts w:cs="Times New Roman"/>
                  <w:lang w:eastAsia="sv-SE"/>
                </w:rPr>
                <w:delText>, etc.</w:delText>
              </w:r>
              <w:r w:rsidDel="00310A5E">
                <w:rPr>
                  <w:rFonts w:cs="Times New Roman"/>
                  <w:lang w:eastAsia="sv-SE"/>
                </w:rPr>
                <w:delText>)</w:delText>
              </w:r>
            </w:del>
          </w:p>
        </w:tc>
      </w:tr>
      <w:tr w:rsidR="00FF7F6B" w:rsidRPr="002005A9" w:rsidDel="00310A5E" w:rsidTr="00DB1A2C">
        <w:trPr>
          <w:trHeight w:val="432"/>
          <w:del w:id="1166" w:author="Hogendoorn, Rene" w:date="2016-08-03T09:36:00Z"/>
        </w:trPr>
        <w:tc>
          <w:tcPr>
            <w:tcW w:w="9180" w:type="dxa"/>
            <w:vAlign w:val="center"/>
          </w:tcPr>
          <w:p w:rsidR="00FF7F6B" w:rsidRPr="002005A9" w:rsidDel="00310A5E" w:rsidRDefault="00FF7F6B" w:rsidP="00DB1A2C">
            <w:pPr>
              <w:rPr>
                <w:del w:id="1167" w:author="Hogendoorn, Rene" w:date="2016-08-03T09:36:00Z"/>
                <w:rFonts w:cs="Times New Roman"/>
                <w:b/>
                <w:lang w:eastAsia="sv-SE"/>
              </w:rPr>
            </w:pPr>
            <w:del w:id="1168" w:author="Hogendoorn, Rene" w:date="2016-08-03T09:36:00Z">
              <w:r w:rsidDel="00310A5E">
                <w:rPr>
                  <w:rFonts w:cs="Times New Roman"/>
                  <w:lang w:eastAsia="sv-SE"/>
                </w:rPr>
                <w:delText>Ship Reporting Agencies</w:delText>
              </w:r>
            </w:del>
          </w:p>
        </w:tc>
      </w:tr>
      <w:tr w:rsidR="00FF7F6B" w:rsidRPr="0047659A" w:rsidDel="00310A5E" w:rsidTr="00DB1A2C">
        <w:trPr>
          <w:trHeight w:val="432"/>
          <w:del w:id="1169" w:author="Hogendoorn, Rene" w:date="2016-08-03T09:36:00Z"/>
        </w:trPr>
        <w:tc>
          <w:tcPr>
            <w:tcW w:w="9180" w:type="dxa"/>
            <w:vAlign w:val="center"/>
          </w:tcPr>
          <w:p w:rsidR="00FF7F6B" w:rsidRPr="0047659A" w:rsidDel="00310A5E" w:rsidRDefault="00FF7F6B" w:rsidP="00DB1A2C">
            <w:pPr>
              <w:rPr>
                <w:del w:id="1170" w:author="Hogendoorn, Rene" w:date="2016-08-03T09:36:00Z"/>
                <w:rFonts w:cs="Times New Roman"/>
                <w:b/>
                <w:lang w:eastAsia="sv-SE"/>
              </w:rPr>
            </w:pPr>
            <w:del w:id="1171" w:author="Hogendoorn, Rene" w:date="2016-08-03T09:36:00Z">
              <w:r w:rsidRPr="002005A9" w:rsidDel="00310A5E">
                <w:rPr>
                  <w:rFonts w:cs="Times New Roman"/>
                  <w:lang w:eastAsia="sv-SE"/>
                </w:rPr>
                <w:delText xml:space="preserve">Cargo </w:delText>
              </w:r>
              <w:r w:rsidR="00B1707E" w:rsidDel="00310A5E">
                <w:rPr>
                  <w:rFonts w:cs="Times New Roman"/>
                  <w:lang w:eastAsia="sv-SE"/>
                </w:rPr>
                <w:delText>T</w:delText>
              </w:r>
              <w:r w:rsidRPr="002005A9" w:rsidDel="00310A5E">
                <w:rPr>
                  <w:rFonts w:cs="Times New Roman"/>
                  <w:lang w:eastAsia="sv-SE"/>
                </w:rPr>
                <w:delText>reatment</w:delText>
              </w:r>
              <w:r w:rsidR="00B1707E" w:rsidDel="00310A5E">
                <w:rPr>
                  <w:rFonts w:cs="Times New Roman"/>
                  <w:lang w:eastAsia="sv-SE"/>
                </w:rPr>
                <w:delText xml:space="preserve"> </w:delText>
              </w:r>
              <w:r w:rsidRPr="002005A9" w:rsidDel="00310A5E">
                <w:rPr>
                  <w:rFonts w:cs="Times New Roman"/>
                  <w:lang w:eastAsia="sv-SE"/>
                </w:rPr>
                <w:delText>/</w:delText>
              </w:r>
              <w:r w:rsidR="00B1707E" w:rsidDel="00310A5E">
                <w:rPr>
                  <w:rFonts w:cs="Times New Roman"/>
                  <w:lang w:eastAsia="sv-SE"/>
                </w:rPr>
                <w:delText xml:space="preserve"> P</w:delText>
              </w:r>
              <w:r w:rsidRPr="002005A9" w:rsidDel="00310A5E">
                <w:rPr>
                  <w:rFonts w:cs="Times New Roman"/>
                  <w:lang w:eastAsia="sv-SE"/>
                </w:rPr>
                <w:delText>rocessing</w:delText>
              </w:r>
            </w:del>
          </w:p>
        </w:tc>
      </w:tr>
      <w:tr w:rsidR="00FF7F6B" w:rsidRPr="0047659A" w:rsidDel="00310A5E" w:rsidTr="00DB1A2C">
        <w:trPr>
          <w:trHeight w:val="432"/>
          <w:del w:id="1172" w:author="Hogendoorn, Rene" w:date="2016-08-03T09:36:00Z"/>
        </w:trPr>
        <w:tc>
          <w:tcPr>
            <w:tcW w:w="9180" w:type="dxa"/>
            <w:vAlign w:val="center"/>
          </w:tcPr>
          <w:p w:rsidR="00FF7F6B" w:rsidRPr="002005A9" w:rsidDel="00310A5E" w:rsidRDefault="00FF7F6B" w:rsidP="00DB1A2C">
            <w:pPr>
              <w:rPr>
                <w:del w:id="1173" w:author="Hogendoorn, Rene" w:date="2016-08-03T09:36:00Z"/>
                <w:rFonts w:cs="Times New Roman"/>
                <w:b/>
                <w:lang w:eastAsia="sv-SE"/>
              </w:rPr>
            </w:pPr>
            <w:del w:id="1174" w:author="Hogendoorn, Rene" w:date="2016-08-03T09:36:00Z">
              <w:r w:rsidDel="00310A5E">
                <w:rPr>
                  <w:rFonts w:cs="Times New Roman"/>
                  <w:lang w:eastAsia="sv-SE"/>
                </w:rPr>
                <w:delText>Research Institutes</w:delText>
              </w:r>
            </w:del>
          </w:p>
        </w:tc>
      </w:tr>
      <w:tr w:rsidR="009466EE" w:rsidRPr="0047659A" w:rsidDel="00310A5E" w:rsidTr="00DB1A2C">
        <w:trPr>
          <w:trHeight w:val="432"/>
          <w:del w:id="1175" w:author="Hogendoorn, Rene" w:date="2016-08-03T09:36:00Z"/>
        </w:trPr>
        <w:tc>
          <w:tcPr>
            <w:tcW w:w="9180" w:type="dxa"/>
            <w:vAlign w:val="center"/>
          </w:tcPr>
          <w:p w:rsidR="009466EE" w:rsidDel="00310A5E" w:rsidRDefault="009466EE" w:rsidP="00DB1A2C">
            <w:pPr>
              <w:rPr>
                <w:del w:id="1176" w:author="Hogendoorn, Rene" w:date="2016-08-03T09:36:00Z"/>
                <w:rFonts w:cs="Times New Roman"/>
                <w:lang w:eastAsia="sv-SE"/>
              </w:rPr>
            </w:pPr>
            <w:del w:id="1177" w:author="Hogendoorn, Rene" w:date="2016-08-03T09:36:00Z">
              <w:r w:rsidDel="00310A5E">
                <w:rPr>
                  <w:rFonts w:cs="Times New Roman"/>
                  <w:lang w:eastAsia="sv-SE"/>
                </w:rPr>
                <w:delText>Maritime Assistance Service (MAS)</w:delText>
              </w:r>
            </w:del>
          </w:p>
        </w:tc>
      </w:tr>
    </w:tbl>
    <w:p w:rsidR="00FF7F6B" w:rsidDel="00310A5E" w:rsidRDefault="00FF7F6B" w:rsidP="00737F50">
      <w:pPr>
        <w:pageBreakBefore/>
        <w:rPr>
          <w:del w:id="1178" w:author="Hogendoorn, Rene" w:date="2016-08-03T09:36:00Z"/>
          <w:lang w:eastAsia="de-DE"/>
        </w:rPr>
      </w:pPr>
    </w:p>
    <w:p w:rsidR="00FF7F6B" w:rsidDel="00310A5E" w:rsidRDefault="00FF7F6B" w:rsidP="00737F50">
      <w:pPr>
        <w:pageBreakBefore/>
        <w:rPr>
          <w:del w:id="1179" w:author="Hogendoorn, Rene" w:date="2016-08-03T09:36:00Z"/>
          <w:lang w:eastAsia="de-DE"/>
        </w:rPr>
      </w:pPr>
      <w:del w:id="1180" w:author="Hogendoorn, Rene" w:date="2016-08-03T09:36:00Z">
        <w:r w:rsidDel="00310A5E">
          <w:rPr>
            <w:lang w:eastAsia="de-DE"/>
          </w:rPr>
          <w:lastRenderedPageBreak/>
          <w:br w:type="page"/>
        </w:r>
      </w:del>
    </w:p>
    <w:p w:rsidR="00FF7F6B" w:rsidRPr="00775795" w:rsidDel="00737F50" w:rsidRDefault="00FF7F6B" w:rsidP="00737F50">
      <w:pPr>
        <w:pStyle w:val="Annex"/>
        <w:pageBreakBefore/>
        <w:rPr>
          <w:del w:id="1181" w:author="Hogendoorn, Rene" w:date="2016-08-04T05:52:00Z"/>
        </w:rPr>
      </w:pPr>
      <w:bookmarkStart w:id="1182" w:name="_Toc367184864"/>
      <w:bookmarkStart w:id="1183" w:name="_Toc370818321"/>
      <w:del w:id="1184" w:author="Hogendoorn, Rene" w:date="2016-08-04T05:52:00Z">
        <w:r w:rsidRPr="00775795" w:rsidDel="00737F50">
          <w:lastRenderedPageBreak/>
          <w:delText xml:space="preserve">possible </w:delText>
        </w:r>
        <w:r w:rsidR="000F5097" w:rsidRPr="00775795" w:rsidDel="00737F50">
          <w:delText xml:space="preserve">interaction between </w:delText>
        </w:r>
        <w:r w:rsidRPr="00775795" w:rsidDel="00737F50">
          <w:delText xml:space="preserve">VTS </w:delText>
        </w:r>
        <w:r w:rsidR="000F5097" w:rsidRPr="00775795" w:rsidDel="00737F50">
          <w:delText>and</w:delText>
        </w:r>
        <w:r w:rsidRPr="00775795" w:rsidDel="00737F50">
          <w:delText xml:space="preserve"> allied or other services</w:delText>
        </w:r>
        <w:bookmarkEnd w:id="1182"/>
        <w:bookmarkEnd w:id="1183"/>
      </w:del>
    </w:p>
    <w:p w:rsidR="00FF7F6B" w:rsidRPr="0069714C" w:rsidDel="00737F50" w:rsidRDefault="00FF7F6B" w:rsidP="00737F50">
      <w:pPr>
        <w:pStyle w:val="BodyText"/>
        <w:pageBreakBefore/>
        <w:rPr>
          <w:del w:id="1185" w:author="Hogendoorn, Rene" w:date="2016-08-04T05:52:00Z"/>
          <w:b/>
        </w:rPr>
      </w:pPr>
      <w:del w:id="1186" w:author="Hogendoorn, Rene" w:date="2016-08-04T05:52:00Z">
        <w:r w:rsidRPr="0069714C" w:rsidDel="00737F50">
          <w:rPr>
            <w:b/>
          </w:rPr>
          <w:lastRenderedPageBreak/>
          <w:delText>Security</w:delText>
        </w:r>
      </w:del>
    </w:p>
    <w:p w:rsidR="00FF7F6B" w:rsidDel="00737F50" w:rsidRDefault="00FF7F6B" w:rsidP="00737F50">
      <w:pPr>
        <w:pageBreakBefore/>
        <w:rPr>
          <w:del w:id="1187" w:author="Hogendoorn, Rene" w:date="2016-08-04T05:52:00Z"/>
          <w:lang w:eastAsia="de-DE"/>
        </w:rPr>
      </w:pPr>
      <w:del w:id="1188" w:author="Hogendoorn, Rene" w:date="2016-08-04T05:52:00Z">
        <w:r w:rsidDel="00737F50">
          <w:rPr>
            <w:lang w:eastAsia="de-DE"/>
          </w:rPr>
          <w:lastRenderedPageBreak/>
          <w:delText>Through routine VTS operations and interaction with maritime traffic, VTS operators are aware of the situation and circumstances in the VTS area, and may be in a position to detect and report events out of the ordinary.</w:delText>
        </w:r>
      </w:del>
    </w:p>
    <w:p w:rsidR="005070D4" w:rsidDel="00737F50" w:rsidRDefault="005070D4" w:rsidP="00737F50">
      <w:pPr>
        <w:pageBreakBefore/>
        <w:rPr>
          <w:del w:id="1189" w:author="Hogendoorn, Rene" w:date="2016-08-04T05:52:00Z"/>
          <w:lang w:eastAsia="de-DE"/>
        </w:rPr>
      </w:pPr>
    </w:p>
    <w:p w:rsidR="00FF7F6B" w:rsidDel="00737F50" w:rsidRDefault="00FF7F6B" w:rsidP="00737F50">
      <w:pPr>
        <w:pageBreakBefore/>
        <w:rPr>
          <w:del w:id="1190" w:author="Hogendoorn, Rene" w:date="2016-08-04T05:52:00Z"/>
          <w:lang w:eastAsia="de-DE"/>
        </w:rPr>
      </w:pPr>
      <w:del w:id="1191" w:author="Hogendoorn, Rene" w:date="2016-08-04T05:52:00Z">
        <w:r w:rsidDel="00737F50">
          <w:rPr>
            <w:lang w:eastAsia="de-DE"/>
          </w:rPr>
          <w:lastRenderedPageBreak/>
          <w:delText xml:space="preserve">Though much has been written about Maritime Security in all relevant documents, there is no existing definition. </w:delText>
        </w:r>
        <w:r w:rsidR="005070D4" w:rsidDel="00737F50">
          <w:rPr>
            <w:lang w:eastAsia="de-DE"/>
          </w:rPr>
          <w:delText xml:space="preserve"> </w:delText>
        </w:r>
        <w:r w:rsidDel="00737F50">
          <w:rPr>
            <w:lang w:eastAsia="de-DE"/>
          </w:rPr>
          <w:delText>SOLAS Chapter XI only provides a definition on Security Incident:</w:delText>
        </w:r>
      </w:del>
    </w:p>
    <w:p w:rsidR="00FF7F6B" w:rsidDel="00737F50" w:rsidRDefault="00FF7F6B" w:rsidP="00737F50">
      <w:pPr>
        <w:pageBreakBefore/>
        <w:rPr>
          <w:del w:id="1192" w:author="Hogendoorn, Rene" w:date="2016-08-04T05:52:00Z"/>
          <w:lang w:eastAsia="de-DE"/>
        </w:rPr>
      </w:pPr>
      <w:del w:id="1193" w:author="Hogendoorn, Rene" w:date="2016-08-04T05:52:00Z">
        <w:r w:rsidDel="00737F50">
          <w:rPr>
            <w:lang w:eastAsia="de-DE"/>
          </w:rPr>
          <w:lastRenderedPageBreak/>
          <w:delText>“Security incident means any suspicious act or circumstance threatening the security of a ship, including a mobile offshore drilling unit and a high-speed craft, or of a port facility or of any ship/port interface or any ship-to-ship activity.”</w:delText>
        </w:r>
      </w:del>
    </w:p>
    <w:p w:rsidR="00FF7F6B" w:rsidDel="00737F50" w:rsidRDefault="00FF7F6B" w:rsidP="00737F50">
      <w:pPr>
        <w:pageBreakBefore/>
        <w:rPr>
          <w:del w:id="1194" w:author="Hogendoorn, Rene" w:date="2016-08-04T05:52:00Z"/>
          <w:lang w:eastAsia="de-DE"/>
        </w:rPr>
      </w:pPr>
    </w:p>
    <w:p w:rsidR="00FF7F6B" w:rsidDel="00737F50" w:rsidRDefault="00FF7F6B" w:rsidP="00737F50">
      <w:pPr>
        <w:pageBreakBefore/>
        <w:rPr>
          <w:del w:id="1195" w:author="Hogendoorn, Rene" w:date="2016-08-04T05:52:00Z"/>
          <w:lang w:eastAsia="de-DE"/>
        </w:rPr>
      </w:pPr>
      <w:del w:id="1196" w:author="Hogendoorn, Rene" w:date="2016-08-04T05:52:00Z">
        <w:r w:rsidDel="00737F50">
          <w:rPr>
            <w:lang w:eastAsia="de-DE"/>
          </w:rPr>
          <w:lastRenderedPageBreak/>
          <w:delText>VTS may assist security assessments through:</w:delText>
        </w:r>
      </w:del>
    </w:p>
    <w:p w:rsidR="00FF7F6B" w:rsidDel="00737F50" w:rsidRDefault="00FF7F6B" w:rsidP="00973002">
      <w:pPr>
        <w:pStyle w:val="ListParagraph"/>
        <w:pageBreakBefore/>
        <w:numPr>
          <w:ilvl w:val="0"/>
          <w:numId w:val="29"/>
        </w:numPr>
        <w:rPr>
          <w:del w:id="1197" w:author="Hogendoorn, Rene" w:date="2016-08-04T05:52:00Z"/>
          <w:lang w:eastAsia="de-DE"/>
        </w:rPr>
      </w:pPr>
      <w:del w:id="1198" w:author="Hogendoorn, Rene" w:date="2016-08-04T05:52:00Z">
        <w:r w:rsidDel="00737F50">
          <w:rPr>
            <w:lang w:eastAsia="de-DE"/>
          </w:rPr>
          <w:lastRenderedPageBreak/>
          <w:delText>VTS in-depth knowledge of coastal, port and inland waterway infrastructure and its critical and vulnerable locations;</w:delText>
        </w:r>
      </w:del>
    </w:p>
    <w:p w:rsidR="00FF7F6B" w:rsidDel="00737F50" w:rsidRDefault="00FF7F6B" w:rsidP="00973002">
      <w:pPr>
        <w:pStyle w:val="ListParagraph"/>
        <w:pageBreakBefore/>
        <w:numPr>
          <w:ilvl w:val="0"/>
          <w:numId w:val="29"/>
        </w:numPr>
        <w:rPr>
          <w:del w:id="1199" w:author="Hogendoorn, Rene" w:date="2016-08-04T05:52:00Z"/>
          <w:lang w:eastAsia="de-DE"/>
        </w:rPr>
      </w:pPr>
      <w:del w:id="1200" w:author="Hogendoorn, Rene" w:date="2016-08-04T05:52:00Z">
        <w:r w:rsidDel="00737F50">
          <w:rPr>
            <w:lang w:eastAsia="de-DE"/>
          </w:rPr>
          <w:lastRenderedPageBreak/>
          <w:delText>VTS real-time knowledge of vessel activity, including scheduled movements, vessel locations and intentions;</w:delText>
        </w:r>
      </w:del>
    </w:p>
    <w:p w:rsidR="00FF7F6B" w:rsidDel="00737F50" w:rsidRDefault="00FF7F6B" w:rsidP="00973002">
      <w:pPr>
        <w:pStyle w:val="ListParagraph"/>
        <w:pageBreakBefore/>
        <w:numPr>
          <w:ilvl w:val="0"/>
          <w:numId w:val="29"/>
        </w:numPr>
        <w:rPr>
          <w:del w:id="1201" w:author="Hogendoorn, Rene" w:date="2016-08-04T05:52:00Z"/>
          <w:lang w:eastAsia="de-DE"/>
        </w:rPr>
      </w:pPr>
      <w:del w:id="1202" w:author="Hogendoorn, Rene" w:date="2016-08-04T05:52:00Z">
        <w:r w:rsidDel="00737F50">
          <w:rPr>
            <w:lang w:eastAsia="de-DE"/>
          </w:rPr>
          <w:lastRenderedPageBreak/>
          <w:delText xml:space="preserve">VTS-capability to interact with law </w:delText>
        </w:r>
        <w:r w:rsidR="00693DA0" w:rsidDel="00737F50">
          <w:rPr>
            <w:lang w:eastAsia="de-DE"/>
          </w:rPr>
          <w:delText>enforcement</w:delText>
        </w:r>
        <w:r w:rsidDel="00737F50">
          <w:rPr>
            <w:lang w:eastAsia="de-DE"/>
          </w:rPr>
          <w:delText xml:space="preserve"> authorities;</w:delText>
        </w:r>
        <w:r w:rsidR="005D285D" w:rsidDel="00737F50">
          <w:rPr>
            <w:lang w:eastAsia="de-DE"/>
          </w:rPr>
          <w:delText xml:space="preserve"> and</w:delText>
        </w:r>
      </w:del>
    </w:p>
    <w:p w:rsidR="00FF7F6B" w:rsidDel="00737F50" w:rsidRDefault="00FF7F6B" w:rsidP="00973002">
      <w:pPr>
        <w:pStyle w:val="ListParagraph"/>
        <w:pageBreakBefore/>
        <w:numPr>
          <w:ilvl w:val="0"/>
          <w:numId w:val="29"/>
        </w:numPr>
        <w:rPr>
          <w:del w:id="1203" w:author="Hogendoorn, Rene" w:date="2016-08-04T05:52:00Z"/>
          <w:lang w:eastAsia="de-DE"/>
        </w:rPr>
      </w:pPr>
      <w:del w:id="1204" w:author="Hogendoorn, Rene" w:date="2016-08-04T05:52:00Z">
        <w:r w:rsidDel="00737F50">
          <w:rPr>
            <w:lang w:eastAsia="de-DE"/>
          </w:rPr>
          <w:lastRenderedPageBreak/>
          <w:delText>VTS in-depth knowledge of regular port operations, including vessel routes and ship-port interface activities</w:delText>
        </w:r>
        <w:r w:rsidR="005D285D" w:rsidDel="00737F50">
          <w:rPr>
            <w:lang w:eastAsia="de-DE"/>
          </w:rPr>
          <w:delText>.</w:delText>
        </w:r>
      </w:del>
    </w:p>
    <w:p w:rsidR="00FF7F6B" w:rsidDel="00737F50" w:rsidRDefault="00FF7F6B" w:rsidP="00737F50">
      <w:pPr>
        <w:pageBreakBefore/>
        <w:rPr>
          <w:del w:id="1205" w:author="Hogendoorn, Rene" w:date="2016-08-04T05:52:00Z"/>
          <w:lang w:eastAsia="de-DE"/>
        </w:rPr>
      </w:pPr>
    </w:p>
    <w:p w:rsidR="00FF7F6B" w:rsidDel="00737F50" w:rsidRDefault="00FF7F6B" w:rsidP="00737F50">
      <w:pPr>
        <w:pageBreakBefore/>
        <w:rPr>
          <w:del w:id="1206" w:author="Hogendoorn, Rene" w:date="2016-08-04T05:52:00Z"/>
          <w:lang w:eastAsia="de-DE"/>
        </w:rPr>
      </w:pPr>
      <w:del w:id="1207" w:author="Hogendoorn, Rene" w:date="2016-08-04T05:52:00Z">
        <w:r w:rsidDel="00737F50">
          <w:rPr>
            <w:lang w:eastAsia="de-DE"/>
          </w:rPr>
          <w:lastRenderedPageBreak/>
          <w:delText xml:space="preserve">The VTS maintains regular and continuous communications with vessels in case a vessel is denied access to a port or restricted area for security reasons. The VTS may determine a safe anchorage, holding area or designated </w:delText>
        </w:r>
        <w:r w:rsidR="00C45A75" w:rsidDel="00737F50">
          <w:rPr>
            <w:lang w:eastAsia="de-DE"/>
          </w:rPr>
          <w:delText xml:space="preserve">/ alternative </w:delText>
        </w:r>
        <w:r w:rsidDel="00737F50">
          <w:rPr>
            <w:lang w:eastAsia="de-DE"/>
          </w:rPr>
          <w:delText>route. The VTS may communicate this information</w:delText>
        </w:r>
      </w:del>
      <w:ins w:id="1208" w:author="Fred E Fredriksen" w:date="2016-08-03T06:10:00Z">
        <w:del w:id="1209" w:author="Hogendoorn, Rene" w:date="2016-08-04T05:52:00Z">
          <w:r w:rsidR="0042527F" w:rsidDel="00737F50">
            <w:rPr>
              <w:lang w:eastAsia="de-DE"/>
            </w:rPr>
            <w:delText>data</w:delText>
          </w:r>
        </w:del>
      </w:ins>
      <w:del w:id="1210" w:author="Hogendoorn, Rene" w:date="2016-08-04T05:52:00Z">
        <w:r w:rsidDel="00737F50">
          <w:rPr>
            <w:lang w:eastAsia="de-DE"/>
          </w:rPr>
          <w:delText xml:space="preserve"> to the vessel and to the appropriate security authority, and monitor the vessel’s status while anchored or in the holding area, or its progress and compliance to the designated route.</w:delText>
        </w:r>
      </w:del>
    </w:p>
    <w:p w:rsidR="00FF7F6B" w:rsidDel="00737F50" w:rsidRDefault="00FF7F6B" w:rsidP="00737F50">
      <w:pPr>
        <w:pageBreakBefore/>
        <w:rPr>
          <w:del w:id="1211" w:author="Hogendoorn, Rene" w:date="2016-08-04T05:52:00Z"/>
          <w:lang w:eastAsia="de-DE"/>
        </w:rPr>
      </w:pPr>
    </w:p>
    <w:p w:rsidR="00FF7F6B" w:rsidRPr="0069714C" w:rsidDel="00737F50" w:rsidRDefault="00FF7F6B" w:rsidP="00737F50">
      <w:pPr>
        <w:pStyle w:val="BodyText"/>
        <w:pageBreakBefore/>
        <w:rPr>
          <w:del w:id="1212" w:author="Hogendoorn, Rene" w:date="2016-08-04T05:52:00Z"/>
          <w:b/>
        </w:rPr>
      </w:pPr>
      <w:del w:id="1213" w:author="Hogendoorn, Rene" w:date="2016-08-04T05:52:00Z">
        <w:r w:rsidRPr="0069714C" w:rsidDel="00737F50">
          <w:rPr>
            <w:b/>
          </w:rPr>
          <w:lastRenderedPageBreak/>
          <w:delText>Safety and protection of the marine environment</w:delText>
        </w:r>
      </w:del>
    </w:p>
    <w:p w:rsidR="009466EE" w:rsidDel="00737F50" w:rsidRDefault="00FF7F6B" w:rsidP="00737F50">
      <w:pPr>
        <w:pageBreakBefore/>
        <w:rPr>
          <w:del w:id="1214" w:author="Hogendoorn, Rene" w:date="2016-08-04T05:52:00Z"/>
          <w:lang w:eastAsia="de-DE"/>
        </w:rPr>
      </w:pPr>
      <w:del w:id="1215" w:author="Hogendoorn, Rene" w:date="2016-08-04T05:52:00Z">
        <w:r w:rsidDel="00737F50">
          <w:rPr>
            <w:lang w:eastAsia="de-DE"/>
          </w:rPr>
          <w:lastRenderedPageBreak/>
          <w:delText>Prevention of harm to vessels, waterways and infrastructure will contribute to the safety of personnel, vessels, cargo, and to the protection of the marine environment and of investments in port or waterway infrastructure.</w:delText>
        </w:r>
        <w:r w:rsidR="009466EE" w:rsidDel="00737F50">
          <w:rPr>
            <w:lang w:eastAsia="de-DE"/>
          </w:rPr>
          <w:delText xml:space="preserve">  </w:delText>
        </w:r>
      </w:del>
    </w:p>
    <w:p w:rsidR="00FF7F6B" w:rsidDel="00737F50" w:rsidRDefault="00FF7F6B" w:rsidP="00737F50">
      <w:pPr>
        <w:pageBreakBefore/>
        <w:rPr>
          <w:del w:id="1216" w:author="Hogendoorn, Rene" w:date="2016-08-04T05:52:00Z"/>
          <w:lang w:eastAsia="de-DE"/>
        </w:rPr>
      </w:pPr>
    </w:p>
    <w:p w:rsidR="00FF7F6B" w:rsidRPr="0069714C" w:rsidDel="00737F50" w:rsidRDefault="00FF7F6B" w:rsidP="00737F50">
      <w:pPr>
        <w:pStyle w:val="BodyText"/>
        <w:pageBreakBefore/>
        <w:rPr>
          <w:del w:id="1217" w:author="Hogendoorn, Rene" w:date="2016-08-04T05:52:00Z"/>
          <w:b/>
        </w:rPr>
      </w:pPr>
      <w:del w:id="1218" w:author="Hogendoorn, Rene" w:date="2016-08-04T05:52:00Z">
        <w:r w:rsidRPr="0069714C" w:rsidDel="00737F50">
          <w:rPr>
            <w:b/>
          </w:rPr>
          <w:lastRenderedPageBreak/>
          <w:delText>Efficiency of maritime traffic</w:delText>
        </w:r>
      </w:del>
    </w:p>
    <w:p w:rsidR="00FF7F6B" w:rsidDel="00737F50" w:rsidRDefault="00FF7F6B" w:rsidP="00737F50">
      <w:pPr>
        <w:pageBreakBefore/>
        <w:rPr>
          <w:del w:id="1219" w:author="Hogendoorn, Rene" w:date="2016-08-04T05:52:00Z"/>
          <w:lang w:eastAsia="de-DE"/>
        </w:rPr>
      </w:pPr>
      <w:del w:id="1220" w:author="Hogendoorn, Rene" w:date="2016-08-04T05:52:00Z">
        <w:r w:rsidDel="00737F50">
          <w:rPr>
            <w:lang w:eastAsia="de-DE"/>
          </w:rPr>
          <w:lastRenderedPageBreak/>
          <w:delText>Next to the support given by VTS for improving safety and the fluency of maritime traffic,</w:delText>
        </w:r>
        <w:r w:rsidR="005070D4" w:rsidDel="00737F50">
          <w:rPr>
            <w:lang w:eastAsia="de-DE"/>
          </w:rPr>
          <w:delText xml:space="preserve"> </w:delText>
        </w:r>
        <w:r w:rsidDel="00737F50">
          <w:rPr>
            <w:lang w:eastAsia="de-DE"/>
          </w:rPr>
          <w:delText>support from VTS may also contribute to efficient information</w:delText>
        </w:r>
      </w:del>
      <w:ins w:id="1221" w:author="Fred E Fredriksen" w:date="2016-08-03T06:10:00Z">
        <w:del w:id="1222" w:author="Hogendoorn, Rene" w:date="2016-08-04T05:52:00Z">
          <w:r w:rsidR="0042527F" w:rsidDel="00737F50">
            <w:rPr>
              <w:lang w:eastAsia="de-DE"/>
            </w:rPr>
            <w:delText>data</w:delText>
          </w:r>
        </w:del>
      </w:ins>
      <w:del w:id="1223" w:author="Hogendoorn, Rene" w:date="2016-08-04T05:52:00Z">
        <w:r w:rsidDel="00737F50">
          <w:rPr>
            <w:lang w:eastAsia="de-DE"/>
          </w:rPr>
          <w:delText xml:space="preserve"> management in the maritime transport chain at large. For instance, when information and data contained in or captured by the VTS database is made available for re-use in a Single Window environment, multiple reporting and processing of the same information or data for different stakeholders can be avoided.</w:delText>
        </w:r>
        <w:r w:rsidR="005070D4" w:rsidDel="00737F50">
          <w:rPr>
            <w:lang w:eastAsia="de-DE"/>
          </w:rPr>
          <w:delText xml:space="preserve"> </w:delText>
        </w:r>
        <w:r w:rsidDel="00737F50">
          <w:rPr>
            <w:lang w:eastAsia="de-DE"/>
          </w:rPr>
          <w:delText xml:space="preserve">(e.g., notice of </w:delText>
        </w:r>
      </w:del>
      <w:del w:id="1224" w:author="Hogendoorn, Rene" w:date="2016-08-02T09:15:00Z">
        <w:r w:rsidDel="004B5C10">
          <w:rPr>
            <w:lang w:eastAsia="de-DE"/>
          </w:rPr>
          <w:delText>arrival</w:delText>
        </w:r>
      </w:del>
      <w:del w:id="1225" w:author="Hogendoorn, Rene" w:date="2016-08-04T05:52:00Z">
        <w:r w:rsidDel="00737F50">
          <w:rPr>
            <w:lang w:eastAsia="de-DE"/>
          </w:rPr>
          <w:delText xml:space="preserve"> to coastguard, customs, immigration, etc.).</w:delText>
        </w:r>
      </w:del>
    </w:p>
    <w:p w:rsidR="005070D4" w:rsidDel="00737F50" w:rsidRDefault="005070D4" w:rsidP="00737F50">
      <w:pPr>
        <w:pageBreakBefore/>
        <w:rPr>
          <w:del w:id="1226" w:author="Hogendoorn, Rene" w:date="2016-08-04T05:52:00Z"/>
          <w:lang w:eastAsia="de-DE"/>
        </w:rPr>
      </w:pPr>
    </w:p>
    <w:p w:rsidR="00FF7F6B" w:rsidDel="00737F50" w:rsidRDefault="00FF7F6B" w:rsidP="00737F50">
      <w:pPr>
        <w:pageBreakBefore/>
        <w:rPr>
          <w:del w:id="1227" w:author="Hogendoorn, Rene" w:date="2016-08-04T05:52:00Z"/>
          <w:lang w:eastAsia="de-DE"/>
        </w:rPr>
      </w:pPr>
      <w:del w:id="1228" w:author="Hogendoorn, Rene" w:date="2016-08-04T05:52:00Z">
        <w:r w:rsidDel="00737F50">
          <w:rPr>
            <w:lang w:eastAsia="de-DE"/>
          </w:rPr>
          <w:lastRenderedPageBreak/>
          <w:delText>It should be noted that it is important to avoid confusion between allied</w:delText>
        </w:r>
        <w:r w:rsidR="000148AC" w:rsidDel="00737F50">
          <w:rPr>
            <w:lang w:eastAsia="de-DE"/>
          </w:rPr>
          <w:delText xml:space="preserve"> and other</w:delText>
        </w:r>
        <w:r w:rsidDel="00737F50">
          <w:rPr>
            <w:lang w:eastAsia="de-DE"/>
          </w:rPr>
          <w:delText xml:space="preserve"> services and the services provided by a VTS.</w:delText>
        </w:r>
      </w:del>
    </w:p>
    <w:p w:rsidR="00FF7F6B" w:rsidDel="00737F50" w:rsidRDefault="00FF7F6B" w:rsidP="00737F50">
      <w:pPr>
        <w:pageBreakBefore/>
        <w:rPr>
          <w:del w:id="1229" w:author="Hogendoorn, Rene" w:date="2016-08-04T05:52:00Z"/>
          <w:lang w:eastAsia="de-DE"/>
        </w:rPr>
      </w:pPr>
    </w:p>
    <w:p w:rsidR="00FF7F6B" w:rsidRPr="0069714C" w:rsidDel="00737F50" w:rsidRDefault="00FF7F6B" w:rsidP="00737F50">
      <w:pPr>
        <w:pStyle w:val="BodyText"/>
        <w:pageBreakBefore/>
        <w:rPr>
          <w:del w:id="1230" w:author="Hogendoorn, Rene" w:date="2016-08-04T05:52:00Z"/>
          <w:b/>
        </w:rPr>
      </w:pPr>
      <w:del w:id="1231" w:author="Hogendoorn, Rene" w:date="2016-08-04T05:52:00Z">
        <w:r w:rsidRPr="0069714C" w:rsidDel="00737F50">
          <w:rPr>
            <w:b/>
          </w:rPr>
          <w:lastRenderedPageBreak/>
          <w:delText>Search and Rescue</w:delText>
        </w:r>
      </w:del>
    </w:p>
    <w:p w:rsidR="00FF7F6B" w:rsidRPr="003E0AB0" w:rsidDel="00737F50" w:rsidRDefault="00FF7F6B" w:rsidP="00737F50">
      <w:pPr>
        <w:pageBreakBefore/>
        <w:rPr>
          <w:del w:id="1232" w:author="Hogendoorn, Rene" w:date="2016-08-04T05:52:00Z"/>
        </w:rPr>
      </w:pPr>
      <w:del w:id="1233" w:author="Hogendoorn, Rene" w:date="2016-08-04T05:52:00Z">
        <w:r w:rsidRPr="003E0AB0" w:rsidDel="00737F50">
          <w:rPr>
            <w:lang w:eastAsia="de-DE"/>
          </w:rPr>
          <w:lastRenderedPageBreak/>
          <w:delText>VTS operators are aware of the situation and circumstances in the VTS area and may be in a position to detect and report the present information of the SAR / emergency situation. VTS may collect information</w:delText>
        </w:r>
      </w:del>
      <w:ins w:id="1234" w:author="Fred E Fredriksen" w:date="2016-08-03T06:11:00Z">
        <w:del w:id="1235" w:author="Hogendoorn, Rene" w:date="2016-08-04T05:52:00Z">
          <w:r w:rsidR="0042527F" w:rsidDel="00737F50">
            <w:rPr>
              <w:lang w:eastAsia="de-DE"/>
            </w:rPr>
            <w:delText>data</w:delText>
          </w:r>
        </w:del>
      </w:ins>
      <w:del w:id="1236" w:author="Hogendoorn, Rene" w:date="2016-08-04T05:52:00Z">
        <w:r w:rsidRPr="003E0AB0" w:rsidDel="00737F50">
          <w:rPr>
            <w:lang w:eastAsia="de-DE"/>
          </w:rPr>
          <w:delText xml:space="preserve"> from all vessels concerned in </w:delText>
        </w:r>
        <w:r w:rsidR="002959F6" w:rsidDel="00737F50">
          <w:rPr>
            <w:lang w:eastAsia="de-DE"/>
          </w:rPr>
          <w:delText xml:space="preserve">the </w:delText>
        </w:r>
        <w:r w:rsidRPr="003E0AB0" w:rsidDel="00737F50">
          <w:rPr>
            <w:lang w:eastAsia="de-DE"/>
          </w:rPr>
          <w:delText>SAR area.</w:delText>
        </w:r>
      </w:del>
    </w:p>
    <w:p w:rsidR="005070D4" w:rsidDel="00737F50" w:rsidRDefault="005070D4" w:rsidP="00737F50">
      <w:pPr>
        <w:pageBreakBefore/>
        <w:rPr>
          <w:del w:id="1237" w:author="Hogendoorn, Rene" w:date="2016-08-04T05:52:00Z"/>
          <w:lang w:eastAsia="de-DE"/>
        </w:rPr>
      </w:pPr>
    </w:p>
    <w:p w:rsidR="00FF7F6B" w:rsidDel="00737F50" w:rsidRDefault="00FF7F6B" w:rsidP="00737F50">
      <w:pPr>
        <w:pageBreakBefore/>
        <w:rPr>
          <w:del w:id="1238" w:author="Hogendoorn, Rene" w:date="2016-08-04T05:52:00Z"/>
          <w:lang w:eastAsia="de-DE"/>
        </w:rPr>
      </w:pPr>
      <w:del w:id="1239" w:author="Hogendoorn, Rene" w:date="2016-08-04T05:52:00Z">
        <w:r w:rsidRPr="003E0AB0" w:rsidDel="00737F50">
          <w:rPr>
            <w:rFonts w:eastAsia="Calibri" w:cs="Calibri"/>
            <w:lang w:eastAsia="de-DE"/>
          </w:rPr>
          <w:lastRenderedPageBreak/>
          <w:delText>In this manner VTS may assist, by providing and exchange of information</w:delText>
        </w:r>
      </w:del>
      <w:ins w:id="1240" w:author="Fred E Fredriksen" w:date="2016-08-03T06:11:00Z">
        <w:del w:id="1241" w:author="Hogendoorn, Rene" w:date="2016-08-04T05:52:00Z">
          <w:r w:rsidR="0042527F" w:rsidDel="00737F50">
            <w:rPr>
              <w:rFonts w:eastAsia="Calibri" w:cs="Calibri"/>
              <w:lang w:eastAsia="de-DE"/>
            </w:rPr>
            <w:delText>data</w:delText>
          </w:r>
        </w:del>
      </w:ins>
      <w:del w:id="1242" w:author="Hogendoorn, Rene" w:date="2016-08-04T05:52:00Z">
        <w:r w:rsidRPr="003E0AB0" w:rsidDel="00737F50">
          <w:rPr>
            <w:rFonts w:eastAsia="Calibri" w:cs="Calibri"/>
            <w:lang w:eastAsia="de-DE"/>
          </w:rPr>
          <w:delText xml:space="preserve"> to the MRCC for SAR and emergency operations in VTS area.  </w:delText>
        </w:r>
        <w:r w:rsidR="009466EE" w:rsidDel="00737F50">
          <w:rPr>
            <w:rFonts w:eastAsia="Calibri" w:cs="Calibri"/>
            <w:lang w:eastAsia="de-DE"/>
          </w:rPr>
          <w:delText>E</w:delText>
        </w:r>
        <w:r w:rsidRPr="003E0AB0" w:rsidDel="00737F50">
          <w:rPr>
            <w:rFonts w:eastAsia="Calibri" w:cs="Calibri"/>
            <w:lang w:eastAsia="de-DE"/>
          </w:rPr>
          <w:delText>xamples of good practice operational procedures concerning SAR and emergency situations are given in ANNEX C.</w:delText>
        </w:r>
        <w:r w:rsidDel="00737F50">
          <w:rPr>
            <w:lang w:eastAsia="de-DE"/>
          </w:rPr>
          <w:br w:type="page"/>
        </w:r>
      </w:del>
    </w:p>
    <w:p w:rsidR="00FF7F6B" w:rsidRPr="00B67199" w:rsidDel="00310A5E" w:rsidRDefault="00FF7F6B" w:rsidP="00737F50">
      <w:pPr>
        <w:pStyle w:val="Annex"/>
        <w:pageBreakBefore/>
        <w:rPr>
          <w:del w:id="1243" w:author="Hogendoorn, Rene" w:date="2016-08-03T09:37:00Z"/>
          <w:lang w:val="bg-BG"/>
        </w:rPr>
      </w:pPr>
      <w:bookmarkStart w:id="1244" w:name="_Toc367184865"/>
      <w:bookmarkStart w:id="1245" w:name="_Toc370818322"/>
      <w:del w:id="1246" w:author="Hogendoorn, Rene" w:date="2016-08-03T09:37:00Z">
        <w:r w:rsidRPr="00B67199" w:rsidDel="00310A5E">
          <w:lastRenderedPageBreak/>
          <w:delText>E</w:delText>
        </w:r>
        <w:r w:rsidDel="00310A5E">
          <w:delText>xamples of operating procedures</w:delText>
        </w:r>
        <w:bookmarkEnd w:id="1244"/>
        <w:bookmarkEnd w:id="1245"/>
      </w:del>
    </w:p>
    <w:p w:rsidR="00FF7F6B" w:rsidDel="00310A5E" w:rsidRDefault="00FF7F6B" w:rsidP="00737F50">
      <w:pPr>
        <w:pageBreakBefore/>
        <w:rPr>
          <w:del w:id="1247" w:author="Hogendoorn, Rene" w:date="2016-08-03T09:37:00Z"/>
          <w:lang w:val="nl-NL"/>
        </w:rPr>
      </w:pPr>
      <w:bookmarkStart w:id="1248" w:name="_Toc320119205"/>
    </w:p>
    <w:p w:rsidR="00FF7F6B" w:rsidRPr="0069714C" w:rsidDel="00310A5E" w:rsidRDefault="00FF7F6B" w:rsidP="00737F50">
      <w:pPr>
        <w:pStyle w:val="BodyText"/>
        <w:pageBreakBefore/>
        <w:rPr>
          <w:del w:id="1249" w:author="Hogendoorn, Rene" w:date="2016-08-03T09:37:00Z"/>
          <w:b/>
        </w:rPr>
      </w:pPr>
      <w:del w:id="1250" w:author="Hogendoorn, Rene" w:date="2016-08-03T09:37:00Z">
        <w:r w:rsidRPr="0069714C" w:rsidDel="00310A5E">
          <w:rPr>
            <w:b/>
            <w:lang w:val="bg-BG"/>
          </w:rPr>
          <w:lastRenderedPageBreak/>
          <w:delText xml:space="preserve">Operational </w:delText>
        </w:r>
        <w:r w:rsidRPr="0069714C" w:rsidDel="00310A5E">
          <w:rPr>
            <w:b/>
          </w:rPr>
          <w:delText>Emergency Procedures</w:delText>
        </w:r>
        <w:bookmarkEnd w:id="1248"/>
      </w:del>
    </w:p>
    <w:p w:rsidR="00FF7F6B" w:rsidDel="00310A5E" w:rsidRDefault="00FF7F6B" w:rsidP="00737F50">
      <w:pPr>
        <w:pageBreakBefore/>
        <w:spacing w:after="120"/>
        <w:jc w:val="both"/>
        <w:rPr>
          <w:del w:id="1251" w:author="Hogendoorn, Rene" w:date="2016-08-03T09:37:00Z"/>
          <w:rFonts w:cs="Times New Roman"/>
          <w:szCs w:val="24"/>
          <w:lang w:eastAsia="sv-SE"/>
        </w:rPr>
      </w:pPr>
      <w:del w:id="1252" w:author="Hogendoorn, Rene" w:date="2016-08-03T09:37:00Z">
        <w:r w:rsidRPr="00EA4DD7" w:rsidDel="00310A5E">
          <w:rPr>
            <w:rFonts w:cs="Times New Roman"/>
            <w:szCs w:val="24"/>
            <w:lang w:eastAsia="sv-SE"/>
          </w:rPr>
          <w:lastRenderedPageBreak/>
          <w:delText>The VTS functions according to IALA Recommendation V-127 “Operational Procedures for VTS” are subdivided into internal and external.  External Procedures cover procedures that govern the interaction with participating vessels and allied services.</w:delText>
        </w:r>
        <w:r w:rsidDel="00310A5E">
          <w:rPr>
            <w:rFonts w:cs="Times New Roman"/>
            <w:szCs w:val="24"/>
            <w:lang w:eastAsia="sv-SE"/>
          </w:rPr>
          <w:delText xml:space="preserve"> </w:delText>
        </w:r>
        <w:r w:rsidRPr="00EA4DD7" w:rsidDel="00310A5E">
          <w:rPr>
            <w:rFonts w:cs="Times New Roman"/>
            <w:szCs w:val="24"/>
            <w:lang w:eastAsia="sv-SE"/>
          </w:rPr>
          <w:delText xml:space="preserve">VTS </w:delText>
        </w:r>
        <w:r w:rsidDel="00310A5E">
          <w:rPr>
            <w:rFonts w:cs="Times New Roman"/>
            <w:szCs w:val="24"/>
            <w:lang w:eastAsia="sv-SE"/>
          </w:rPr>
          <w:delText>sh</w:delText>
        </w:r>
        <w:r w:rsidRPr="00EA4DD7" w:rsidDel="00310A5E">
          <w:rPr>
            <w:rFonts w:cs="Times New Roman"/>
            <w:szCs w:val="24"/>
            <w:lang w:eastAsia="sv-SE"/>
          </w:rPr>
          <w:delText>ould be maintained during any emergency response.</w:delText>
        </w:r>
      </w:del>
    </w:p>
    <w:p w:rsidR="00FF7F6B" w:rsidDel="00310A5E" w:rsidRDefault="00FF7F6B" w:rsidP="00737F50">
      <w:pPr>
        <w:pageBreakBefore/>
        <w:autoSpaceDE w:val="0"/>
        <w:autoSpaceDN w:val="0"/>
        <w:adjustRightInd w:val="0"/>
        <w:spacing w:before="60" w:after="60"/>
        <w:jc w:val="both"/>
        <w:rPr>
          <w:del w:id="1253" w:author="Hogendoorn, Rene" w:date="2016-08-03T09:37:00Z"/>
          <w:color w:val="000000"/>
        </w:rPr>
      </w:pPr>
      <w:del w:id="1254" w:author="Hogendoorn, Rene" w:date="2016-08-03T09:37:00Z">
        <w:r w:rsidRPr="00EA4DD7" w:rsidDel="00310A5E">
          <w:rPr>
            <w:color w:val="000000"/>
          </w:rPr>
          <w:lastRenderedPageBreak/>
          <w:delText xml:space="preserve">Incidental co-operation with emergency services, such as Search and Rescue and Pollution Control may be conducted in accordance with pre-established contingency plans in which the procedures for </w:delText>
        </w:r>
        <w:r w:rsidDel="00310A5E">
          <w:rPr>
            <w:color w:val="000000"/>
          </w:rPr>
          <w:delText xml:space="preserve">interaction with allied or other services </w:delText>
        </w:r>
      </w:del>
      <w:ins w:id="1255" w:author="Peter Eade" w:date="2016-03-10T09:18:00Z">
        <w:del w:id="1256" w:author="Hogendoorn, Rene" w:date="2016-08-03T09:37:00Z">
          <w:r w:rsidR="00C84083" w:rsidDel="00310A5E">
            <w:rPr>
              <w:color w:val="000000"/>
            </w:rPr>
            <w:delText xml:space="preserve">stakeholders </w:delText>
          </w:r>
        </w:del>
      </w:ins>
      <w:del w:id="1257" w:author="Hogendoorn, Rene" w:date="2016-08-03T09:37:00Z">
        <w:r w:rsidRPr="00EA4DD7" w:rsidDel="00310A5E">
          <w:rPr>
            <w:color w:val="000000"/>
          </w:rPr>
          <w:delText>are laid down and responsibilities established.</w:delText>
        </w:r>
      </w:del>
    </w:p>
    <w:p w:rsidR="00FF7F6B" w:rsidRPr="00EA4DD7" w:rsidDel="00310A5E" w:rsidRDefault="00FF7F6B" w:rsidP="00737F50">
      <w:pPr>
        <w:pageBreakBefore/>
        <w:spacing w:after="120"/>
        <w:jc w:val="both"/>
        <w:rPr>
          <w:del w:id="1258" w:author="Hogendoorn, Rene" w:date="2016-08-03T09:37:00Z"/>
          <w:rFonts w:cs="Times New Roman"/>
          <w:szCs w:val="24"/>
          <w:lang w:eastAsia="sv-SE"/>
        </w:rPr>
      </w:pPr>
    </w:p>
    <w:p w:rsidR="00FF7F6B" w:rsidRPr="0069714C" w:rsidDel="00310A5E" w:rsidRDefault="00FF7F6B" w:rsidP="00737F50">
      <w:pPr>
        <w:pStyle w:val="BodyText"/>
        <w:pageBreakBefore/>
        <w:rPr>
          <w:del w:id="1259" w:author="Hogendoorn, Rene" w:date="2016-08-03T09:37:00Z"/>
          <w:b/>
        </w:rPr>
      </w:pPr>
      <w:del w:id="1260" w:author="Hogendoorn, Rene" w:date="2016-08-03T09:37:00Z">
        <w:r w:rsidRPr="0069714C" w:rsidDel="00310A5E">
          <w:rPr>
            <w:b/>
          </w:rPr>
          <w:lastRenderedPageBreak/>
          <w:delText>Collision, Capsize, Sinking, Grounding, Fire On Vessel, Man Overboard</w:delText>
        </w:r>
      </w:del>
    </w:p>
    <w:p w:rsidR="00FF7F6B" w:rsidRPr="00EA4DD7" w:rsidDel="00310A5E" w:rsidRDefault="00FF7F6B" w:rsidP="00737F50">
      <w:pPr>
        <w:pageBreakBefore/>
        <w:spacing w:after="120"/>
        <w:jc w:val="both"/>
        <w:rPr>
          <w:del w:id="1261" w:author="Hogendoorn, Rene" w:date="2016-08-03T09:37:00Z"/>
          <w:rFonts w:cs="Times New Roman"/>
          <w:szCs w:val="24"/>
          <w:lang w:eastAsia="sv-SE"/>
        </w:rPr>
      </w:pPr>
      <w:del w:id="1262" w:author="Hogendoorn, Rene" w:date="2016-08-03T09:37:00Z">
        <w:r w:rsidRPr="00EA4DD7" w:rsidDel="00310A5E">
          <w:rPr>
            <w:rFonts w:cs="Times New Roman"/>
            <w:szCs w:val="24"/>
            <w:lang w:eastAsia="sv-SE"/>
          </w:rPr>
          <w:lastRenderedPageBreak/>
          <w:delText>Procedures may be established to deal with incidents such as collision, capsize, sinking, grounding, fire on vessel, ‘man overboard’, which may include the following actions:</w:delText>
        </w:r>
      </w:del>
    </w:p>
    <w:p w:rsidR="00FF7F6B" w:rsidRPr="0069714C" w:rsidDel="00310A5E" w:rsidRDefault="00FF7F6B" w:rsidP="00973002">
      <w:pPr>
        <w:pStyle w:val="ListParagraph"/>
        <w:pageBreakBefore/>
        <w:numPr>
          <w:ilvl w:val="0"/>
          <w:numId w:val="28"/>
        </w:numPr>
        <w:spacing w:after="120"/>
        <w:jc w:val="both"/>
        <w:rPr>
          <w:del w:id="1263" w:author="Hogendoorn, Rene" w:date="2016-08-03T09:37:00Z"/>
          <w:rFonts w:eastAsia="Times New Roman" w:cs="Times New Roman"/>
          <w:szCs w:val="24"/>
          <w:lang w:eastAsia="sv-SE"/>
        </w:rPr>
      </w:pPr>
      <w:del w:id="1264" w:author="Hogendoorn, Rene" w:date="2016-08-03T09:37:00Z">
        <w:r w:rsidRPr="0069714C" w:rsidDel="00310A5E">
          <w:rPr>
            <w:rFonts w:eastAsia="Times New Roman" w:cs="Times New Roman"/>
            <w:szCs w:val="24"/>
            <w:lang w:eastAsia="sv-SE"/>
          </w:rPr>
          <w:lastRenderedPageBreak/>
          <w:delText>Alert rescue co-ordination centre;</w:delText>
        </w:r>
      </w:del>
    </w:p>
    <w:p w:rsidR="00FF7F6B" w:rsidRPr="0069714C" w:rsidDel="00310A5E" w:rsidRDefault="00FF7F6B" w:rsidP="00973002">
      <w:pPr>
        <w:pStyle w:val="ListParagraph"/>
        <w:pageBreakBefore/>
        <w:numPr>
          <w:ilvl w:val="0"/>
          <w:numId w:val="28"/>
        </w:numPr>
        <w:spacing w:after="120"/>
        <w:jc w:val="both"/>
        <w:rPr>
          <w:del w:id="1265" w:author="Hogendoorn, Rene" w:date="2016-08-03T09:37:00Z"/>
          <w:rFonts w:eastAsia="Times New Roman" w:cs="Times New Roman"/>
          <w:szCs w:val="24"/>
          <w:lang w:eastAsia="sv-SE"/>
        </w:rPr>
      </w:pPr>
      <w:del w:id="1266" w:author="Hogendoorn, Rene" w:date="2016-08-03T09:37:00Z">
        <w:r w:rsidRPr="0069714C" w:rsidDel="00310A5E">
          <w:rPr>
            <w:rFonts w:eastAsia="Times New Roman" w:cs="Times New Roman"/>
            <w:szCs w:val="24"/>
            <w:lang w:eastAsia="sv-SE"/>
          </w:rPr>
          <w:lastRenderedPageBreak/>
          <w:delText>Inform relevant regulatory authority/ies;</w:delText>
        </w:r>
      </w:del>
    </w:p>
    <w:p w:rsidR="00FF7F6B" w:rsidRPr="0069714C" w:rsidDel="00310A5E" w:rsidRDefault="00FF7F6B" w:rsidP="00973002">
      <w:pPr>
        <w:pStyle w:val="ListParagraph"/>
        <w:pageBreakBefore/>
        <w:numPr>
          <w:ilvl w:val="0"/>
          <w:numId w:val="28"/>
        </w:numPr>
        <w:spacing w:after="120"/>
        <w:jc w:val="both"/>
        <w:rPr>
          <w:del w:id="1267" w:author="Hogendoorn, Rene" w:date="2016-08-03T09:37:00Z"/>
          <w:rFonts w:eastAsia="Times New Roman" w:cs="Times New Roman"/>
          <w:szCs w:val="24"/>
          <w:lang w:eastAsia="sv-SE"/>
        </w:rPr>
      </w:pPr>
      <w:del w:id="1268" w:author="Hogendoorn, Rene" w:date="2016-08-03T09:37:00Z">
        <w:r w:rsidDel="00310A5E">
          <w:rPr>
            <w:rFonts w:eastAsia="Times New Roman" w:cs="Times New Roman"/>
            <w:szCs w:val="24"/>
            <w:lang w:eastAsia="sv-SE"/>
          </w:rPr>
          <w:lastRenderedPageBreak/>
          <w:delText>Support on-scene coordination</w:delText>
        </w:r>
        <w:r w:rsidRPr="0069714C" w:rsidDel="00310A5E">
          <w:rPr>
            <w:rFonts w:eastAsia="Times New Roman" w:cs="Times New Roman"/>
            <w:szCs w:val="24"/>
            <w:lang w:eastAsia="sv-SE"/>
          </w:rPr>
          <w:delText>;</w:delText>
        </w:r>
      </w:del>
    </w:p>
    <w:p w:rsidR="00FF7F6B" w:rsidRPr="0069714C" w:rsidDel="00310A5E" w:rsidRDefault="00FF7F6B" w:rsidP="00973002">
      <w:pPr>
        <w:pStyle w:val="ListParagraph"/>
        <w:pageBreakBefore/>
        <w:numPr>
          <w:ilvl w:val="0"/>
          <w:numId w:val="28"/>
        </w:numPr>
        <w:spacing w:after="120"/>
        <w:jc w:val="both"/>
        <w:rPr>
          <w:del w:id="1269" w:author="Hogendoorn, Rene" w:date="2016-08-03T09:37:00Z"/>
          <w:rFonts w:eastAsia="Times New Roman" w:cs="Times New Roman"/>
          <w:szCs w:val="24"/>
          <w:lang w:eastAsia="sv-SE"/>
        </w:rPr>
      </w:pPr>
      <w:del w:id="1270" w:author="Hogendoorn, Rene" w:date="2016-08-03T09:37:00Z">
        <w:r w:rsidRPr="0069714C" w:rsidDel="00310A5E">
          <w:rPr>
            <w:rFonts w:eastAsia="Times New Roman" w:cs="Times New Roman"/>
            <w:szCs w:val="24"/>
            <w:lang w:eastAsia="sv-SE"/>
          </w:rPr>
          <w:lastRenderedPageBreak/>
          <w:delText>Consider back-up VTS personnel;</w:delText>
        </w:r>
      </w:del>
    </w:p>
    <w:p w:rsidR="00FF7F6B" w:rsidRPr="0069714C" w:rsidDel="00310A5E" w:rsidRDefault="00FF7F6B" w:rsidP="00973002">
      <w:pPr>
        <w:pStyle w:val="ListParagraph"/>
        <w:pageBreakBefore/>
        <w:numPr>
          <w:ilvl w:val="0"/>
          <w:numId w:val="28"/>
        </w:numPr>
        <w:spacing w:after="120"/>
        <w:jc w:val="both"/>
        <w:rPr>
          <w:del w:id="1271" w:author="Hogendoorn, Rene" w:date="2016-08-03T09:37:00Z"/>
          <w:rFonts w:eastAsia="Times New Roman" w:cs="Times New Roman"/>
          <w:szCs w:val="24"/>
          <w:lang w:eastAsia="sv-SE"/>
        </w:rPr>
      </w:pPr>
      <w:del w:id="1272" w:author="Hogendoorn, Rene" w:date="2016-08-03T09:37:00Z">
        <w:r w:rsidRPr="0069714C" w:rsidDel="00310A5E">
          <w:rPr>
            <w:rFonts w:eastAsia="Times New Roman" w:cs="Times New Roman"/>
            <w:szCs w:val="24"/>
            <w:lang w:eastAsia="sv-SE"/>
          </w:rPr>
          <w:lastRenderedPageBreak/>
          <w:delText>Promulgate information concerning incident to vessels in VTS area;</w:delText>
        </w:r>
      </w:del>
    </w:p>
    <w:p w:rsidR="00FF7F6B" w:rsidDel="00310A5E" w:rsidRDefault="00FF7F6B" w:rsidP="00973002">
      <w:pPr>
        <w:pStyle w:val="ListParagraph"/>
        <w:pageBreakBefore/>
        <w:numPr>
          <w:ilvl w:val="0"/>
          <w:numId w:val="28"/>
        </w:numPr>
        <w:spacing w:after="120"/>
        <w:jc w:val="both"/>
        <w:rPr>
          <w:del w:id="1273" w:author="Hogendoorn, Rene" w:date="2016-08-03T09:37:00Z"/>
          <w:rFonts w:eastAsia="Times New Roman" w:cs="Times New Roman"/>
          <w:szCs w:val="24"/>
          <w:lang w:eastAsia="sv-SE"/>
        </w:rPr>
      </w:pPr>
      <w:del w:id="1274" w:author="Hogendoorn, Rene" w:date="2016-08-03T09:37:00Z">
        <w:r w:rsidRPr="0069714C" w:rsidDel="00310A5E">
          <w:rPr>
            <w:rFonts w:eastAsia="Times New Roman" w:cs="Times New Roman"/>
            <w:szCs w:val="24"/>
            <w:lang w:eastAsia="sv-SE"/>
          </w:rPr>
          <w:lastRenderedPageBreak/>
          <w:delText>Restrict traffic in the area;</w:delText>
        </w:r>
        <w:r w:rsidDel="00310A5E">
          <w:rPr>
            <w:rFonts w:eastAsia="Times New Roman" w:cs="Times New Roman"/>
            <w:szCs w:val="24"/>
            <w:lang w:eastAsia="sv-SE"/>
          </w:rPr>
          <w:delText xml:space="preserve"> and</w:delText>
        </w:r>
      </w:del>
    </w:p>
    <w:p w:rsidR="00FF7F6B" w:rsidDel="00310A5E" w:rsidRDefault="00FF7F6B" w:rsidP="00973002">
      <w:pPr>
        <w:pStyle w:val="ListParagraph"/>
        <w:pageBreakBefore/>
        <w:numPr>
          <w:ilvl w:val="0"/>
          <w:numId w:val="28"/>
        </w:numPr>
        <w:spacing w:after="120"/>
        <w:jc w:val="both"/>
        <w:rPr>
          <w:del w:id="1275" w:author="Hogendoorn, Rene" w:date="2016-08-03T09:37:00Z"/>
          <w:rFonts w:eastAsia="Times New Roman" w:cs="Times New Roman"/>
          <w:szCs w:val="24"/>
          <w:lang w:eastAsia="sv-SE"/>
        </w:rPr>
      </w:pPr>
      <w:del w:id="1276" w:author="Hogendoorn, Rene" w:date="2016-08-03T09:37:00Z">
        <w:r w:rsidDel="00310A5E">
          <w:rPr>
            <w:rFonts w:eastAsia="Times New Roman" w:cs="Times New Roman"/>
            <w:szCs w:val="24"/>
            <w:lang w:eastAsia="sv-SE"/>
          </w:rPr>
          <w:lastRenderedPageBreak/>
          <w:delText xml:space="preserve">Inform pilot boats, </w:delText>
        </w:r>
        <w:r w:rsidRPr="0069714C" w:rsidDel="00310A5E">
          <w:rPr>
            <w:rFonts w:eastAsia="Times New Roman" w:cs="Times New Roman"/>
            <w:szCs w:val="24"/>
            <w:lang w:eastAsia="sv-SE"/>
          </w:rPr>
          <w:delText>tug</w:delText>
        </w:r>
        <w:r w:rsidDel="00310A5E">
          <w:rPr>
            <w:rFonts w:eastAsia="Times New Roman" w:cs="Times New Roman"/>
            <w:szCs w:val="24"/>
            <w:lang w:eastAsia="sv-SE"/>
          </w:rPr>
          <w:delText>boats and other support units.</w:delText>
        </w:r>
      </w:del>
    </w:p>
    <w:p w:rsidR="00FF7F6B" w:rsidRPr="00FF2619" w:rsidDel="00310A5E" w:rsidRDefault="00FF7F6B" w:rsidP="00737F50">
      <w:pPr>
        <w:pageBreakBefore/>
        <w:spacing w:after="120"/>
        <w:jc w:val="both"/>
        <w:rPr>
          <w:del w:id="1277" w:author="Hogendoorn, Rene" w:date="2016-08-03T09:37:00Z"/>
          <w:rFonts w:cs="Times New Roman"/>
          <w:szCs w:val="24"/>
          <w:lang w:eastAsia="sv-SE"/>
        </w:rPr>
      </w:pPr>
    </w:p>
    <w:p w:rsidR="00FF7F6B" w:rsidRPr="0069714C" w:rsidDel="00310A5E" w:rsidRDefault="00FF7F6B" w:rsidP="00737F50">
      <w:pPr>
        <w:pStyle w:val="BodyText"/>
        <w:pageBreakBefore/>
        <w:rPr>
          <w:del w:id="1278" w:author="Hogendoorn, Rene" w:date="2016-08-03T09:37:00Z"/>
          <w:b/>
        </w:rPr>
      </w:pPr>
      <w:del w:id="1279" w:author="Hogendoorn, Rene" w:date="2016-08-03T09:37:00Z">
        <w:r w:rsidRPr="0069714C" w:rsidDel="00310A5E">
          <w:rPr>
            <w:b/>
          </w:rPr>
          <w:lastRenderedPageBreak/>
          <w:delText>Pollution</w:delText>
        </w:r>
      </w:del>
    </w:p>
    <w:p w:rsidR="00FF7F6B" w:rsidRPr="00EA4DD7" w:rsidDel="00310A5E" w:rsidRDefault="00FF7F6B" w:rsidP="00737F50">
      <w:pPr>
        <w:pageBreakBefore/>
        <w:spacing w:after="120"/>
        <w:jc w:val="both"/>
        <w:rPr>
          <w:del w:id="1280" w:author="Hogendoorn, Rene" w:date="2016-08-03T09:37:00Z"/>
          <w:rFonts w:cs="Times New Roman"/>
          <w:szCs w:val="24"/>
          <w:lang w:eastAsia="sv-SE"/>
        </w:rPr>
      </w:pPr>
      <w:del w:id="1281" w:author="Hogendoorn, Rene" w:date="2016-08-03T09:37:00Z">
        <w:r w:rsidRPr="00EA4DD7" w:rsidDel="00310A5E">
          <w:rPr>
            <w:rFonts w:cs="Times New Roman"/>
            <w:szCs w:val="24"/>
            <w:lang w:eastAsia="sv-SE"/>
          </w:rPr>
          <w:lastRenderedPageBreak/>
          <w:delText>Pollution incident procedures may be established. The following actions may be included:</w:delText>
        </w:r>
      </w:del>
    </w:p>
    <w:p w:rsidR="00FF7F6B" w:rsidRPr="0069714C" w:rsidDel="00310A5E" w:rsidRDefault="00FF7F6B" w:rsidP="00973002">
      <w:pPr>
        <w:pStyle w:val="ListParagraph"/>
        <w:pageBreakBefore/>
        <w:numPr>
          <w:ilvl w:val="0"/>
          <w:numId w:val="27"/>
        </w:numPr>
        <w:spacing w:after="120"/>
        <w:jc w:val="both"/>
        <w:rPr>
          <w:del w:id="1282" w:author="Hogendoorn, Rene" w:date="2016-08-03T09:37:00Z"/>
          <w:rFonts w:eastAsia="Times New Roman" w:cs="Times New Roman"/>
          <w:szCs w:val="24"/>
          <w:lang w:eastAsia="sv-SE"/>
        </w:rPr>
      </w:pPr>
      <w:del w:id="1283" w:author="Hogendoorn, Rene" w:date="2016-08-03T09:37:00Z">
        <w:r w:rsidDel="00310A5E">
          <w:rPr>
            <w:rFonts w:eastAsia="Times New Roman" w:cs="Times New Roman"/>
            <w:szCs w:val="24"/>
            <w:lang w:eastAsia="sv-SE"/>
          </w:rPr>
          <w:lastRenderedPageBreak/>
          <w:delText xml:space="preserve">Alert or </w:delText>
        </w:r>
        <w:r w:rsidRPr="0069714C" w:rsidDel="00310A5E">
          <w:rPr>
            <w:rFonts w:eastAsia="Times New Roman" w:cs="Times New Roman"/>
            <w:szCs w:val="24"/>
            <w:lang w:eastAsia="sv-SE"/>
          </w:rPr>
          <w:delText xml:space="preserve">Inform relevant regulatory authority/ies; </w:delText>
        </w:r>
      </w:del>
    </w:p>
    <w:p w:rsidR="00FF7F6B" w:rsidRPr="0069714C" w:rsidDel="00310A5E" w:rsidRDefault="00FF7F6B" w:rsidP="00973002">
      <w:pPr>
        <w:pStyle w:val="ListParagraph"/>
        <w:pageBreakBefore/>
        <w:numPr>
          <w:ilvl w:val="0"/>
          <w:numId w:val="27"/>
        </w:numPr>
        <w:spacing w:after="120"/>
        <w:jc w:val="both"/>
        <w:rPr>
          <w:del w:id="1284" w:author="Hogendoorn, Rene" w:date="2016-08-03T09:37:00Z"/>
          <w:rFonts w:eastAsia="Times New Roman" w:cs="Times New Roman"/>
          <w:szCs w:val="24"/>
          <w:lang w:eastAsia="sv-SE"/>
        </w:rPr>
      </w:pPr>
      <w:del w:id="1285" w:author="Hogendoorn, Rene" w:date="2016-08-03T09:37:00Z">
        <w:r w:rsidDel="00310A5E">
          <w:rPr>
            <w:rFonts w:eastAsia="Times New Roman" w:cs="Times New Roman"/>
            <w:szCs w:val="24"/>
            <w:lang w:eastAsia="sv-SE"/>
          </w:rPr>
          <w:lastRenderedPageBreak/>
          <w:delText>Instigate or support actions to contain the pollution and further pollution response</w:delText>
        </w:r>
        <w:r w:rsidRPr="0069714C" w:rsidDel="00310A5E">
          <w:rPr>
            <w:rFonts w:eastAsia="Times New Roman" w:cs="Times New Roman"/>
            <w:szCs w:val="24"/>
            <w:lang w:eastAsia="sv-SE"/>
          </w:rPr>
          <w:delText>;</w:delText>
        </w:r>
      </w:del>
    </w:p>
    <w:p w:rsidR="00FF7F6B" w:rsidRPr="0069714C" w:rsidDel="00310A5E" w:rsidRDefault="00FF7F6B" w:rsidP="00973002">
      <w:pPr>
        <w:pStyle w:val="ListParagraph"/>
        <w:pageBreakBefore/>
        <w:numPr>
          <w:ilvl w:val="0"/>
          <w:numId w:val="27"/>
        </w:numPr>
        <w:spacing w:after="120"/>
        <w:jc w:val="both"/>
        <w:rPr>
          <w:del w:id="1286" w:author="Hogendoorn, Rene" w:date="2016-08-03T09:37:00Z"/>
          <w:rFonts w:eastAsia="Times New Roman" w:cs="Times New Roman"/>
          <w:szCs w:val="24"/>
          <w:lang w:eastAsia="sv-SE"/>
        </w:rPr>
      </w:pPr>
      <w:del w:id="1287" w:author="Hogendoorn, Rene" w:date="2016-08-03T09:37:00Z">
        <w:r w:rsidRPr="0069714C" w:rsidDel="00310A5E">
          <w:rPr>
            <w:rFonts w:eastAsia="Times New Roman" w:cs="Times New Roman"/>
            <w:szCs w:val="24"/>
            <w:lang w:eastAsia="sv-SE"/>
          </w:rPr>
          <w:lastRenderedPageBreak/>
          <w:delText>Promulgate information concerning incident to vessels in VTS area; and</w:delText>
        </w:r>
      </w:del>
    </w:p>
    <w:p w:rsidR="00FF7F6B" w:rsidRPr="0069714C" w:rsidDel="00310A5E" w:rsidRDefault="00FF7F6B" w:rsidP="00973002">
      <w:pPr>
        <w:pStyle w:val="ListParagraph"/>
        <w:pageBreakBefore/>
        <w:numPr>
          <w:ilvl w:val="0"/>
          <w:numId w:val="27"/>
        </w:numPr>
        <w:spacing w:after="120"/>
        <w:jc w:val="both"/>
        <w:rPr>
          <w:del w:id="1288" w:author="Hogendoorn, Rene" w:date="2016-08-03T09:37:00Z"/>
          <w:rFonts w:eastAsia="Times New Roman" w:cs="Times New Roman"/>
          <w:szCs w:val="24"/>
          <w:lang w:eastAsia="sv-SE"/>
        </w:rPr>
      </w:pPr>
      <w:del w:id="1289" w:author="Hogendoorn, Rene" w:date="2016-08-03T09:37:00Z">
        <w:r w:rsidRPr="0069714C" w:rsidDel="00310A5E">
          <w:rPr>
            <w:rFonts w:eastAsia="Times New Roman" w:cs="Times New Roman"/>
            <w:szCs w:val="24"/>
            <w:lang w:eastAsia="sv-SE"/>
          </w:rPr>
          <w:lastRenderedPageBreak/>
          <w:delText xml:space="preserve">Restrict traffic in the area. </w:delText>
        </w:r>
      </w:del>
    </w:p>
    <w:p w:rsidR="00FF7F6B" w:rsidDel="00310A5E" w:rsidRDefault="00FF7F6B" w:rsidP="00737F50">
      <w:pPr>
        <w:pageBreakBefore/>
        <w:rPr>
          <w:del w:id="1290" w:author="Hogendoorn, Rene" w:date="2016-08-03T09:37:00Z"/>
          <w:rFonts w:eastAsia="Calibri" w:cs="Calibri"/>
          <w:b/>
        </w:rPr>
      </w:pPr>
    </w:p>
    <w:p w:rsidR="00FF7F6B" w:rsidRPr="0069714C" w:rsidDel="00310A5E" w:rsidRDefault="00FF7F6B" w:rsidP="00737F50">
      <w:pPr>
        <w:pStyle w:val="BodyText"/>
        <w:pageBreakBefore/>
        <w:rPr>
          <w:del w:id="1291" w:author="Hogendoorn, Rene" w:date="2016-08-03T09:37:00Z"/>
          <w:b/>
        </w:rPr>
      </w:pPr>
      <w:del w:id="1292" w:author="Hogendoorn, Rene" w:date="2016-08-03T09:37:00Z">
        <w:r w:rsidRPr="0069714C" w:rsidDel="00310A5E">
          <w:rPr>
            <w:b/>
          </w:rPr>
          <w:lastRenderedPageBreak/>
          <w:delText>Places of Refuge</w:delText>
        </w:r>
      </w:del>
    </w:p>
    <w:p w:rsidR="00FF7F6B" w:rsidRPr="00EA4DD7" w:rsidDel="00310A5E" w:rsidRDefault="00FF7F6B" w:rsidP="00737F50">
      <w:pPr>
        <w:pageBreakBefore/>
        <w:spacing w:after="120"/>
        <w:jc w:val="both"/>
        <w:rPr>
          <w:del w:id="1293" w:author="Hogendoorn, Rene" w:date="2016-08-03T09:37:00Z"/>
          <w:rFonts w:cs="Times New Roman"/>
          <w:szCs w:val="24"/>
          <w:lang w:eastAsia="sv-SE"/>
        </w:rPr>
      </w:pPr>
      <w:del w:id="1294" w:author="Hogendoorn, Rene" w:date="2016-08-03T09:37:00Z">
        <w:r w:rsidRPr="00EA4DD7" w:rsidDel="00310A5E">
          <w:rPr>
            <w:rFonts w:cs="Times New Roman"/>
            <w:szCs w:val="24"/>
            <w:lang w:eastAsia="sv-SE"/>
          </w:rPr>
          <w:lastRenderedPageBreak/>
          <w:delText xml:space="preserve">Places of Refuge procedures may be developed, depending on national requirements and the particular arrangements arising </w:delText>
        </w:r>
        <w:r w:rsidR="00C46199" w:rsidDel="00310A5E">
          <w:rPr>
            <w:rFonts w:cs="Times New Roman"/>
            <w:szCs w:val="24"/>
            <w:lang w:eastAsia="sv-SE"/>
          </w:rPr>
          <w:delText xml:space="preserve">out </w:delText>
        </w:r>
        <w:r w:rsidRPr="00EA4DD7" w:rsidDel="00310A5E">
          <w:rPr>
            <w:rFonts w:cs="Times New Roman"/>
            <w:szCs w:val="24"/>
            <w:lang w:eastAsia="sv-SE"/>
          </w:rPr>
          <w:delText xml:space="preserve">of the implementation of IMO Resolution A.949(23) Guidelines on Places of Refuge for Ships in Need of Assistance. </w:delText>
        </w:r>
      </w:del>
    </w:p>
    <w:p w:rsidR="00FF7F6B" w:rsidRPr="00EA4DD7" w:rsidDel="00310A5E" w:rsidRDefault="00FF7F6B" w:rsidP="00737F50">
      <w:pPr>
        <w:pageBreakBefore/>
        <w:spacing w:after="120"/>
        <w:jc w:val="both"/>
        <w:rPr>
          <w:del w:id="1295" w:author="Hogendoorn, Rene" w:date="2016-08-03T09:37:00Z"/>
          <w:rFonts w:cs="Times New Roman"/>
          <w:szCs w:val="24"/>
          <w:lang w:eastAsia="sv-SE"/>
        </w:rPr>
      </w:pPr>
    </w:p>
    <w:p w:rsidR="00FF7F6B" w:rsidRPr="0069714C" w:rsidDel="00310A5E" w:rsidRDefault="00FF7F6B" w:rsidP="00737F50">
      <w:pPr>
        <w:pStyle w:val="BodyText"/>
        <w:pageBreakBefore/>
        <w:rPr>
          <w:del w:id="1296" w:author="Hogendoorn, Rene" w:date="2016-08-03T09:37:00Z"/>
          <w:b/>
        </w:rPr>
      </w:pPr>
      <w:del w:id="1297" w:author="Hogendoorn, Rene" w:date="2016-08-03T09:37:00Z">
        <w:r w:rsidRPr="0069714C" w:rsidDel="00310A5E">
          <w:rPr>
            <w:b/>
          </w:rPr>
          <w:lastRenderedPageBreak/>
          <w:delText xml:space="preserve">Medical </w:delText>
        </w:r>
        <w:r w:rsidDel="00310A5E">
          <w:rPr>
            <w:b/>
          </w:rPr>
          <w:delText>Assistance</w:delText>
        </w:r>
      </w:del>
    </w:p>
    <w:p w:rsidR="00FF7F6B" w:rsidRPr="00EA4DD7" w:rsidDel="00310A5E" w:rsidRDefault="00FF7F6B" w:rsidP="00737F50">
      <w:pPr>
        <w:pageBreakBefore/>
        <w:spacing w:after="120"/>
        <w:jc w:val="both"/>
        <w:rPr>
          <w:del w:id="1298" w:author="Hogendoorn, Rene" w:date="2016-08-03T09:37:00Z"/>
          <w:rFonts w:cs="Times New Roman"/>
          <w:szCs w:val="24"/>
          <w:lang w:eastAsia="sv-SE"/>
        </w:rPr>
      </w:pPr>
      <w:del w:id="1299" w:author="Hogendoorn, Rene" w:date="2016-08-03T09:37:00Z">
        <w:r w:rsidRPr="00EA4DD7" w:rsidDel="00310A5E">
          <w:rPr>
            <w:rFonts w:cs="Times New Roman"/>
            <w:szCs w:val="24"/>
            <w:lang w:eastAsia="sv-SE"/>
          </w:rPr>
          <w:lastRenderedPageBreak/>
          <w:delText xml:space="preserve">Procedures for medical </w:delText>
        </w:r>
        <w:r w:rsidDel="00310A5E">
          <w:rPr>
            <w:rFonts w:cs="Times New Roman"/>
            <w:szCs w:val="24"/>
            <w:lang w:eastAsia="sv-SE"/>
          </w:rPr>
          <w:delText xml:space="preserve">assistance </w:delText>
        </w:r>
        <w:r w:rsidRPr="00EA4DD7" w:rsidDel="00310A5E">
          <w:rPr>
            <w:rFonts w:cs="Times New Roman"/>
            <w:szCs w:val="24"/>
            <w:lang w:eastAsia="sv-SE"/>
          </w:rPr>
          <w:delText>may be established.  Actions may include:</w:delText>
        </w:r>
      </w:del>
    </w:p>
    <w:p w:rsidR="00FF7F6B" w:rsidRPr="0069714C" w:rsidDel="00310A5E" w:rsidRDefault="00FF7F6B" w:rsidP="00973002">
      <w:pPr>
        <w:pStyle w:val="ListParagraph"/>
        <w:pageBreakBefore/>
        <w:numPr>
          <w:ilvl w:val="0"/>
          <w:numId w:val="22"/>
        </w:numPr>
        <w:spacing w:after="120"/>
        <w:jc w:val="both"/>
        <w:rPr>
          <w:del w:id="1300" w:author="Hogendoorn, Rene" w:date="2016-08-03T09:37:00Z"/>
          <w:rFonts w:eastAsia="Times New Roman" w:cs="Times New Roman"/>
          <w:szCs w:val="24"/>
          <w:lang w:eastAsia="sv-SE"/>
        </w:rPr>
      </w:pPr>
      <w:del w:id="1301" w:author="Hogendoorn, Rene" w:date="2016-08-03T09:37:00Z">
        <w:r w:rsidRPr="0069714C" w:rsidDel="00310A5E">
          <w:rPr>
            <w:rFonts w:eastAsia="Times New Roman" w:cs="Times New Roman"/>
            <w:szCs w:val="24"/>
            <w:lang w:eastAsia="sv-SE"/>
          </w:rPr>
          <w:lastRenderedPageBreak/>
          <w:delText>Inform MRCC rescue co-ordination centre;</w:delText>
        </w:r>
      </w:del>
    </w:p>
    <w:p w:rsidR="00FF7F6B" w:rsidRPr="0069714C" w:rsidDel="00310A5E" w:rsidRDefault="00FF7F6B" w:rsidP="00973002">
      <w:pPr>
        <w:pStyle w:val="ListParagraph"/>
        <w:pageBreakBefore/>
        <w:numPr>
          <w:ilvl w:val="0"/>
          <w:numId w:val="22"/>
        </w:numPr>
        <w:spacing w:after="120"/>
        <w:jc w:val="both"/>
        <w:rPr>
          <w:del w:id="1302" w:author="Hogendoorn, Rene" w:date="2016-08-03T09:37:00Z"/>
          <w:rFonts w:eastAsia="Times New Roman" w:cs="Times New Roman"/>
          <w:szCs w:val="24"/>
          <w:lang w:eastAsia="sv-SE"/>
        </w:rPr>
      </w:pPr>
      <w:del w:id="1303" w:author="Hogendoorn, Rene" w:date="2016-08-03T09:37:00Z">
        <w:r w:rsidRPr="0069714C" w:rsidDel="00310A5E">
          <w:rPr>
            <w:rFonts w:eastAsia="Times New Roman" w:cs="Times New Roman"/>
            <w:szCs w:val="24"/>
            <w:lang w:eastAsia="sv-SE"/>
          </w:rPr>
          <w:lastRenderedPageBreak/>
          <w:delText>Inform coastal radio station;</w:delText>
        </w:r>
        <w:r w:rsidR="005D285D" w:rsidDel="00310A5E">
          <w:rPr>
            <w:rFonts w:eastAsia="Times New Roman" w:cs="Times New Roman"/>
            <w:szCs w:val="24"/>
            <w:lang w:eastAsia="sv-SE"/>
          </w:rPr>
          <w:delText xml:space="preserve"> and</w:delText>
        </w:r>
      </w:del>
    </w:p>
    <w:p w:rsidR="00FF7F6B" w:rsidRPr="0069714C" w:rsidDel="00310A5E" w:rsidRDefault="00FF7F6B" w:rsidP="00973002">
      <w:pPr>
        <w:pStyle w:val="ListParagraph"/>
        <w:pageBreakBefore/>
        <w:numPr>
          <w:ilvl w:val="0"/>
          <w:numId w:val="22"/>
        </w:numPr>
        <w:spacing w:after="120"/>
        <w:jc w:val="both"/>
        <w:rPr>
          <w:del w:id="1304" w:author="Hogendoorn, Rene" w:date="2016-08-03T09:37:00Z"/>
          <w:rFonts w:eastAsia="Times New Roman" w:cs="Times New Roman"/>
          <w:szCs w:val="24"/>
          <w:lang w:eastAsia="sv-SE"/>
        </w:rPr>
      </w:pPr>
      <w:del w:id="1305" w:author="Hogendoorn, Rene" w:date="2016-08-03T09:37:00Z">
        <w:r w:rsidRPr="0069714C" w:rsidDel="00310A5E">
          <w:rPr>
            <w:rFonts w:eastAsia="Times New Roman" w:cs="Times New Roman"/>
            <w:szCs w:val="24"/>
            <w:lang w:eastAsia="sv-SE"/>
          </w:rPr>
          <w:lastRenderedPageBreak/>
          <w:delText>Consider special manoeuvring requirements.</w:delText>
        </w:r>
      </w:del>
    </w:p>
    <w:p w:rsidR="00FF7F6B" w:rsidRPr="00EA4DD7" w:rsidDel="00310A5E" w:rsidRDefault="00FF7F6B" w:rsidP="00737F50">
      <w:pPr>
        <w:pageBreakBefore/>
        <w:spacing w:after="120"/>
        <w:ind w:left="720"/>
        <w:jc w:val="both"/>
        <w:rPr>
          <w:del w:id="1306" w:author="Hogendoorn, Rene" w:date="2016-08-03T09:37:00Z"/>
          <w:rFonts w:cs="Times New Roman"/>
          <w:szCs w:val="24"/>
          <w:lang w:eastAsia="sv-SE"/>
        </w:rPr>
      </w:pPr>
    </w:p>
    <w:p w:rsidR="00FF7F6B" w:rsidRPr="0069714C" w:rsidDel="00310A5E" w:rsidRDefault="00FF7F6B" w:rsidP="00737F50">
      <w:pPr>
        <w:pStyle w:val="BodyText"/>
        <w:pageBreakBefore/>
        <w:rPr>
          <w:del w:id="1307" w:author="Hogendoorn, Rene" w:date="2016-08-03T09:37:00Z"/>
          <w:b/>
        </w:rPr>
      </w:pPr>
      <w:del w:id="1308" w:author="Hogendoorn, Rene" w:date="2016-08-03T09:37:00Z">
        <w:r w:rsidRPr="0069714C" w:rsidDel="00310A5E">
          <w:rPr>
            <w:b/>
          </w:rPr>
          <w:lastRenderedPageBreak/>
          <w:delText>Vessel Not Under Command (NUC)</w:delText>
        </w:r>
      </w:del>
    </w:p>
    <w:p w:rsidR="00FF7F6B" w:rsidRPr="00EA4DD7" w:rsidDel="00310A5E" w:rsidRDefault="00FF7F6B" w:rsidP="00737F50">
      <w:pPr>
        <w:pageBreakBefore/>
        <w:spacing w:after="120"/>
        <w:jc w:val="both"/>
        <w:rPr>
          <w:del w:id="1309" w:author="Hogendoorn, Rene" w:date="2016-08-03T09:37:00Z"/>
          <w:rFonts w:cs="Times New Roman"/>
          <w:szCs w:val="24"/>
          <w:lang w:eastAsia="sv-SE"/>
        </w:rPr>
      </w:pPr>
      <w:del w:id="1310" w:author="Hogendoorn, Rene" w:date="2016-08-03T09:37:00Z">
        <w:r w:rsidRPr="00EA4DD7" w:rsidDel="00310A5E">
          <w:rPr>
            <w:rFonts w:cs="Times New Roman"/>
            <w:szCs w:val="24"/>
            <w:lang w:eastAsia="sv-SE"/>
          </w:rPr>
          <w:lastRenderedPageBreak/>
          <w:delText>Procedures in the event of a “vessel not under command” may be established.  Actions may include:</w:delText>
        </w:r>
      </w:del>
    </w:p>
    <w:p w:rsidR="00FF7F6B" w:rsidRPr="0069714C" w:rsidDel="00310A5E" w:rsidRDefault="00FF7F6B" w:rsidP="00973002">
      <w:pPr>
        <w:pStyle w:val="ListParagraph"/>
        <w:pageBreakBefore/>
        <w:numPr>
          <w:ilvl w:val="0"/>
          <w:numId w:val="23"/>
        </w:numPr>
        <w:spacing w:after="120"/>
        <w:jc w:val="both"/>
        <w:rPr>
          <w:del w:id="1311" w:author="Hogendoorn, Rene" w:date="2016-08-03T09:37:00Z"/>
          <w:rFonts w:eastAsia="Times New Roman" w:cs="Times New Roman"/>
          <w:szCs w:val="24"/>
          <w:lang w:eastAsia="sv-SE"/>
        </w:rPr>
      </w:pPr>
      <w:del w:id="1312" w:author="Hogendoorn, Rene" w:date="2016-08-03T09:37:00Z">
        <w:r w:rsidRPr="0069714C" w:rsidDel="00310A5E">
          <w:rPr>
            <w:rFonts w:eastAsia="Times New Roman" w:cs="Times New Roman"/>
            <w:szCs w:val="24"/>
            <w:lang w:eastAsia="sv-SE"/>
          </w:rPr>
          <w:lastRenderedPageBreak/>
          <w:delText>Promulgate information concerning incident to vessels in the VTS area;</w:delText>
        </w:r>
      </w:del>
    </w:p>
    <w:p w:rsidR="00FF7F6B" w:rsidRPr="0069714C" w:rsidDel="00310A5E" w:rsidRDefault="00FF7F6B" w:rsidP="00973002">
      <w:pPr>
        <w:pStyle w:val="ListParagraph"/>
        <w:pageBreakBefore/>
        <w:numPr>
          <w:ilvl w:val="0"/>
          <w:numId w:val="23"/>
        </w:numPr>
        <w:spacing w:after="120"/>
        <w:jc w:val="both"/>
        <w:rPr>
          <w:del w:id="1313" w:author="Hogendoorn, Rene" w:date="2016-08-03T09:37:00Z"/>
          <w:rFonts w:eastAsia="Times New Roman" w:cs="Times New Roman"/>
          <w:szCs w:val="24"/>
          <w:lang w:eastAsia="sv-SE"/>
        </w:rPr>
      </w:pPr>
      <w:del w:id="1314" w:author="Hogendoorn, Rene" w:date="2016-08-03T09:37:00Z">
        <w:r w:rsidRPr="0069714C" w:rsidDel="00310A5E">
          <w:rPr>
            <w:rFonts w:eastAsia="Times New Roman" w:cs="Times New Roman"/>
            <w:szCs w:val="24"/>
            <w:lang w:eastAsia="sv-SE"/>
          </w:rPr>
          <w:lastRenderedPageBreak/>
          <w:delText>Obtain detailed information about on board situation;</w:delText>
        </w:r>
      </w:del>
    </w:p>
    <w:p w:rsidR="00FF7F6B" w:rsidRPr="0069714C" w:rsidDel="00310A5E" w:rsidRDefault="00FF7F6B" w:rsidP="00973002">
      <w:pPr>
        <w:pStyle w:val="ListParagraph"/>
        <w:pageBreakBefore/>
        <w:numPr>
          <w:ilvl w:val="0"/>
          <w:numId w:val="23"/>
        </w:numPr>
        <w:spacing w:after="120"/>
        <w:jc w:val="both"/>
        <w:rPr>
          <w:del w:id="1315" w:author="Hogendoorn, Rene" w:date="2016-08-03T09:37:00Z"/>
          <w:rFonts w:eastAsia="Times New Roman" w:cs="Times New Roman"/>
          <w:szCs w:val="24"/>
          <w:lang w:eastAsia="sv-SE"/>
        </w:rPr>
      </w:pPr>
      <w:del w:id="1316" w:author="Hogendoorn, Rene" w:date="2016-08-03T09:37:00Z">
        <w:r w:rsidRPr="0069714C" w:rsidDel="00310A5E">
          <w:rPr>
            <w:rFonts w:eastAsia="Times New Roman" w:cs="Times New Roman"/>
            <w:szCs w:val="24"/>
            <w:lang w:eastAsia="sv-SE"/>
          </w:rPr>
          <w:lastRenderedPageBreak/>
          <w:delText>Maintain communication with vessel;</w:delText>
        </w:r>
      </w:del>
    </w:p>
    <w:p w:rsidR="00FF7F6B" w:rsidDel="00310A5E" w:rsidRDefault="00FF7F6B" w:rsidP="00973002">
      <w:pPr>
        <w:pStyle w:val="ListParagraph"/>
        <w:pageBreakBefore/>
        <w:numPr>
          <w:ilvl w:val="0"/>
          <w:numId w:val="23"/>
        </w:numPr>
        <w:spacing w:after="120"/>
        <w:jc w:val="both"/>
        <w:rPr>
          <w:del w:id="1317" w:author="Hogendoorn, Rene" w:date="2016-08-03T09:37:00Z"/>
          <w:rFonts w:eastAsia="Times New Roman" w:cs="Times New Roman"/>
          <w:szCs w:val="24"/>
          <w:lang w:eastAsia="sv-SE"/>
        </w:rPr>
      </w:pPr>
      <w:del w:id="1318" w:author="Hogendoorn, Rene" w:date="2016-08-03T09:37:00Z">
        <w:r w:rsidRPr="0069714C" w:rsidDel="00310A5E">
          <w:rPr>
            <w:rFonts w:eastAsia="Times New Roman" w:cs="Times New Roman"/>
            <w:szCs w:val="24"/>
            <w:lang w:eastAsia="sv-SE"/>
          </w:rPr>
          <w:lastRenderedPageBreak/>
          <w:delText>Assess vessel’s proximity to danger (danger to vessel itself and other traffic);</w:delText>
        </w:r>
      </w:del>
    </w:p>
    <w:p w:rsidR="00FF7F6B" w:rsidRPr="0069714C" w:rsidDel="00310A5E" w:rsidRDefault="00FF7F6B" w:rsidP="00973002">
      <w:pPr>
        <w:pStyle w:val="ListParagraph"/>
        <w:pageBreakBefore/>
        <w:numPr>
          <w:ilvl w:val="0"/>
          <w:numId w:val="23"/>
        </w:numPr>
        <w:spacing w:after="120"/>
        <w:jc w:val="both"/>
        <w:rPr>
          <w:del w:id="1319" w:author="Hogendoorn, Rene" w:date="2016-08-03T09:37:00Z"/>
          <w:rFonts w:eastAsia="Times New Roman" w:cs="Times New Roman"/>
          <w:szCs w:val="24"/>
          <w:lang w:eastAsia="sv-SE"/>
        </w:rPr>
      </w:pPr>
      <w:del w:id="1320" w:author="Hogendoorn, Rene" w:date="2016-08-03T09:37:00Z">
        <w:r w:rsidDel="00310A5E">
          <w:rPr>
            <w:rFonts w:eastAsia="Times New Roman" w:cs="Times New Roman"/>
            <w:szCs w:val="24"/>
            <w:lang w:eastAsia="sv-SE"/>
          </w:rPr>
          <w:lastRenderedPageBreak/>
          <w:delText>Advise the officer of the watch accordingly; and</w:delText>
        </w:r>
      </w:del>
    </w:p>
    <w:p w:rsidR="00FF7F6B" w:rsidRPr="0069714C" w:rsidDel="00310A5E" w:rsidRDefault="00FF7F6B" w:rsidP="00973002">
      <w:pPr>
        <w:pStyle w:val="ListParagraph"/>
        <w:pageBreakBefore/>
        <w:numPr>
          <w:ilvl w:val="0"/>
          <w:numId w:val="23"/>
        </w:numPr>
        <w:spacing w:after="120"/>
        <w:jc w:val="both"/>
        <w:rPr>
          <w:del w:id="1321" w:author="Hogendoorn, Rene" w:date="2016-08-03T09:37:00Z"/>
          <w:rFonts w:eastAsia="Times New Roman" w:cs="Times New Roman"/>
          <w:szCs w:val="24"/>
          <w:lang w:eastAsia="sv-SE"/>
        </w:rPr>
      </w:pPr>
      <w:del w:id="1322" w:author="Hogendoorn, Rene" w:date="2016-08-03T09:37:00Z">
        <w:r w:rsidRPr="0069714C" w:rsidDel="00310A5E">
          <w:rPr>
            <w:rFonts w:eastAsia="Times New Roman" w:cs="Times New Roman"/>
            <w:szCs w:val="24"/>
            <w:lang w:eastAsia="sv-SE"/>
          </w:rPr>
          <w:lastRenderedPageBreak/>
          <w:delText>Activate tugs and other support units if appropriate.</w:delText>
        </w:r>
      </w:del>
    </w:p>
    <w:p w:rsidR="00FF7F6B" w:rsidRPr="00EA4DD7" w:rsidDel="00310A5E" w:rsidRDefault="00FF7F6B" w:rsidP="00737F50">
      <w:pPr>
        <w:pageBreakBefore/>
        <w:spacing w:after="120"/>
        <w:jc w:val="both"/>
        <w:rPr>
          <w:del w:id="1323" w:author="Hogendoorn, Rene" w:date="2016-08-03T09:37:00Z"/>
          <w:rFonts w:cs="Times New Roman"/>
          <w:szCs w:val="24"/>
          <w:lang w:eastAsia="sv-SE"/>
        </w:rPr>
      </w:pPr>
    </w:p>
    <w:p w:rsidR="00FF7F6B" w:rsidRPr="0069714C" w:rsidDel="00310A5E" w:rsidRDefault="00FF7F6B" w:rsidP="00737F50">
      <w:pPr>
        <w:pStyle w:val="BodyText"/>
        <w:pageBreakBefore/>
        <w:rPr>
          <w:del w:id="1324" w:author="Hogendoorn, Rene" w:date="2016-08-03T09:37:00Z"/>
          <w:b/>
        </w:rPr>
      </w:pPr>
      <w:del w:id="1325" w:author="Hogendoorn, Rene" w:date="2016-08-03T09:37:00Z">
        <w:r w:rsidRPr="0069714C" w:rsidDel="00310A5E">
          <w:rPr>
            <w:b/>
          </w:rPr>
          <w:lastRenderedPageBreak/>
          <w:delText>Security incident</w:delText>
        </w:r>
      </w:del>
    </w:p>
    <w:p w:rsidR="00FF7F6B" w:rsidRPr="00EA4DD7" w:rsidDel="00310A5E" w:rsidRDefault="00FF7F6B" w:rsidP="00737F50">
      <w:pPr>
        <w:pageBreakBefore/>
        <w:spacing w:after="120"/>
        <w:jc w:val="both"/>
        <w:rPr>
          <w:del w:id="1326" w:author="Hogendoorn, Rene" w:date="2016-08-03T09:37:00Z"/>
          <w:rFonts w:cs="Times New Roman"/>
          <w:szCs w:val="24"/>
          <w:lang w:eastAsia="sv-SE"/>
        </w:rPr>
      </w:pPr>
      <w:del w:id="1327" w:author="Hogendoorn, Rene" w:date="2016-08-03T09:37:00Z">
        <w:r w:rsidRPr="00EA4DD7" w:rsidDel="00310A5E">
          <w:rPr>
            <w:rFonts w:cs="Times New Roman"/>
            <w:szCs w:val="24"/>
            <w:lang w:eastAsia="sv-SE"/>
          </w:rPr>
          <w:lastRenderedPageBreak/>
          <w:delText>Procedures in the event of a security incident may be established.  Procedures may reflect any involvement of the VTS with the PFSP (Port Facility Security Plan) as per the International Ship and Port facility Security Code (ISPS).</w:delText>
        </w:r>
      </w:del>
    </w:p>
    <w:p w:rsidR="00FF7F6B" w:rsidRPr="00EA4DD7" w:rsidDel="00310A5E" w:rsidRDefault="00FF7F6B" w:rsidP="00737F50">
      <w:pPr>
        <w:pageBreakBefore/>
        <w:spacing w:after="120"/>
        <w:jc w:val="both"/>
        <w:rPr>
          <w:del w:id="1328" w:author="Hogendoorn, Rene" w:date="2016-08-03T09:37:00Z"/>
          <w:rFonts w:cs="Times New Roman"/>
          <w:szCs w:val="24"/>
          <w:lang w:eastAsia="sv-SE"/>
        </w:rPr>
      </w:pPr>
    </w:p>
    <w:p w:rsidR="00FF7F6B" w:rsidRPr="0069714C" w:rsidDel="00310A5E" w:rsidRDefault="00FF7F6B" w:rsidP="00737F50">
      <w:pPr>
        <w:pStyle w:val="BodyText"/>
        <w:pageBreakBefore/>
        <w:rPr>
          <w:del w:id="1329" w:author="Hogendoorn, Rene" w:date="2016-08-03T09:37:00Z"/>
          <w:b/>
        </w:rPr>
      </w:pPr>
      <w:del w:id="1330" w:author="Hogendoorn, Rene" w:date="2016-08-03T09:37:00Z">
        <w:r w:rsidRPr="0069714C" w:rsidDel="00310A5E">
          <w:rPr>
            <w:b/>
          </w:rPr>
          <w:lastRenderedPageBreak/>
          <w:delText>Protest Action</w:delText>
        </w:r>
      </w:del>
    </w:p>
    <w:p w:rsidR="00FF7F6B" w:rsidRPr="00EA4DD7" w:rsidDel="00310A5E" w:rsidRDefault="00FF7F6B" w:rsidP="00737F50">
      <w:pPr>
        <w:pageBreakBefore/>
        <w:spacing w:after="120"/>
        <w:jc w:val="both"/>
        <w:rPr>
          <w:del w:id="1331" w:author="Hogendoorn, Rene" w:date="2016-08-03T09:37:00Z"/>
          <w:rFonts w:cs="Times New Roman"/>
          <w:szCs w:val="24"/>
          <w:lang w:eastAsia="sv-SE"/>
        </w:rPr>
      </w:pPr>
      <w:del w:id="1332" w:author="Hogendoorn, Rene" w:date="2016-08-03T09:37:00Z">
        <w:r w:rsidRPr="00EA4DD7" w:rsidDel="00310A5E">
          <w:rPr>
            <w:rFonts w:cs="Times New Roman"/>
            <w:szCs w:val="24"/>
            <w:lang w:eastAsia="sv-SE"/>
          </w:rPr>
          <w:lastRenderedPageBreak/>
          <w:delText>Procedures may be established to respond to protest action against a vessel transiting the VTS area.  Actions may include:</w:delText>
        </w:r>
      </w:del>
    </w:p>
    <w:p w:rsidR="00FF7F6B" w:rsidRPr="00EA4DD7" w:rsidDel="00310A5E" w:rsidRDefault="00FF7F6B" w:rsidP="00973002">
      <w:pPr>
        <w:pageBreakBefore/>
        <w:numPr>
          <w:ilvl w:val="0"/>
          <w:numId w:val="24"/>
        </w:numPr>
        <w:spacing w:after="120"/>
        <w:jc w:val="both"/>
        <w:rPr>
          <w:del w:id="1333" w:author="Hogendoorn, Rene" w:date="2016-08-03T09:37:00Z"/>
          <w:rFonts w:cs="Times New Roman"/>
          <w:szCs w:val="24"/>
          <w:lang w:eastAsia="sv-SE"/>
        </w:rPr>
      </w:pPr>
      <w:del w:id="1334" w:author="Hogendoorn, Rene" w:date="2016-08-03T09:37:00Z">
        <w:r w:rsidRPr="00EA4DD7" w:rsidDel="00310A5E">
          <w:rPr>
            <w:rFonts w:cs="Times New Roman"/>
            <w:szCs w:val="24"/>
            <w:lang w:eastAsia="sv-SE"/>
          </w:rPr>
          <w:lastRenderedPageBreak/>
          <w:delText>Alert responsible authority;</w:delText>
        </w:r>
      </w:del>
    </w:p>
    <w:p w:rsidR="00FF7F6B" w:rsidRPr="00EA4DD7" w:rsidDel="00310A5E" w:rsidRDefault="00FF7F6B" w:rsidP="00973002">
      <w:pPr>
        <w:pageBreakBefore/>
        <w:numPr>
          <w:ilvl w:val="0"/>
          <w:numId w:val="24"/>
        </w:numPr>
        <w:spacing w:after="120"/>
        <w:jc w:val="both"/>
        <w:rPr>
          <w:del w:id="1335" w:author="Hogendoorn, Rene" w:date="2016-08-03T09:37:00Z"/>
          <w:rFonts w:cs="Times New Roman"/>
          <w:szCs w:val="24"/>
          <w:lang w:eastAsia="sv-SE"/>
        </w:rPr>
      </w:pPr>
      <w:del w:id="1336" w:author="Hogendoorn, Rene" w:date="2016-08-03T09:37:00Z">
        <w:r w:rsidRPr="00EA4DD7" w:rsidDel="00310A5E">
          <w:rPr>
            <w:rFonts w:cs="Times New Roman"/>
            <w:szCs w:val="24"/>
            <w:lang w:eastAsia="sv-SE"/>
          </w:rPr>
          <w:lastRenderedPageBreak/>
          <w:delText>Act on local call-out procedures, including VTS manager;</w:delText>
        </w:r>
      </w:del>
    </w:p>
    <w:p w:rsidR="00FF7F6B" w:rsidRPr="00EA4DD7" w:rsidDel="00310A5E" w:rsidRDefault="00FF7F6B" w:rsidP="00973002">
      <w:pPr>
        <w:pageBreakBefore/>
        <w:numPr>
          <w:ilvl w:val="0"/>
          <w:numId w:val="24"/>
        </w:numPr>
        <w:spacing w:after="120"/>
        <w:jc w:val="both"/>
        <w:rPr>
          <w:del w:id="1337" w:author="Hogendoorn, Rene" w:date="2016-08-03T09:37:00Z"/>
          <w:rFonts w:cs="Times New Roman"/>
          <w:szCs w:val="24"/>
          <w:lang w:eastAsia="sv-SE"/>
        </w:rPr>
      </w:pPr>
      <w:del w:id="1338" w:author="Hogendoorn, Rene" w:date="2016-08-03T09:37:00Z">
        <w:r w:rsidRPr="00EA4DD7" w:rsidDel="00310A5E">
          <w:rPr>
            <w:rFonts w:cs="Times New Roman"/>
            <w:szCs w:val="24"/>
            <w:lang w:eastAsia="sv-SE"/>
          </w:rPr>
          <w:lastRenderedPageBreak/>
          <w:delText xml:space="preserve">Promulgate information concerning </w:delText>
        </w:r>
        <w:r w:rsidDel="00310A5E">
          <w:rPr>
            <w:rFonts w:cs="Times New Roman"/>
            <w:szCs w:val="24"/>
            <w:lang w:eastAsia="sv-SE"/>
          </w:rPr>
          <w:delText>the protest action</w:delText>
        </w:r>
        <w:r w:rsidRPr="00EA4DD7" w:rsidDel="00310A5E">
          <w:rPr>
            <w:rFonts w:cs="Times New Roman"/>
            <w:szCs w:val="24"/>
            <w:lang w:eastAsia="sv-SE"/>
          </w:rPr>
          <w:delText xml:space="preserve"> to vessels in the VTS area;</w:delText>
        </w:r>
        <w:r w:rsidR="005D285D" w:rsidDel="00310A5E">
          <w:rPr>
            <w:rFonts w:cs="Times New Roman"/>
            <w:szCs w:val="24"/>
            <w:lang w:eastAsia="sv-SE"/>
          </w:rPr>
          <w:delText xml:space="preserve"> and</w:delText>
        </w:r>
      </w:del>
    </w:p>
    <w:p w:rsidR="00FF7F6B" w:rsidRPr="00EA4DD7" w:rsidDel="00310A5E" w:rsidRDefault="00FF7F6B" w:rsidP="00973002">
      <w:pPr>
        <w:pageBreakBefore/>
        <w:numPr>
          <w:ilvl w:val="0"/>
          <w:numId w:val="24"/>
        </w:numPr>
        <w:spacing w:after="120"/>
        <w:jc w:val="both"/>
        <w:rPr>
          <w:del w:id="1339" w:author="Hogendoorn, Rene" w:date="2016-08-03T09:37:00Z"/>
          <w:rFonts w:cs="Times New Roman"/>
          <w:szCs w:val="24"/>
          <w:lang w:eastAsia="sv-SE"/>
        </w:rPr>
      </w:pPr>
      <w:del w:id="1340" w:author="Hogendoorn, Rene" w:date="2016-08-03T09:37:00Z">
        <w:r w:rsidRPr="00EA4DD7" w:rsidDel="00310A5E">
          <w:rPr>
            <w:rFonts w:cs="Times New Roman"/>
            <w:szCs w:val="24"/>
            <w:lang w:eastAsia="sv-SE"/>
          </w:rPr>
          <w:lastRenderedPageBreak/>
          <w:delText xml:space="preserve">Throughout any protest action, </w:delText>
        </w:r>
        <w:r w:rsidDel="00310A5E">
          <w:rPr>
            <w:rFonts w:cs="Times New Roman"/>
            <w:szCs w:val="24"/>
            <w:lang w:eastAsia="sv-SE"/>
          </w:rPr>
          <w:delText xml:space="preserve">to ensure </w:delText>
        </w:r>
        <w:r w:rsidRPr="00EA4DD7" w:rsidDel="00310A5E">
          <w:rPr>
            <w:rFonts w:cs="Times New Roman"/>
            <w:szCs w:val="24"/>
            <w:lang w:eastAsia="sv-SE"/>
          </w:rPr>
          <w:delText>the sa</w:delText>
        </w:r>
        <w:r w:rsidDel="00310A5E">
          <w:rPr>
            <w:rFonts w:cs="Times New Roman"/>
            <w:szCs w:val="24"/>
            <w:lang w:eastAsia="sv-SE"/>
          </w:rPr>
          <w:delText>fety of ships and protestors</w:delText>
        </w:r>
        <w:r w:rsidRPr="00EA4DD7" w:rsidDel="00310A5E">
          <w:rPr>
            <w:rFonts w:cs="Times New Roman"/>
            <w:szCs w:val="24"/>
            <w:lang w:eastAsia="sv-SE"/>
          </w:rPr>
          <w:delText>.</w:delText>
        </w:r>
      </w:del>
    </w:p>
    <w:p w:rsidR="00FF7F6B" w:rsidRPr="00EA4DD7" w:rsidDel="00310A5E" w:rsidRDefault="00FF7F6B" w:rsidP="00737F50">
      <w:pPr>
        <w:pageBreakBefore/>
        <w:spacing w:after="120"/>
        <w:ind w:left="720"/>
        <w:jc w:val="both"/>
        <w:rPr>
          <w:del w:id="1341" w:author="Hogendoorn, Rene" w:date="2016-08-03T09:37:00Z"/>
          <w:rFonts w:cs="Times New Roman"/>
          <w:szCs w:val="24"/>
          <w:lang w:eastAsia="sv-SE"/>
        </w:rPr>
      </w:pPr>
    </w:p>
    <w:p w:rsidR="00FF7F6B" w:rsidRPr="0069714C" w:rsidDel="00310A5E" w:rsidRDefault="00FF7F6B" w:rsidP="00737F50">
      <w:pPr>
        <w:pStyle w:val="BodyText"/>
        <w:pageBreakBefore/>
        <w:rPr>
          <w:del w:id="1342" w:author="Hogendoorn, Rene" w:date="2016-08-03T09:37:00Z"/>
          <w:b/>
        </w:rPr>
      </w:pPr>
      <w:del w:id="1343" w:author="Hogendoorn, Rene" w:date="2016-08-03T09:37:00Z">
        <w:r w:rsidRPr="0069714C" w:rsidDel="00310A5E">
          <w:rPr>
            <w:b/>
          </w:rPr>
          <w:lastRenderedPageBreak/>
          <w:delText>Natural Disaster</w:delText>
        </w:r>
      </w:del>
    </w:p>
    <w:p w:rsidR="00FF7F6B" w:rsidRPr="00EA4DD7" w:rsidDel="00310A5E" w:rsidRDefault="00FF7F6B" w:rsidP="00737F50">
      <w:pPr>
        <w:pageBreakBefore/>
        <w:spacing w:after="120"/>
        <w:jc w:val="both"/>
        <w:rPr>
          <w:del w:id="1344" w:author="Hogendoorn, Rene" w:date="2016-08-03T09:37:00Z"/>
          <w:rFonts w:cs="Times New Roman"/>
          <w:szCs w:val="24"/>
          <w:lang w:eastAsia="sv-SE"/>
        </w:rPr>
      </w:pPr>
      <w:del w:id="1345" w:author="Hogendoorn, Rene" w:date="2016-08-03T09:37:00Z">
        <w:r w:rsidRPr="00EA4DD7" w:rsidDel="00310A5E">
          <w:rPr>
            <w:rFonts w:cs="Times New Roman"/>
            <w:szCs w:val="24"/>
            <w:lang w:eastAsia="sv-SE"/>
          </w:rPr>
          <w:lastRenderedPageBreak/>
          <w:delText xml:space="preserve">Natural disaster </w:delText>
        </w:r>
        <w:r w:rsidDel="00310A5E">
          <w:rPr>
            <w:rFonts w:cs="Times New Roman"/>
            <w:szCs w:val="24"/>
            <w:lang w:eastAsia="sv-SE"/>
          </w:rPr>
          <w:delText xml:space="preserve">recovery </w:delText>
        </w:r>
        <w:r w:rsidRPr="00EA4DD7" w:rsidDel="00310A5E">
          <w:rPr>
            <w:rFonts w:cs="Times New Roman"/>
            <w:szCs w:val="24"/>
            <w:lang w:eastAsia="sv-SE"/>
          </w:rPr>
          <w:delText xml:space="preserve">procedures may be established to </w:delText>
        </w:r>
        <w:r w:rsidDel="00310A5E">
          <w:rPr>
            <w:rFonts w:cs="Times New Roman"/>
            <w:szCs w:val="24"/>
            <w:lang w:eastAsia="sv-SE"/>
          </w:rPr>
          <w:delText>respond to</w:delText>
        </w:r>
        <w:r w:rsidRPr="00EA4DD7" w:rsidDel="00310A5E">
          <w:rPr>
            <w:rFonts w:cs="Times New Roman"/>
            <w:szCs w:val="24"/>
            <w:lang w:eastAsia="sv-SE"/>
          </w:rPr>
          <w:delText xml:space="preserve"> situations such as earthquake, </w:delText>
        </w:r>
        <w:r w:rsidR="0086725B" w:rsidDel="00310A5E">
          <w:rPr>
            <w:rFonts w:cs="Times New Roman"/>
            <w:szCs w:val="24"/>
            <w:lang w:eastAsia="sv-SE"/>
          </w:rPr>
          <w:delText xml:space="preserve">tsunami, </w:delText>
        </w:r>
        <w:r w:rsidRPr="00EA4DD7" w:rsidDel="00310A5E">
          <w:rPr>
            <w:rFonts w:cs="Times New Roman"/>
            <w:szCs w:val="24"/>
            <w:lang w:eastAsia="sv-SE"/>
          </w:rPr>
          <w:delText xml:space="preserve">tidal wave, fire, </w:delText>
        </w:r>
        <w:r w:rsidR="00693DA0" w:rsidRPr="00EA4DD7" w:rsidDel="00310A5E">
          <w:rPr>
            <w:rFonts w:cs="Times New Roman"/>
            <w:szCs w:val="24"/>
            <w:lang w:eastAsia="sv-SE"/>
          </w:rPr>
          <w:delText>and exceptional</w:delText>
        </w:r>
        <w:r w:rsidRPr="00EA4DD7" w:rsidDel="00310A5E">
          <w:rPr>
            <w:rFonts w:cs="Times New Roman"/>
            <w:szCs w:val="24"/>
            <w:lang w:eastAsia="sv-SE"/>
          </w:rPr>
          <w:delText xml:space="preserve"> weather conditions.  Actions may include:</w:delText>
        </w:r>
      </w:del>
    </w:p>
    <w:p w:rsidR="00FF7F6B" w:rsidRPr="0069714C" w:rsidDel="00310A5E" w:rsidRDefault="00FF7F6B" w:rsidP="00973002">
      <w:pPr>
        <w:pStyle w:val="ListParagraph"/>
        <w:pageBreakBefore/>
        <w:numPr>
          <w:ilvl w:val="0"/>
          <w:numId w:val="25"/>
        </w:numPr>
        <w:spacing w:after="120"/>
        <w:jc w:val="both"/>
        <w:rPr>
          <w:del w:id="1346" w:author="Hogendoorn, Rene" w:date="2016-08-03T09:37:00Z"/>
          <w:rFonts w:eastAsia="Times New Roman" w:cs="Times New Roman"/>
          <w:szCs w:val="24"/>
          <w:lang w:eastAsia="sv-SE"/>
        </w:rPr>
      </w:pPr>
      <w:del w:id="1347" w:author="Hogendoorn, Rene" w:date="2016-08-03T09:37:00Z">
        <w:r w:rsidRPr="0069714C" w:rsidDel="00310A5E">
          <w:rPr>
            <w:rFonts w:eastAsia="Times New Roman" w:cs="Times New Roman"/>
            <w:szCs w:val="24"/>
            <w:lang w:eastAsia="sv-SE"/>
          </w:rPr>
          <w:lastRenderedPageBreak/>
          <w:delText>Promulgate information to vessels in the VTS area;</w:delText>
        </w:r>
      </w:del>
    </w:p>
    <w:p w:rsidR="00FF7F6B" w:rsidRPr="0069714C" w:rsidDel="00310A5E" w:rsidRDefault="00FF7F6B" w:rsidP="00973002">
      <w:pPr>
        <w:pStyle w:val="ListParagraph"/>
        <w:pageBreakBefore/>
        <w:numPr>
          <w:ilvl w:val="0"/>
          <w:numId w:val="25"/>
        </w:numPr>
        <w:spacing w:after="120"/>
        <w:jc w:val="both"/>
        <w:rPr>
          <w:del w:id="1348" w:author="Hogendoorn, Rene" w:date="2016-08-03T09:37:00Z"/>
          <w:rFonts w:eastAsia="Times New Roman" w:cs="Times New Roman"/>
          <w:szCs w:val="24"/>
          <w:lang w:eastAsia="sv-SE"/>
        </w:rPr>
      </w:pPr>
      <w:del w:id="1349" w:author="Hogendoorn, Rene" w:date="2016-08-03T09:37:00Z">
        <w:r w:rsidRPr="0069714C" w:rsidDel="00310A5E">
          <w:rPr>
            <w:rFonts w:eastAsia="Times New Roman" w:cs="Times New Roman"/>
            <w:szCs w:val="24"/>
            <w:lang w:eastAsia="sv-SE"/>
          </w:rPr>
          <w:lastRenderedPageBreak/>
          <w:delText>Act on local call-out procedures;</w:delText>
        </w:r>
        <w:r w:rsidR="005D285D" w:rsidDel="00310A5E">
          <w:rPr>
            <w:rFonts w:eastAsia="Times New Roman" w:cs="Times New Roman"/>
            <w:szCs w:val="24"/>
            <w:lang w:eastAsia="sv-SE"/>
          </w:rPr>
          <w:delText xml:space="preserve"> and</w:delText>
        </w:r>
      </w:del>
    </w:p>
    <w:p w:rsidR="00FF7F6B" w:rsidRPr="0069714C" w:rsidDel="00310A5E" w:rsidRDefault="00FF7F6B" w:rsidP="00973002">
      <w:pPr>
        <w:pStyle w:val="ListParagraph"/>
        <w:pageBreakBefore/>
        <w:numPr>
          <w:ilvl w:val="0"/>
          <w:numId w:val="25"/>
        </w:numPr>
        <w:spacing w:after="120"/>
        <w:jc w:val="both"/>
        <w:rPr>
          <w:del w:id="1350" w:author="Hogendoorn, Rene" w:date="2016-08-03T09:37:00Z"/>
          <w:rFonts w:eastAsia="Times New Roman" w:cs="Times New Roman"/>
          <w:szCs w:val="24"/>
          <w:lang w:eastAsia="sv-SE"/>
        </w:rPr>
      </w:pPr>
      <w:del w:id="1351" w:author="Hogendoorn, Rene" w:date="2016-08-03T09:37:00Z">
        <w:r w:rsidRPr="0069714C" w:rsidDel="00310A5E">
          <w:rPr>
            <w:rFonts w:eastAsia="Times New Roman" w:cs="Times New Roman"/>
            <w:szCs w:val="24"/>
            <w:lang w:eastAsia="sv-SE"/>
          </w:rPr>
          <w:lastRenderedPageBreak/>
          <w:delText>Inform rescue co-ordination centre</w:delText>
        </w:r>
        <w:r w:rsidDel="00310A5E">
          <w:rPr>
            <w:rFonts w:eastAsia="Times New Roman" w:cs="Times New Roman"/>
            <w:szCs w:val="24"/>
            <w:lang w:eastAsia="sv-SE"/>
          </w:rPr>
          <w:delText>.</w:delText>
        </w:r>
      </w:del>
    </w:p>
    <w:p w:rsidR="00FF7F6B" w:rsidRPr="00EA4DD7" w:rsidDel="00310A5E" w:rsidRDefault="00FF7F6B" w:rsidP="00737F50">
      <w:pPr>
        <w:pageBreakBefore/>
        <w:rPr>
          <w:del w:id="1352" w:author="Hogendoorn, Rene" w:date="2016-08-03T09:37:00Z"/>
          <w:rFonts w:cs="Times New Roman"/>
        </w:rPr>
      </w:pPr>
    </w:p>
    <w:p w:rsidR="00FF7F6B" w:rsidRPr="0069714C" w:rsidDel="00310A5E" w:rsidRDefault="00FF7F6B" w:rsidP="00737F50">
      <w:pPr>
        <w:pStyle w:val="BodyText"/>
        <w:pageBreakBefore/>
        <w:rPr>
          <w:del w:id="1353" w:author="Hogendoorn, Rene" w:date="2016-08-03T09:37:00Z"/>
          <w:b/>
        </w:rPr>
      </w:pPr>
      <w:del w:id="1354" w:author="Hogendoorn, Rene" w:date="2016-08-03T09:37:00Z">
        <w:r w:rsidRPr="0069714C" w:rsidDel="00310A5E">
          <w:rPr>
            <w:b/>
          </w:rPr>
          <w:lastRenderedPageBreak/>
          <w:delText>Coastal accidents</w:delText>
        </w:r>
      </w:del>
    </w:p>
    <w:p w:rsidR="00693DA0" w:rsidRPr="00EA4DD7" w:rsidDel="00310A5E" w:rsidRDefault="00FF7F6B" w:rsidP="00737F50">
      <w:pPr>
        <w:pageBreakBefore/>
        <w:spacing w:after="120"/>
        <w:jc w:val="both"/>
        <w:rPr>
          <w:del w:id="1355" w:author="Hogendoorn, Rene" w:date="2016-08-03T09:37:00Z"/>
          <w:rFonts w:cs="Times New Roman"/>
          <w:szCs w:val="24"/>
          <w:lang w:eastAsia="sv-SE"/>
        </w:rPr>
      </w:pPr>
      <w:del w:id="1356" w:author="Hogendoorn, Rene" w:date="2016-08-03T09:37:00Z">
        <w:r w:rsidRPr="00EA4DD7" w:rsidDel="00310A5E">
          <w:rPr>
            <w:rFonts w:cs="Times New Roman"/>
            <w:szCs w:val="24"/>
            <w:lang w:eastAsia="de-DE"/>
          </w:rPr>
          <w:lastRenderedPageBreak/>
          <w:delText>Coastal accident procedures with allied</w:delText>
        </w:r>
        <w:r w:rsidR="0086725B" w:rsidDel="00310A5E">
          <w:rPr>
            <w:rFonts w:cs="Times New Roman"/>
            <w:szCs w:val="24"/>
            <w:lang w:eastAsia="de-DE"/>
          </w:rPr>
          <w:delText xml:space="preserve"> and other</w:delText>
        </w:r>
        <w:r w:rsidRPr="00EA4DD7" w:rsidDel="00310A5E">
          <w:rPr>
            <w:rFonts w:cs="Times New Roman"/>
            <w:szCs w:val="24"/>
            <w:lang w:eastAsia="de-DE"/>
          </w:rPr>
          <w:delText xml:space="preserve"> services should be established to deal with accidents involving swimmers or</w:delText>
        </w:r>
        <w:r w:rsidRPr="00EA4DD7" w:rsidDel="00310A5E">
          <w:rPr>
            <w:rFonts w:cs="Times New Roman"/>
            <w:szCs w:val="24"/>
            <w:lang w:val="bg-BG" w:eastAsia="de-DE"/>
          </w:rPr>
          <w:delText xml:space="preserve"> </w:delText>
        </w:r>
        <w:r w:rsidRPr="00EA4DD7" w:rsidDel="00310A5E">
          <w:rPr>
            <w:rFonts w:cs="Times New Roman"/>
            <w:szCs w:val="24"/>
            <w:lang w:eastAsia="de-DE"/>
          </w:rPr>
          <w:delText>divers reported directly to VTS by witnesses.  Actions may include:</w:delText>
        </w:r>
      </w:del>
    </w:p>
    <w:p w:rsidR="00FF7F6B" w:rsidRPr="0069714C" w:rsidDel="00310A5E" w:rsidRDefault="00FF7F6B" w:rsidP="00973002">
      <w:pPr>
        <w:pStyle w:val="ListParagraph"/>
        <w:pageBreakBefore/>
        <w:numPr>
          <w:ilvl w:val="0"/>
          <w:numId w:val="26"/>
        </w:numPr>
        <w:spacing w:after="120"/>
        <w:jc w:val="both"/>
        <w:rPr>
          <w:del w:id="1357" w:author="Hogendoorn, Rene" w:date="2016-08-03T09:37:00Z"/>
          <w:rFonts w:eastAsia="Times New Roman" w:cs="Times New Roman"/>
          <w:szCs w:val="24"/>
          <w:lang w:eastAsia="sv-SE"/>
        </w:rPr>
      </w:pPr>
      <w:del w:id="1358" w:author="Hogendoorn, Rene" w:date="2016-08-03T09:37:00Z">
        <w:r w:rsidRPr="0069714C" w:rsidDel="00310A5E">
          <w:rPr>
            <w:rFonts w:eastAsia="Times New Roman" w:cs="Times New Roman"/>
            <w:szCs w:val="24"/>
            <w:lang w:eastAsia="sv-SE"/>
          </w:rPr>
          <w:lastRenderedPageBreak/>
          <w:delText>Inform maritime rescue co-ordination centre (MRCC)</w:delText>
        </w:r>
        <w:r w:rsidR="005D285D" w:rsidDel="00310A5E">
          <w:rPr>
            <w:rFonts w:eastAsia="Times New Roman" w:cs="Times New Roman"/>
            <w:szCs w:val="24"/>
            <w:lang w:eastAsia="sv-SE"/>
          </w:rPr>
          <w:delText xml:space="preserve"> and</w:delText>
        </w:r>
      </w:del>
    </w:p>
    <w:p w:rsidR="00FF7F6B" w:rsidRPr="0069714C" w:rsidDel="00310A5E" w:rsidRDefault="00FF7F6B" w:rsidP="00973002">
      <w:pPr>
        <w:pStyle w:val="ListParagraph"/>
        <w:pageBreakBefore/>
        <w:numPr>
          <w:ilvl w:val="0"/>
          <w:numId w:val="26"/>
        </w:numPr>
        <w:spacing w:after="120"/>
        <w:jc w:val="both"/>
        <w:rPr>
          <w:del w:id="1359" w:author="Hogendoorn, Rene" w:date="2016-08-03T09:37:00Z"/>
          <w:rFonts w:eastAsia="Times New Roman" w:cs="Times New Roman"/>
          <w:szCs w:val="24"/>
          <w:lang w:eastAsia="sv-SE"/>
        </w:rPr>
      </w:pPr>
      <w:del w:id="1360" w:author="Hogendoorn, Rene" w:date="2016-08-03T09:37:00Z">
        <w:r w:rsidRPr="0069714C" w:rsidDel="00310A5E">
          <w:rPr>
            <w:rFonts w:eastAsia="Times New Roman" w:cs="Times New Roman"/>
            <w:szCs w:val="24"/>
            <w:lang w:eastAsia="sv-SE"/>
          </w:rPr>
          <w:lastRenderedPageBreak/>
          <w:delText xml:space="preserve">Inform </w:delText>
        </w:r>
        <w:r w:rsidR="0086725B" w:rsidDel="00310A5E">
          <w:rPr>
            <w:rFonts w:eastAsia="Times New Roman" w:cs="Times New Roman"/>
            <w:szCs w:val="24"/>
            <w:lang w:eastAsia="sv-SE"/>
          </w:rPr>
          <w:delText>relevant</w:delText>
        </w:r>
        <w:r w:rsidR="0086725B" w:rsidRPr="0069714C" w:rsidDel="00310A5E">
          <w:rPr>
            <w:rFonts w:eastAsia="Times New Roman" w:cs="Times New Roman"/>
            <w:szCs w:val="24"/>
            <w:lang w:eastAsia="sv-SE"/>
          </w:rPr>
          <w:delText xml:space="preserve"> </w:delText>
        </w:r>
        <w:r w:rsidRPr="0069714C" w:rsidDel="00310A5E">
          <w:rPr>
            <w:rFonts w:eastAsia="Times New Roman" w:cs="Times New Roman"/>
            <w:szCs w:val="24"/>
            <w:lang w:eastAsia="sv-SE"/>
          </w:rPr>
          <w:delText>competent services.</w:delText>
        </w:r>
      </w:del>
    </w:p>
    <w:p w:rsidR="00FF7F6B" w:rsidDel="00310A5E" w:rsidRDefault="00FF7F6B" w:rsidP="00737F50">
      <w:pPr>
        <w:pageBreakBefore/>
        <w:rPr>
          <w:del w:id="1361" w:author="Hogendoorn, Rene" w:date="2016-08-03T09:37:00Z"/>
          <w:lang w:eastAsia="de-DE"/>
        </w:rPr>
      </w:pPr>
    </w:p>
    <w:p w:rsidR="00693DA0" w:rsidRPr="0069714C" w:rsidDel="00310A5E" w:rsidRDefault="00CB4068" w:rsidP="00737F50">
      <w:pPr>
        <w:pStyle w:val="BodyText"/>
        <w:pageBreakBefore/>
        <w:rPr>
          <w:del w:id="1362" w:author="Hogendoorn, Rene" w:date="2016-08-03T09:37:00Z"/>
          <w:b/>
        </w:rPr>
      </w:pPr>
      <w:del w:id="1363" w:author="Hogendoorn, Rene" w:date="2016-08-03T09:37:00Z">
        <w:r w:rsidDel="00310A5E">
          <w:rPr>
            <w:b/>
            <w:bCs/>
            <w:color w:val="333333"/>
          </w:rPr>
          <w:lastRenderedPageBreak/>
          <w:delText>Marine events</w:delText>
        </w:r>
      </w:del>
    </w:p>
    <w:p w:rsidR="00693DA0" w:rsidDel="00310A5E" w:rsidRDefault="00CB4068" w:rsidP="00737F50">
      <w:pPr>
        <w:pageBreakBefore/>
        <w:spacing w:after="120"/>
        <w:jc w:val="both"/>
        <w:rPr>
          <w:del w:id="1364" w:author="Hogendoorn, Rene" w:date="2016-08-03T09:37:00Z"/>
          <w:lang w:val="en-US"/>
        </w:rPr>
      </w:pPr>
      <w:del w:id="1365" w:author="Hogendoorn, Rene" w:date="2016-08-03T09:37:00Z">
        <w:r w:rsidDel="00310A5E">
          <w:rPr>
            <w:color w:val="333333"/>
          </w:rPr>
          <w:lastRenderedPageBreak/>
          <w:delText xml:space="preserve">The coordination of planned marine events with respect to the preservation of marine safety </w:delText>
        </w:r>
        <w:r w:rsidR="00693DA0" w:rsidDel="00310A5E">
          <w:rPr>
            <w:lang w:val="en-US"/>
          </w:rPr>
          <w:delText xml:space="preserve">and </w:delText>
        </w:r>
        <w:r w:rsidDel="00310A5E">
          <w:rPr>
            <w:lang w:val="en-US"/>
          </w:rPr>
          <w:delText>continuity of traffic flows</w:delText>
        </w:r>
        <w:r w:rsidR="00693DA0" w:rsidDel="00310A5E">
          <w:rPr>
            <w:lang w:val="en-US"/>
          </w:rPr>
          <w:delText>,</w:delText>
        </w:r>
        <w:r w:rsidDel="00310A5E">
          <w:rPr>
            <w:lang w:val="en-US"/>
          </w:rPr>
          <w:delText xml:space="preserve"> may require substantial effort from VTS, in cooperation with:</w:delText>
        </w:r>
      </w:del>
    </w:p>
    <w:p w:rsidR="00693DA0" w:rsidRPr="0069714C" w:rsidDel="00310A5E" w:rsidRDefault="00CB4068" w:rsidP="00973002">
      <w:pPr>
        <w:pStyle w:val="ListParagraph"/>
        <w:pageBreakBefore/>
        <w:numPr>
          <w:ilvl w:val="0"/>
          <w:numId w:val="26"/>
        </w:numPr>
        <w:spacing w:after="120"/>
        <w:jc w:val="both"/>
        <w:rPr>
          <w:del w:id="1366" w:author="Hogendoorn, Rene" w:date="2016-08-03T09:37:00Z"/>
          <w:rFonts w:eastAsia="Times New Roman" w:cs="Times New Roman"/>
          <w:szCs w:val="24"/>
          <w:lang w:eastAsia="sv-SE"/>
        </w:rPr>
      </w:pPr>
      <w:del w:id="1367" w:author="Hogendoorn, Rene" w:date="2016-08-03T09:37:00Z">
        <w:r w:rsidRPr="00693DA0" w:rsidDel="00310A5E">
          <w:rPr>
            <w:lang w:val="en-US"/>
          </w:rPr>
          <w:lastRenderedPageBreak/>
          <w:delText>The organizers of the event and</w:delText>
        </w:r>
      </w:del>
    </w:p>
    <w:p w:rsidR="00693DA0" w:rsidRPr="0069714C" w:rsidDel="00310A5E" w:rsidRDefault="00CB4068" w:rsidP="00973002">
      <w:pPr>
        <w:pStyle w:val="ListParagraph"/>
        <w:pageBreakBefore/>
        <w:numPr>
          <w:ilvl w:val="0"/>
          <w:numId w:val="26"/>
        </w:numPr>
        <w:spacing w:after="120"/>
        <w:jc w:val="both"/>
        <w:rPr>
          <w:del w:id="1368" w:author="Hogendoorn, Rene" w:date="2016-08-03T09:37:00Z"/>
          <w:rFonts w:eastAsia="Times New Roman" w:cs="Times New Roman"/>
          <w:szCs w:val="24"/>
          <w:lang w:eastAsia="sv-SE"/>
        </w:rPr>
      </w:pPr>
      <w:del w:id="1369" w:author="Hogendoorn, Rene" w:date="2016-08-03T09:37:00Z">
        <w:r w:rsidRPr="00693DA0" w:rsidDel="00310A5E">
          <w:rPr>
            <w:lang w:val="en-US"/>
          </w:rPr>
          <w:lastRenderedPageBreak/>
          <w:delText>Allied and other services, including those engaged with the public safety and order.</w:delText>
        </w:r>
      </w:del>
    </w:p>
    <w:p w:rsidR="00693DA0" w:rsidDel="00310A5E" w:rsidRDefault="00CB4068" w:rsidP="00737F50">
      <w:pPr>
        <w:pageBreakBefore/>
        <w:spacing w:after="120"/>
        <w:jc w:val="both"/>
        <w:rPr>
          <w:del w:id="1370" w:author="Hogendoorn, Rene" w:date="2016-08-03T09:37:00Z"/>
          <w:lang w:val="en-US"/>
        </w:rPr>
      </w:pPr>
      <w:del w:id="1371" w:author="Hogendoorn, Rene" w:date="2016-08-03T09:37:00Z">
        <w:r w:rsidDel="00310A5E">
          <w:rPr>
            <w:lang w:val="en-US"/>
          </w:rPr>
          <w:lastRenderedPageBreak/>
          <w:delText>VTS may also become involved in:</w:delText>
        </w:r>
      </w:del>
    </w:p>
    <w:p w:rsidR="00693DA0" w:rsidRPr="0069714C" w:rsidDel="00310A5E" w:rsidRDefault="00CB4068" w:rsidP="00973002">
      <w:pPr>
        <w:pStyle w:val="ListParagraph"/>
        <w:pageBreakBefore/>
        <w:numPr>
          <w:ilvl w:val="0"/>
          <w:numId w:val="26"/>
        </w:numPr>
        <w:spacing w:after="120"/>
        <w:jc w:val="both"/>
        <w:rPr>
          <w:del w:id="1372" w:author="Hogendoorn, Rene" w:date="2016-08-03T09:37:00Z"/>
          <w:rFonts w:eastAsia="Times New Roman" w:cs="Times New Roman"/>
          <w:szCs w:val="24"/>
          <w:lang w:eastAsia="sv-SE"/>
        </w:rPr>
      </w:pPr>
      <w:del w:id="1373" w:author="Hogendoorn, Rene" w:date="2016-08-03T09:37:00Z">
        <w:r w:rsidRPr="00693DA0" w:rsidDel="00310A5E">
          <w:rPr>
            <w:lang w:val="en-US"/>
          </w:rPr>
          <w:lastRenderedPageBreak/>
          <w:delText>The preparation of such an event;</w:delText>
        </w:r>
      </w:del>
    </w:p>
    <w:p w:rsidR="00693DA0" w:rsidRPr="0069714C" w:rsidDel="00310A5E" w:rsidRDefault="00CB4068" w:rsidP="00973002">
      <w:pPr>
        <w:pStyle w:val="ListParagraph"/>
        <w:pageBreakBefore/>
        <w:numPr>
          <w:ilvl w:val="0"/>
          <w:numId w:val="26"/>
        </w:numPr>
        <w:spacing w:after="120"/>
        <w:jc w:val="both"/>
        <w:rPr>
          <w:del w:id="1374" w:author="Hogendoorn, Rene" w:date="2016-08-03T09:37:00Z"/>
          <w:rFonts w:eastAsia="Times New Roman" w:cs="Times New Roman"/>
          <w:szCs w:val="24"/>
          <w:lang w:eastAsia="sv-SE"/>
        </w:rPr>
      </w:pPr>
      <w:del w:id="1375" w:author="Hogendoorn, Rene" w:date="2016-08-03T09:37:00Z">
        <w:r w:rsidRPr="00693DA0" w:rsidDel="00310A5E">
          <w:rPr>
            <w:lang w:val="en-US"/>
          </w:rPr>
          <w:lastRenderedPageBreak/>
          <w:delText>Timely provision of information to shipping and interests associated;</w:delText>
        </w:r>
        <w:r w:rsidR="005D285D" w:rsidDel="00310A5E">
          <w:rPr>
            <w:lang w:val="en-US"/>
          </w:rPr>
          <w:delText xml:space="preserve"> and</w:delText>
        </w:r>
      </w:del>
    </w:p>
    <w:p w:rsidR="00693DA0" w:rsidRPr="0069714C" w:rsidDel="00310A5E" w:rsidRDefault="00CB4068" w:rsidP="00973002">
      <w:pPr>
        <w:pStyle w:val="ListParagraph"/>
        <w:pageBreakBefore/>
        <w:numPr>
          <w:ilvl w:val="0"/>
          <w:numId w:val="26"/>
        </w:numPr>
        <w:spacing w:after="120"/>
        <w:jc w:val="both"/>
        <w:rPr>
          <w:del w:id="1376" w:author="Hogendoorn, Rene" w:date="2016-08-03T09:37:00Z"/>
          <w:rFonts w:eastAsia="Times New Roman" w:cs="Times New Roman"/>
          <w:szCs w:val="24"/>
          <w:lang w:eastAsia="sv-SE"/>
        </w:rPr>
      </w:pPr>
      <w:del w:id="1377" w:author="Hogendoorn, Rene" w:date="2016-08-03T09:37:00Z">
        <w:r w:rsidRPr="00693DA0" w:rsidDel="00310A5E">
          <w:rPr>
            <w:lang w:val="en-US"/>
          </w:rPr>
          <w:lastRenderedPageBreak/>
          <w:delText>Guidance of passing maritime traffic and to specific activities of such event.</w:delText>
        </w:r>
      </w:del>
    </w:p>
    <w:p w:rsidR="00693DA0" w:rsidRPr="00EA4DD7" w:rsidDel="00310A5E" w:rsidRDefault="00693DA0" w:rsidP="00737F50">
      <w:pPr>
        <w:pageBreakBefore/>
        <w:rPr>
          <w:del w:id="1378" w:author="Hogendoorn, Rene" w:date="2016-08-03T09:37:00Z"/>
          <w:lang w:eastAsia="de-DE"/>
        </w:rPr>
      </w:pPr>
    </w:p>
    <w:p w:rsidR="00FF7F6B" w:rsidRPr="0069714C" w:rsidDel="00310A5E" w:rsidRDefault="00FF7F6B" w:rsidP="00737F50">
      <w:pPr>
        <w:pStyle w:val="BodyText"/>
        <w:pageBreakBefore/>
        <w:rPr>
          <w:del w:id="1379" w:author="Hogendoorn, Rene" w:date="2016-08-03T09:37:00Z"/>
          <w:b/>
        </w:rPr>
      </w:pPr>
      <w:del w:id="1380" w:author="Hogendoorn, Rene" w:date="2016-08-03T09:37:00Z">
        <w:r w:rsidRPr="0069714C" w:rsidDel="00310A5E">
          <w:rPr>
            <w:b/>
          </w:rPr>
          <w:lastRenderedPageBreak/>
          <w:delText>Risk Assessment and incident classification</w:delText>
        </w:r>
      </w:del>
    </w:p>
    <w:p w:rsidR="00FF7F6B" w:rsidDel="00310A5E" w:rsidRDefault="00FF7F6B" w:rsidP="00737F50">
      <w:pPr>
        <w:pStyle w:val="BodyText"/>
        <w:pageBreakBefore/>
        <w:rPr>
          <w:del w:id="1381" w:author="Hogendoorn, Rene" w:date="2016-08-03T09:37:00Z"/>
          <w:rFonts w:cs="Times New Roman"/>
          <w:szCs w:val="24"/>
          <w:lang w:eastAsia="de-DE"/>
        </w:rPr>
      </w:pPr>
      <w:del w:id="1382" w:author="Hogendoorn, Rene" w:date="2016-08-03T09:37:00Z">
        <w:r w:rsidRPr="00EA4DD7" w:rsidDel="00310A5E">
          <w:lastRenderedPageBreak/>
          <w:delText>Correct classification of an incident is vital at the earliest possible stage, to ensure that an appropriate level of response and interaction with relevant allied services</w:delText>
        </w:r>
        <w:r w:rsidDel="00310A5E">
          <w:delText xml:space="preserve"> are</w:delText>
        </w:r>
        <w:r w:rsidRPr="00EA4DD7" w:rsidDel="00310A5E">
          <w:delText xml:space="preserve"> initiated. The numerous factors affecting the severity, complexity and duration of an incident must be thoroughly assessed. Incidents are to be classified only by authorised and qualified persons.</w:delText>
        </w:r>
      </w:del>
    </w:p>
    <w:p w:rsidR="00922A74" w:rsidRPr="00922A74" w:rsidDel="00310A5E" w:rsidRDefault="00922A74" w:rsidP="00737F50">
      <w:pPr>
        <w:pStyle w:val="BodyText"/>
        <w:pageBreakBefore/>
        <w:rPr>
          <w:del w:id="1383" w:author="Hogendoorn, Rene" w:date="2016-08-03T09:37:00Z"/>
          <w:rFonts w:cs="Times New Roman"/>
          <w:szCs w:val="24"/>
          <w:lang w:eastAsia="de-DE"/>
        </w:rPr>
      </w:pPr>
      <w:del w:id="1384" w:author="Hogendoorn, Rene" w:date="2016-08-03T09:37:00Z">
        <w:r w:rsidDel="00310A5E">
          <w:rPr>
            <w:rFonts w:cs="Times New Roman"/>
            <w:szCs w:val="24"/>
            <w:lang w:eastAsia="de-DE"/>
          </w:rPr>
          <w:lastRenderedPageBreak/>
          <w:delText xml:space="preserve">Further guidance on risk assessment and incident classification can be found in </w:delText>
        </w:r>
        <w:r w:rsidR="001A1747" w:rsidDel="00310A5E">
          <w:rPr>
            <w:rFonts w:cs="Times New Roman"/>
            <w:szCs w:val="24"/>
            <w:lang w:eastAsia="de-DE"/>
          </w:rPr>
          <w:delText>IALA Guideline 1018 – Risk Management</w:delText>
        </w:r>
        <w:r w:rsidR="00C45A75" w:rsidDel="00310A5E">
          <w:rPr>
            <w:rFonts w:cs="Times New Roman"/>
            <w:szCs w:val="24"/>
            <w:lang w:eastAsia="de-DE"/>
          </w:rPr>
          <w:delText xml:space="preserve"> and in IALA Guideline 1046 on Response plan for the marking of </w:delText>
        </w:r>
        <w:r w:rsidR="00693DA0" w:rsidDel="00310A5E">
          <w:rPr>
            <w:rFonts w:cs="Times New Roman"/>
            <w:szCs w:val="24"/>
            <w:lang w:eastAsia="de-DE"/>
          </w:rPr>
          <w:delText>new wrecks</w:delText>
        </w:r>
        <w:r w:rsidR="00C45A75" w:rsidDel="00310A5E">
          <w:rPr>
            <w:rFonts w:cs="Times New Roman"/>
            <w:szCs w:val="24"/>
            <w:lang w:eastAsia="de-DE"/>
          </w:rPr>
          <w:delText>.</w:delText>
        </w:r>
      </w:del>
    </w:p>
    <w:p w:rsidR="00FF7F6B" w:rsidDel="00310A5E" w:rsidRDefault="00FF7F6B" w:rsidP="00737F50">
      <w:pPr>
        <w:pageBreakBefore/>
        <w:rPr>
          <w:del w:id="1385" w:author="Hogendoorn, Rene" w:date="2016-08-03T09:37:00Z"/>
          <w:rFonts w:eastAsia="Calibri" w:cs="Calibri"/>
          <w:b/>
          <w:caps/>
          <w:snapToGrid w:val="0"/>
          <w:kern w:val="28"/>
          <w:lang w:eastAsia="de-DE"/>
        </w:rPr>
      </w:pPr>
      <w:del w:id="1386" w:author="Hogendoorn, Rene" w:date="2016-08-03T09:37:00Z">
        <w:r w:rsidDel="00310A5E">
          <w:lastRenderedPageBreak/>
          <w:br w:type="page"/>
        </w:r>
      </w:del>
    </w:p>
    <w:p w:rsidR="00FF7F6B" w:rsidDel="00310A5E" w:rsidRDefault="00FF7F6B" w:rsidP="00737F50">
      <w:pPr>
        <w:pStyle w:val="Annex"/>
        <w:pageBreakBefore/>
        <w:numPr>
          <w:ilvl w:val="0"/>
          <w:numId w:val="1"/>
        </w:numPr>
        <w:rPr>
          <w:del w:id="1387" w:author="Hogendoorn, Rene" w:date="2016-08-03T09:37:00Z"/>
        </w:rPr>
      </w:pPr>
      <w:bookmarkStart w:id="1388" w:name="_Toc367184866"/>
      <w:bookmarkStart w:id="1389" w:name="_Toc370818323"/>
      <w:del w:id="1390" w:author="Hogendoorn, Rene" w:date="2016-08-03T09:37:00Z">
        <w:r w:rsidDel="00310A5E">
          <w:lastRenderedPageBreak/>
          <w:delText>Further legal and security considerations</w:delText>
        </w:r>
        <w:bookmarkEnd w:id="1388"/>
        <w:bookmarkEnd w:id="1389"/>
      </w:del>
    </w:p>
    <w:p w:rsidR="00FF7F6B" w:rsidDel="00310A5E" w:rsidRDefault="00FF7F6B" w:rsidP="00737F50">
      <w:pPr>
        <w:pageBreakBefore/>
        <w:rPr>
          <w:del w:id="1391" w:author="Hogendoorn, Rene" w:date="2016-08-03T09:37:00Z"/>
          <w:lang w:eastAsia="de-DE"/>
        </w:rPr>
      </w:pPr>
    </w:p>
    <w:p w:rsidR="00FF7F6B" w:rsidDel="00310A5E" w:rsidRDefault="00FF7F6B" w:rsidP="00737F50">
      <w:pPr>
        <w:pageBreakBefore/>
        <w:rPr>
          <w:del w:id="1392" w:author="Hogendoorn, Rene" w:date="2016-08-03T09:37:00Z"/>
          <w:lang w:eastAsia="de-DE"/>
        </w:rPr>
      </w:pPr>
      <w:del w:id="1393" w:author="Hogendoorn, Rene" w:date="2016-08-03T09:37:00Z">
        <w:r w:rsidDel="00310A5E">
          <w:rPr>
            <w:lang w:eastAsia="de-DE"/>
          </w:rPr>
          <w:lastRenderedPageBreak/>
          <w:delText>VTS authorities should also consider the purpose of any re-use of VTS information</w:delText>
        </w:r>
      </w:del>
      <w:ins w:id="1394" w:author="Fred E Fredriksen" w:date="2016-08-03T06:13:00Z">
        <w:del w:id="1395" w:author="Hogendoorn, Rene" w:date="2016-08-03T09:37:00Z">
          <w:r w:rsidR="0042527F" w:rsidDel="00310A5E">
            <w:rPr>
              <w:lang w:eastAsia="de-DE"/>
            </w:rPr>
            <w:delText>data</w:delText>
          </w:r>
        </w:del>
      </w:ins>
      <w:del w:id="1396" w:author="Hogendoorn, Rene" w:date="2016-08-03T09:37:00Z">
        <w:r w:rsidDel="00310A5E">
          <w:rPr>
            <w:lang w:eastAsia="de-DE"/>
          </w:rPr>
          <w:delText xml:space="preserve"> and how that influences the form and time in which information</w:delText>
        </w:r>
      </w:del>
      <w:ins w:id="1397" w:author="Fred E Fredriksen" w:date="2016-08-03T06:14:00Z">
        <w:del w:id="1398" w:author="Hogendoorn, Rene" w:date="2016-08-03T09:37:00Z">
          <w:r w:rsidR="0042527F" w:rsidDel="00310A5E">
            <w:rPr>
              <w:lang w:eastAsia="de-DE"/>
            </w:rPr>
            <w:delText>data</w:delText>
          </w:r>
        </w:del>
      </w:ins>
      <w:del w:id="1399" w:author="Hogendoorn, Rene" w:date="2016-08-03T09:37:00Z">
        <w:r w:rsidDel="00310A5E">
          <w:rPr>
            <w:lang w:eastAsia="de-DE"/>
          </w:rPr>
          <w:delText xml:space="preserve"> may be provided.  For example, information</w:delText>
        </w:r>
      </w:del>
      <w:ins w:id="1400" w:author="Fred E Fredriksen" w:date="2016-08-03T06:14:00Z">
        <w:del w:id="1401" w:author="Hogendoorn, Rene" w:date="2016-08-03T09:37:00Z">
          <w:r w:rsidR="0042527F" w:rsidDel="00310A5E">
            <w:rPr>
              <w:lang w:eastAsia="de-DE"/>
            </w:rPr>
            <w:delText>data</w:delText>
          </w:r>
        </w:del>
      </w:ins>
      <w:del w:id="1402" w:author="Hogendoorn, Rene" w:date="2016-08-03T09:37:00Z">
        <w:r w:rsidDel="00310A5E">
          <w:rPr>
            <w:lang w:eastAsia="de-DE"/>
          </w:rPr>
          <w:delText xml:space="preserve"> to alert or assist search and rescue operations would generally be required freely and urgently.  Other uses, such as compiling data on past shipping trends, could be provided at a later time, perhaps affording sufficient time for a formal written application.</w:delText>
        </w:r>
      </w:del>
    </w:p>
    <w:p w:rsidR="00FF7F6B" w:rsidDel="00310A5E" w:rsidRDefault="00FF7F6B" w:rsidP="00737F50">
      <w:pPr>
        <w:pageBreakBefore/>
        <w:rPr>
          <w:del w:id="1403" w:author="Hogendoorn, Rene" w:date="2016-08-03T09:37:00Z"/>
          <w:lang w:eastAsia="de-DE"/>
        </w:rPr>
      </w:pPr>
    </w:p>
    <w:p w:rsidR="00FF7F6B" w:rsidDel="00310A5E" w:rsidRDefault="00FF7F6B" w:rsidP="00737F50">
      <w:pPr>
        <w:pageBreakBefore/>
        <w:rPr>
          <w:del w:id="1404" w:author="Hogendoorn, Rene" w:date="2016-08-03T09:37:00Z"/>
          <w:lang w:eastAsia="de-DE"/>
        </w:rPr>
      </w:pPr>
      <w:del w:id="1405" w:author="Hogendoorn, Rene" w:date="2016-08-03T09:37:00Z">
        <w:r w:rsidDel="00310A5E">
          <w:rPr>
            <w:lang w:eastAsia="de-DE"/>
          </w:rPr>
          <w:lastRenderedPageBreak/>
          <w:delText xml:space="preserve">In many cases, the high level legislation under which the VTS operates may determine how </w:delText>
        </w:r>
        <w:r w:rsidR="004A52D3" w:rsidDel="00310A5E">
          <w:rPr>
            <w:lang w:eastAsia="de-DE"/>
          </w:rPr>
          <w:delText>data and information</w:delText>
        </w:r>
        <w:r w:rsidDel="00310A5E">
          <w:rPr>
            <w:lang w:eastAsia="de-DE"/>
          </w:rPr>
          <w:delText xml:space="preserve"> may be re-used.  If a VTS authority is part of an agency whose objectives include safety at sea</w:delText>
        </w:r>
        <w:r w:rsidR="000148AC" w:rsidDel="00310A5E">
          <w:rPr>
            <w:lang w:eastAsia="de-DE"/>
          </w:rPr>
          <w:delText>, security</w:delText>
        </w:r>
        <w:r w:rsidDel="00310A5E">
          <w:rPr>
            <w:lang w:eastAsia="de-DE"/>
          </w:rPr>
          <w:delText xml:space="preserve"> and protection of the marine environment, it may be easier to provide information</w:delText>
        </w:r>
      </w:del>
      <w:ins w:id="1406" w:author="Fred E Fredriksen" w:date="2016-08-03T06:14:00Z">
        <w:del w:id="1407" w:author="Hogendoorn, Rene" w:date="2016-08-03T09:37:00Z">
          <w:r w:rsidR="0042527F" w:rsidDel="00310A5E">
            <w:rPr>
              <w:lang w:eastAsia="de-DE"/>
            </w:rPr>
            <w:delText>data</w:delText>
          </w:r>
        </w:del>
      </w:ins>
      <w:del w:id="1408" w:author="Hogendoorn, Rene" w:date="2016-08-03T09:37:00Z">
        <w:r w:rsidDel="00310A5E">
          <w:rPr>
            <w:lang w:eastAsia="de-DE"/>
          </w:rPr>
          <w:delText xml:space="preserve"> to organisations undertaking similar or complementary work such as marine parks and fisheries management.  Another issue in some countries may be whether the eventual use of the transferred information</w:delText>
        </w:r>
      </w:del>
      <w:ins w:id="1409" w:author="Fred E Fredriksen" w:date="2016-08-03T06:14:00Z">
        <w:del w:id="1410" w:author="Hogendoorn, Rene" w:date="2016-08-03T09:37:00Z">
          <w:r w:rsidR="0042527F" w:rsidDel="00310A5E">
            <w:rPr>
              <w:lang w:eastAsia="de-DE"/>
            </w:rPr>
            <w:delText>data</w:delText>
          </w:r>
        </w:del>
      </w:ins>
      <w:del w:id="1411" w:author="Hogendoorn, Rene" w:date="2016-08-03T09:37:00Z">
        <w:r w:rsidDel="00310A5E">
          <w:rPr>
            <w:lang w:eastAsia="de-DE"/>
          </w:rPr>
          <w:delText xml:space="preserve"> is consistent with the purpose for which it was originally collected.  </w:delText>
        </w:r>
        <w:r w:rsidR="005450DB" w:rsidDel="00310A5E">
          <w:rPr>
            <w:lang w:eastAsia="de-DE"/>
          </w:rPr>
          <w:delText>Clearly describing and specifying the purpose for which the data is collected in the first place from the outset may solve this issue</w:delText>
        </w:r>
        <w:r w:rsidDel="00310A5E">
          <w:rPr>
            <w:lang w:eastAsia="de-DE"/>
          </w:rPr>
          <w:delText>.</w:delText>
        </w:r>
      </w:del>
    </w:p>
    <w:p w:rsidR="00FF7F6B" w:rsidDel="00310A5E" w:rsidRDefault="00FF7F6B" w:rsidP="00737F50">
      <w:pPr>
        <w:pageBreakBefore/>
        <w:rPr>
          <w:del w:id="1412" w:author="Hogendoorn, Rene" w:date="2016-08-03T09:37:00Z"/>
          <w:lang w:eastAsia="de-DE"/>
        </w:rPr>
      </w:pPr>
    </w:p>
    <w:p w:rsidR="00FF7F6B" w:rsidDel="00310A5E" w:rsidRDefault="00FF7F6B" w:rsidP="00737F50">
      <w:pPr>
        <w:pageBreakBefore/>
        <w:rPr>
          <w:del w:id="1413" w:author="Hogendoorn, Rene" w:date="2016-08-03T09:37:00Z"/>
          <w:lang w:eastAsia="de-DE"/>
        </w:rPr>
      </w:pPr>
      <w:del w:id="1414" w:author="Hogendoorn, Rene" w:date="2016-08-03T09:37:00Z">
        <w:r w:rsidDel="00310A5E">
          <w:rPr>
            <w:lang w:eastAsia="de-DE"/>
          </w:rPr>
          <w:lastRenderedPageBreak/>
          <w:delText>Transfer and sharing of data &amp; information, particularly between government agencies, should be based upon an agreement, memorandum of understanding or similar instrument between the VTS authority and the organisation requiring the data.  It is also recommended that VTS authorities develop clear protocols and procedures so that data transfer is implemented and maintained consistently and correctly.</w:delText>
        </w:r>
      </w:del>
    </w:p>
    <w:p w:rsidR="00FF7F6B" w:rsidDel="00310A5E" w:rsidRDefault="00FF7F6B" w:rsidP="00737F50">
      <w:pPr>
        <w:pageBreakBefore/>
        <w:rPr>
          <w:del w:id="1415" w:author="Hogendoorn, Rene" w:date="2016-08-03T09:37:00Z"/>
          <w:lang w:eastAsia="de-DE"/>
        </w:rPr>
      </w:pPr>
    </w:p>
    <w:p w:rsidR="00FF7F6B" w:rsidDel="00310A5E" w:rsidRDefault="00FF7F6B" w:rsidP="00737F50">
      <w:pPr>
        <w:pageBreakBefore/>
        <w:rPr>
          <w:del w:id="1416" w:author="Hogendoorn, Rene" w:date="2016-08-03T09:37:00Z"/>
          <w:lang w:eastAsia="de-DE"/>
        </w:rPr>
      </w:pPr>
      <w:del w:id="1417" w:author="Hogendoorn, Rene" w:date="2016-08-03T09:37:00Z">
        <w:r w:rsidDel="00310A5E">
          <w:rPr>
            <w:lang w:eastAsia="de-DE"/>
          </w:rPr>
          <w:lastRenderedPageBreak/>
          <w:delText>The type and format of information</w:delText>
        </w:r>
      </w:del>
      <w:ins w:id="1418" w:author="Fred E Fredriksen" w:date="2016-08-03T06:14:00Z">
        <w:del w:id="1419" w:author="Hogendoorn, Rene" w:date="2016-08-03T09:37:00Z">
          <w:r w:rsidR="0042527F" w:rsidDel="00310A5E">
            <w:rPr>
              <w:lang w:eastAsia="de-DE"/>
            </w:rPr>
            <w:delText>data</w:delText>
          </w:r>
        </w:del>
      </w:ins>
      <w:del w:id="1420" w:author="Hogendoorn, Rene" w:date="2016-08-03T09:37:00Z">
        <w:r w:rsidDel="00310A5E">
          <w:rPr>
            <w:lang w:eastAsia="de-DE"/>
          </w:rPr>
          <w:delText xml:space="preserve"> supplied by the VTS authority may influence the extent of its distribution.  Aggregated information</w:delText>
        </w:r>
      </w:del>
      <w:ins w:id="1421" w:author="Fred E Fredriksen" w:date="2016-08-03T06:14:00Z">
        <w:del w:id="1422" w:author="Hogendoorn, Rene" w:date="2016-08-03T09:37:00Z">
          <w:r w:rsidR="0042527F" w:rsidDel="00310A5E">
            <w:rPr>
              <w:lang w:eastAsia="de-DE"/>
            </w:rPr>
            <w:delText>data</w:delText>
          </w:r>
        </w:del>
      </w:ins>
      <w:del w:id="1423" w:author="Hogendoorn, Rene" w:date="2016-08-03T09:37:00Z">
        <w:r w:rsidDel="00310A5E">
          <w:rPr>
            <w:lang w:eastAsia="de-DE"/>
          </w:rPr>
          <w:delText xml:space="preserve"> on shipping movement trends may be more readily and widely distributed than information</w:delText>
        </w:r>
      </w:del>
      <w:ins w:id="1424" w:author="Fred E Fredriksen" w:date="2016-08-03T06:14:00Z">
        <w:del w:id="1425" w:author="Hogendoorn, Rene" w:date="2016-08-03T09:37:00Z">
          <w:r w:rsidR="0042527F" w:rsidDel="00310A5E">
            <w:rPr>
              <w:lang w:eastAsia="de-DE"/>
            </w:rPr>
            <w:delText>data</w:delText>
          </w:r>
        </w:del>
      </w:ins>
      <w:del w:id="1426" w:author="Hogendoorn, Rene" w:date="2016-08-03T09:37:00Z">
        <w:r w:rsidDel="00310A5E">
          <w:rPr>
            <w:lang w:eastAsia="de-DE"/>
          </w:rPr>
          <w:delText xml:space="preserve"> that identifies individual vessels.</w:delText>
        </w:r>
      </w:del>
    </w:p>
    <w:p w:rsidR="00FF7F6B" w:rsidDel="00310A5E" w:rsidRDefault="00FF7F6B" w:rsidP="00737F50">
      <w:pPr>
        <w:pageBreakBefore/>
        <w:rPr>
          <w:del w:id="1427" w:author="Hogendoorn, Rene" w:date="2016-08-03T09:37:00Z"/>
          <w:lang w:eastAsia="de-DE"/>
        </w:rPr>
      </w:pPr>
    </w:p>
    <w:p w:rsidR="00FF7F6B" w:rsidDel="00310A5E" w:rsidRDefault="00FF7F6B" w:rsidP="00737F50">
      <w:pPr>
        <w:pageBreakBefore/>
        <w:rPr>
          <w:del w:id="1428" w:author="Hogendoorn, Rene" w:date="2016-08-03T09:37:00Z"/>
          <w:lang w:eastAsia="de-DE"/>
        </w:rPr>
      </w:pPr>
      <w:del w:id="1429" w:author="Hogendoorn, Rene" w:date="2016-08-03T09:37:00Z">
        <w:r w:rsidDel="00310A5E">
          <w:rPr>
            <w:lang w:eastAsia="de-DE"/>
          </w:rPr>
          <w:lastRenderedPageBreak/>
          <w:delText>In many countries, specific legal instruments may override other general policies.  Examples of such instruments include search warrants and court orders. Other factors that may influence the interaction include but are not limited to:</w:delText>
        </w:r>
      </w:del>
    </w:p>
    <w:p w:rsidR="00FF7F6B" w:rsidDel="00310A5E" w:rsidRDefault="00FF7F6B" w:rsidP="00973002">
      <w:pPr>
        <w:pStyle w:val="ListParagraph"/>
        <w:pageBreakBefore/>
        <w:numPr>
          <w:ilvl w:val="0"/>
          <w:numId w:val="21"/>
        </w:numPr>
        <w:rPr>
          <w:del w:id="1430" w:author="Hogendoorn, Rene" w:date="2016-08-03T09:37:00Z"/>
          <w:lang w:eastAsia="de-DE"/>
        </w:rPr>
      </w:pPr>
      <w:del w:id="1431" w:author="Hogendoorn, Rene" w:date="2016-08-03T09:37:00Z">
        <w:r w:rsidDel="00310A5E">
          <w:rPr>
            <w:lang w:eastAsia="de-DE"/>
          </w:rPr>
          <w:lastRenderedPageBreak/>
          <w:delText>National</w:delText>
        </w:r>
        <w:r w:rsidR="004A52D3" w:rsidDel="00310A5E">
          <w:rPr>
            <w:lang w:eastAsia="de-DE"/>
          </w:rPr>
          <w:delText xml:space="preserve"> laws and</w:delText>
        </w:r>
        <w:r w:rsidDel="00310A5E">
          <w:rPr>
            <w:lang w:eastAsia="de-DE"/>
          </w:rPr>
          <w:delText xml:space="preserve"> </w:delText>
        </w:r>
        <w:r w:rsidR="005450DB" w:rsidDel="00310A5E">
          <w:rPr>
            <w:lang w:eastAsia="de-DE"/>
          </w:rPr>
          <w:delText>policies on</w:delText>
        </w:r>
        <w:r w:rsidDel="00310A5E">
          <w:rPr>
            <w:lang w:eastAsia="de-DE"/>
          </w:rPr>
          <w:delText xml:space="preserve"> the reuse of public data;</w:delText>
        </w:r>
      </w:del>
    </w:p>
    <w:p w:rsidR="00FF7F6B" w:rsidDel="00310A5E" w:rsidRDefault="00FF7F6B" w:rsidP="00973002">
      <w:pPr>
        <w:pStyle w:val="ListParagraph"/>
        <w:pageBreakBefore/>
        <w:numPr>
          <w:ilvl w:val="0"/>
          <w:numId w:val="21"/>
        </w:numPr>
        <w:rPr>
          <w:del w:id="1432" w:author="Hogendoorn, Rene" w:date="2016-08-03T09:37:00Z"/>
          <w:lang w:eastAsia="de-DE"/>
        </w:rPr>
      </w:pPr>
      <w:del w:id="1433" w:author="Hogendoorn, Rene" w:date="2016-08-03T09:37:00Z">
        <w:r w:rsidDel="00310A5E">
          <w:rPr>
            <w:lang w:eastAsia="de-DE"/>
          </w:rPr>
          <w:lastRenderedPageBreak/>
          <w:delText>Data storage regulations;</w:delText>
        </w:r>
      </w:del>
    </w:p>
    <w:p w:rsidR="00FF7F6B" w:rsidDel="00310A5E" w:rsidRDefault="00FF7F6B" w:rsidP="00973002">
      <w:pPr>
        <w:pStyle w:val="ListParagraph"/>
        <w:pageBreakBefore/>
        <w:numPr>
          <w:ilvl w:val="0"/>
          <w:numId w:val="21"/>
        </w:numPr>
        <w:rPr>
          <w:del w:id="1434" w:author="Hogendoorn, Rene" w:date="2016-08-03T09:37:00Z"/>
          <w:lang w:eastAsia="de-DE"/>
        </w:rPr>
      </w:pPr>
      <w:del w:id="1435" w:author="Hogendoorn, Rene" w:date="2016-08-03T09:37:00Z">
        <w:r w:rsidDel="00310A5E">
          <w:rPr>
            <w:lang w:eastAsia="de-DE"/>
          </w:rPr>
          <w:lastRenderedPageBreak/>
          <w:delText xml:space="preserve">Legal </w:delText>
        </w:r>
        <w:r w:rsidR="00C45A75" w:rsidDel="00310A5E">
          <w:rPr>
            <w:lang w:eastAsia="de-DE"/>
          </w:rPr>
          <w:delText>i</w:delText>
        </w:r>
        <w:r w:rsidDel="00310A5E">
          <w:rPr>
            <w:lang w:eastAsia="de-DE"/>
          </w:rPr>
          <w:delText>nvestigation protection; and</w:delText>
        </w:r>
      </w:del>
    </w:p>
    <w:p w:rsidR="00FF7F6B" w:rsidDel="00310A5E" w:rsidRDefault="00FF7F6B" w:rsidP="00973002">
      <w:pPr>
        <w:pStyle w:val="ListParagraph"/>
        <w:pageBreakBefore/>
        <w:numPr>
          <w:ilvl w:val="0"/>
          <w:numId w:val="21"/>
        </w:numPr>
        <w:rPr>
          <w:del w:id="1436" w:author="Hogendoorn, Rene" w:date="2016-08-03T09:37:00Z"/>
          <w:lang w:eastAsia="de-DE"/>
        </w:rPr>
      </w:pPr>
      <w:del w:id="1437" w:author="Hogendoorn, Rene" w:date="2016-08-03T09:37:00Z">
        <w:r w:rsidDel="00310A5E">
          <w:rPr>
            <w:lang w:eastAsia="de-DE"/>
          </w:rPr>
          <w:lastRenderedPageBreak/>
          <w:delText>Commercial sensitivity.</w:delText>
        </w:r>
      </w:del>
    </w:p>
    <w:p w:rsidR="00FF7F6B" w:rsidDel="00310A5E" w:rsidRDefault="00FF7F6B" w:rsidP="00737F50">
      <w:pPr>
        <w:pageBreakBefore/>
        <w:rPr>
          <w:del w:id="1438" w:author="Hogendoorn, Rene" w:date="2016-08-03T09:37:00Z"/>
          <w:lang w:eastAsia="de-DE"/>
        </w:rPr>
      </w:pPr>
    </w:p>
    <w:p w:rsidR="00FF7F6B" w:rsidDel="00310A5E" w:rsidRDefault="00FF7F6B" w:rsidP="00737F50">
      <w:pPr>
        <w:pageBreakBefore/>
        <w:rPr>
          <w:del w:id="1439" w:author="Hogendoorn, Rene" w:date="2016-08-03T09:37:00Z"/>
          <w:lang w:eastAsia="de-DE"/>
        </w:rPr>
      </w:pPr>
      <w:del w:id="1440" w:author="Hogendoorn, Rene" w:date="2016-08-03T09:37:00Z">
        <w:r w:rsidDel="00310A5E">
          <w:rPr>
            <w:lang w:eastAsia="de-DE"/>
          </w:rPr>
          <w:lastRenderedPageBreak/>
          <w:delText>Where VTS information may need to be used for evidence purposes, VTS authorities should consider data collection and storage protocols that will safeguard the information &amp; data’s security and handling continuity to protect the information &amp; data’s admissibility as evidence in court.</w:delText>
        </w:r>
      </w:del>
    </w:p>
    <w:p w:rsidR="00FF7F6B" w:rsidDel="00310A5E" w:rsidRDefault="00FF7F6B" w:rsidP="00737F50">
      <w:pPr>
        <w:pageBreakBefore/>
        <w:rPr>
          <w:del w:id="1441" w:author="Hogendoorn, Rene" w:date="2016-08-03T09:37:00Z"/>
          <w:lang w:eastAsia="de-DE"/>
        </w:rPr>
      </w:pPr>
    </w:p>
    <w:p w:rsidR="00FF7F6B" w:rsidDel="002C3B98" w:rsidRDefault="00FF7F6B" w:rsidP="00737F50">
      <w:pPr>
        <w:pageBreakBefore/>
        <w:rPr>
          <w:del w:id="1442" w:author="Hogendoorn, Rene" w:date="2016-08-02T08:32:00Z"/>
          <w:lang w:eastAsia="de-DE"/>
        </w:rPr>
      </w:pPr>
      <w:del w:id="1443" w:author="Hogendoorn, Rene" w:date="2016-08-03T09:37:00Z">
        <w:r w:rsidDel="00310A5E">
          <w:rPr>
            <w:lang w:eastAsia="de-DE"/>
          </w:rPr>
          <w:lastRenderedPageBreak/>
          <w:delText>If more than one agency or country contributes to the collection of information</w:delText>
        </w:r>
      </w:del>
      <w:ins w:id="1444" w:author="Fred E Fredriksen" w:date="2016-08-03T06:15:00Z">
        <w:del w:id="1445" w:author="Hogendoorn, Rene" w:date="2016-08-03T09:37:00Z">
          <w:r w:rsidR="0042527F" w:rsidDel="00310A5E">
            <w:rPr>
              <w:lang w:eastAsia="de-DE"/>
            </w:rPr>
            <w:delText>data</w:delText>
          </w:r>
        </w:del>
      </w:ins>
      <w:del w:id="1446" w:author="Hogendoorn, Rene" w:date="2016-08-03T09:37:00Z">
        <w:r w:rsidDel="00310A5E">
          <w:rPr>
            <w:lang w:eastAsia="de-DE"/>
          </w:rPr>
          <w:delText xml:space="preserve"> supplied to a VTS authority, the question of data ownership and transfer policy may need to be jointly resolved.  All VTS authorities should also consider the issue of protocols for any subsequent transfer of information</w:delText>
        </w:r>
      </w:del>
      <w:ins w:id="1447" w:author="Fred E Fredriksen" w:date="2016-08-03T06:15:00Z">
        <w:del w:id="1448" w:author="Hogendoorn, Rene" w:date="2016-08-03T09:37:00Z">
          <w:r w:rsidR="0042527F" w:rsidDel="00310A5E">
            <w:rPr>
              <w:lang w:eastAsia="de-DE"/>
            </w:rPr>
            <w:delText>data</w:delText>
          </w:r>
        </w:del>
      </w:ins>
      <w:del w:id="1449" w:author="Hogendoorn, Rene" w:date="2016-08-03T09:37:00Z">
        <w:r w:rsidDel="00310A5E">
          <w:rPr>
            <w:lang w:eastAsia="de-DE"/>
          </w:rPr>
          <w:delText xml:space="preserve"> from the recipient organisation to third parties.</w:delText>
        </w:r>
      </w:del>
    </w:p>
    <w:p w:rsidR="00A44622" w:rsidRPr="00026227" w:rsidRDefault="00026227" w:rsidP="00737F50">
      <w:pPr>
        <w:pStyle w:val="Annex"/>
        <w:pageBreakBefore/>
        <w:rPr>
          <w:ins w:id="1450" w:author="Hogendoorn, Rene" w:date="2016-08-02T08:34:00Z"/>
          <w:highlight w:val="yellow"/>
        </w:rPr>
      </w:pPr>
      <w:ins w:id="1451" w:author="Hogendoorn, Rene" w:date="2016-08-02T08:50:00Z">
        <w:r w:rsidRPr="00026227">
          <w:rPr>
            <w:highlight w:val="yellow"/>
          </w:rPr>
          <w:lastRenderedPageBreak/>
          <w:t>Technical Aspects of Data Exchange</w:t>
        </w:r>
      </w:ins>
    </w:p>
    <w:p w:rsidR="002C3B98" w:rsidRDefault="002C3B98" w:rsidP="002C3B98">
      <w:pPr>
        <w:pStyle w:val="AnnexHeading1"/>
        <w:rPr>
          <w:ins w:id="1452" w:author="Hogendoorn, Rene" w:date="2016-08-02T08:34:00Z"/>
          <w:rFonts w:eastAsia="Calibri"/>
        </w:rPr>
      </w:pPr>
      <w:ins w:id="1453" w:author="Hogendoorn, Rene" w:date="2016-08-02T08:34:00Z">
        <w:r>
          <w:rPr>
            <w:rFonts w:eastAsia="Calibri"/>
          </w:rPr>
          <w:t>Types of Data Exchange</w:t>
        </w:r>
      </w:ins>
    </w:p>
    <w:p w:rsidR="002C3B98" w:rsidRPr="002C3B98" w:rsidRDefault="002C3B98" w:rsidP="002C3B98">
      <w:pPr>
        <w:rPr>
          <w:ins w:id="1454" w:author="Hogendoorn, Rene" w:date="2016-08-02T08:30:00Z"/>
          <w:rFonts w:eastAsia="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96"/>
        <w:gridCol w:w="963"/>
        <w:gridCol w:w="952"/>
        <w:gridCol w:w="1560"/>
        <w:gridCol w:w="1549"/>
      </w:tblGrid>
      <w:tr w:rsidR="002C3B98" w:rsidRPr="002005A9" w:rsidTr="00B25363">
        <w:trPr>
          <w:trHeight w:val="432"/>
          <w:ins w:id="1455" w:author="Hogendoorn, Rene" w:date="2016-08-02T08:33:00Z"/>
        </w:trPr>
        <w:tc>
          <w:tcPr>
            <w:tcW w:w="3296" w:type="dxa"/>
            <w:vAlign w:val="center"/>
          </w:tcPr>
          <w:p w:rsidR="002C3B98" w:rsidRPr="002005A9" w:rsidRDefault="002C3B98" w:rsidP="002C3B98">
            <w:pPr>
              <w:rPr>
                <w:ins w:id="1456" w:author="Hogendoorn, Rene" w:date="2016-08-02T08:33:00Z"/>
                <w:rFonts w:cs="Times New Roman"/>
                <w:lang w:eastAsia="sv-SE"/>
              </w:rPr>
            </w:pPr>
            <w:ins w:id="1457" w:author="Hogendoorn, Rene" w:date="2016-08-02T08:33:00Z">
              <w:r>
                <w:rPr>
                  <w:rFonts w:cs="Times New Roman"/>
                  <w:lang w:eastAsia="sv-SE"/>
                </w:rPr>
                <w:t>Stakeholder</w:t>
              </w:r>
            </w:ins>
          </w:p>
        </w:tc>
        <w:tc>
          <w:tcPr>
            <w:tcW w:w="963" w:type="dxa"/>
          </w:tcPr>
          <w:p w:rsidR="002C3B98" w:rsidRPr="002005A9" w:rsidRDefault="002C3B98" w:rsidP="002C3B98">
            <w:pPr>
              <w:rPr>
                <w:ins w:id="1458" w:author="Hogendoorn, Rene" w:date="2016-08-02T08:33:00Z"/>
                <w:rFonts w:cs="Times New Roman"/>
                <w:lang w:eastAsia="sv-SE"/>
              </w:rPr>
            </w:pPr>
            <w:ins w:id="1459" w:author="Hogendoorn, Rene" w:date="2016-08-02T08:34:00Z">
              <w:r>
                <w:rPr>
                  <w:lang w:val="en-US"/>
                </w:rPr>
                <w:t>Voyage Data</w:t>
              </w:r>
            </w:ins>
          </w:p>
        </w:tc>
        <w:tc>
          <w:tcPr>
            <w:tcW w:w="952" w:type="dxa"/>
          </w:tcPr>
          <w:p w:rsidR="002C3B98" w:rsidRPr="002005A9" w:rsidRDefault="002C3B98" w:rsidP="002C3B98">
            <w:pPr>
              <w:rPr>
                <w:ins w:id="1460" w:author="Hogendoorn, Rene" w:date="2016-08-02T08:33:00Z"/>
                <w:rFonts w:cs="Times New Roman"/>
                <w:lang w:eastAsia="sv-SE"/>
              </w:rPr>
            </w:pPr>
            <w:ins w:id="1461" w:author="Hogendoorn, Rene" w:date="2016-08-02T08:34:00Z">
              <w:r>
                <w:rPr>
                  <w:lang w:val="en-US"/>
                </w:rPr>
                <w:t>Traffic Image</w:t>
              </w:r>
            </w:ins>
          </w:p>
        </w:tc>
        <w:tc>
          <w:tcPr>
            <w:tcW w:w="1560" w:type="dxa"/>
          </w:tcPr>
          <w:p w:rsidR="002C3B98" w:rsidRDefault="002C3B98" w:rsidP="002C3B98">
            <w:pPr>
              <w:rPr>
                <w:ins w:id="1462" w:author="Hogendoorn, Rene" w:date="2016-08-02T08:35:00Z"/>
                <w:lang w:val="en-US"/>
              </w:rPr>
            </w:pPr>
            <w:ins w:id="1463" w:author="Hogendoorn, Rene" w:date="2016-08-02T08:35:00Z">
              <w:r>
                <w:rPr>
                  <w:lang w:val="en-US"/>
                </w:rPr>
                <w:t>Surveillance</w:t>
              </w:r>
            </w:ins>
          </w:p>
          <w:p w:rsidR="002C3B98" w:rsidRPr="002005A9" w:rsidRDefault="002C3B98" w:rsidP="002C3B98">
            <w:pPr>
              <w:rPr>
                <w:ins w:id="1464" w:author="Hogendoorn, Rene" w:date="2016-08-02T08:33:00Z"/>
                <w:rFonts w:cs="Times New Roman"/>
                <w:lang w:eastAsia="sv-SE"/>
              </w:rPr>
            </w:pPr>
            <w:ins w:id="1465" w:author="Hogendoorn, Rene" w:date="2016-08-02T08:34:00Z">
              <w:r>
                <w:rPr>
                  <w:lang w:val="en-US"/>
                </w:rPr>
                <w:t>Sensor Data</w:t>
              </w:r>
            </w:ins>
          </w:p>
        </w:tc>
        <w:tc>
          <w:tcPr>
            <w:tcW w:w="1476" w:type="dxa"/>
          </w:tcPr>
          <w:p w:rsidR="002C3B98" w:rsidRPr="002005A9" w:rsidRDefault="002C3B98" w:rsidP="00A04E05">
            <w:pPr>
              <w:rPr>
                <w:ins w:id="1466" w:author="Hogendoorn, Rene" w:date="2016-08-02T08:33:00Z"/>
                <w:rFonts w:cs="Times New Roman"/>
                <w:lang w:eastAsia="sv-SE"/>
              </w:rPr>
            </w:pPr>
            <w:ins w:id="1467" w:author="Hogendoorn, Rene" w:date="2016-08-02T08:34:00Z">
              <w:r>
                <w:rPr>
                  <w:lang w:val="en-US"/>
                </w:rPr>
                <w:t>Met</w:t>
              </w:r>
              <w:del w:id="1468" w:author="Fred E Fredriksen" w:date="2016-08-03T06:51:00Z">
                <w:r w:rsidDel="00A04E05">
                  <w:rPr>
                    <w:lang w:val="en-US"/>
                  </w:rPr>
                  <w:delText>e</w:delText>
                </w:r>
              </w:del>
            </w:ins>
            <w:ins w:id="1469" w:author="Fred E Fredriksen" w:date="2016-08-03T06:51:00Z">
              <w:r w:rsidR="00A04E05">
                <w:rPr>
                  <w:lang w:val="en-US"/>
                </w:rPr>
                <w:t>r</w:t>
              </w:r>
            </w:ins>
            <w:ins w:id="1470" w:author="Hogendoorn, Rene" w:date="2016-08-02T08:34:00Z">
              <w:r>
                <w:rPr>
                  <w:lang w:val="en-US"/>
                </w:rPr>
                <w:t>o/Hydro</w:t>
              </w:r>
            </w:ins>
          </w:p>
        </w:tc>
      </w:tr>
      <w:tr w:rsidR="002C3B98" w:rsidRPr="002005A9" w:rsidTr="00B25363">
        <w:trPr>
          <w:trHeight w:val="432"/>
          <w:ins w:id="1471" w:author="Hogendoorn, Rene" w:date="2016-08-02T08:30:00Z"/>
        </w:trPr>
        <w:tc>
          <w:tcPr>
            <w:tcW w:w="3296" w:type="dxa"/>
            <w:vAlign w:val="center"/>
          </w:tcPr>
          <w:p w:rsidR="002C3B98" w:rsidRPr="002005A9" w:rsidRDefault="002C3B98" w:rsidP="002C3B98">
            <w:pPr>
              <w:rPr>
                <w:ins w:id="1472" w:author="Hogendoorn, Rene" w:date="2016-08-02T08:30:00Z"/>
                <w:rFonts w:cs="Times New Roman"/>
                <w:b/>
                <w:lang w:eastAsia="sv-SE"/>
              </w:rPr>
            </w:pPr>
            <w:ins w:id="1473" w:author="Hogendoorn, Rene" w:date="2016-08-02T08:30:00Z">
              <w:r w:rsidRPr="002005A9">
                <w:rPr>
                  <w:rFonts w:cs="Times New Roman"/>
                  <w:lang w:eastAsia="sv-SE"/>
                </w:rPr>
                <w:t>Port Administration</w:t>
              </w:r>
              <w:r>
                <w:rPr>
                  <w:rFonts w:cs="Times New Roman"/>
                  <w:lang w:eastAsia="sv-SE"/>
                </w:rPr>
                <w:t xml:space="preserve"> </w:t>
              </w:r>
              <w:r w:rsidRPr="002005A9">
                <w:rPr>
                  <w:rFonts w:cs="Times New Roman"/>
                  <w:lang w:eastAsia="sv-SE"/>
                </w:rPr>
                <w:t>/</w:t>
              </w:r>
              <w:r>
                <w:rPr>
                  <w:rFonts w:cs="Times New Roman"/>
                  <w:lang w:eastAsia="sv-SE"/>
                </w:rPr>
                <w:t xml:space="preserve"> </w:t>
              </w:r>
              <w:r w:rsidRPr="002005A9">
                <w:rPr>
                  <w:rFonts w:cs="Times New Roman"/>
                  <w:lang w:eastAsia="sv-SE"/>
                </w:rPr>
                <w:t>Harbour Master</w:t>
              </w:r>
            </w:ins>
          </w:p>
        </w:tc>
        <w:tc>
          <w:tcPr>
            <w:tcW w:w="963" w:type="dxa"/>
          </w:tcPr>
          <w:p w:rsidR="002C3B98" w:rsidRPr="002005A9" w:rsidRDefault="00853EB4" w:rsidP="002C3B98">
            <w:pPr>
              <w:rPr>
                <w:ins w:id="1474" w:author="Hogendoorn, Rene" w:date="2016-08-02T08:32:00Z"/>
                <w:rFonts w:cs="Times New Roman"/>
                <w:lang w:eastAsia="sv-SE"/>
              </w:rPr>
            </w:pPr>
            <w:ins w:id="1475" w:author="Hogendoorn, Rene" w:date="2016-08-02T08:45:00Z">
              <w:r>
                <w:rPr>
                  <w:rFonts w:cs="Times New Roman"/>
                  <w:lang w:eastAsia="sv-SE"/>
                </w:rPr>
                <w:t>x</w:t>
              </w:r>
            </w:ins>
          </w:p>
        </w:tc>
        <w:tc>
          <w:tcPr>
            <w:tcW w:w="952" w:type="dxa"/>
          </w:tcPr>
          <w:p w:rsidR="002C3B98" w:rsidRPr="002005A9" w:rsidRDefault="002C3B98" w:rsidP="002C3B98">
            <w:pPr>
              <w:rPr>
                <w:ins w:id="1476" w:author="Hogendoorn, Rene" w:date="2016-08-02T08:32:00Z"/>
                <w:rFonts w:cs="Times New Roman"/>
                <w:lang w:eastAsia="sv-SE"/>
              </w:rPr>
            </w:pPr>
          </w:p>
        </w:tc>
        <w:tc>
          <w:tcPr>
            <w:tcW w:w="1560" w:type="dxa"/>
          </w:tcPr>
          <w:p w:rsidR="002C3B98" w:rsidRPr="002005A9" w:rsidRDefault="002C3B98" w:rsidP="002C3B98">
            <w:pPr>
              <w:rPr>
                <w:ins w:id="1477" w:author="Hogendoorn, Rene" w:date="2016-08-02T08:33:00Z"/>
                <w:rFonts w:cs="Times New Roman"/>
                <w:lang w:eastAsia="sv-SE"/>
              </w:rPr>
            </w:pPr>
          </w:p>
        </w:tc>
        <w:tc>
          <w:tcPr>
            <w:tcW w:w="1476" w:type="dxa"/>
          </w:tcPr>
          <w:p w:rsidR="002C3B98" w:rsidRPr="002005A9" w:rsidRDefault="002C3B98" w:rsidP="002C3B98">
            <w:pPr>
              <w:rPr>
                <w:ins w:id="1478" w:author="Hogendoorn, Rene" w:date="2016-08-02T08:33:00Z"/>
                <w:rFonts w:cs="Times New Roman"/>
                <w:lang w:eastAsia="sv-SE"/>
              </w:rPr>
            </w:pPr>
          </w:p>
        </w:tc>
      </w:tr>
      <w:tr w:rsidR="002C3B98" w:rsidRPr="00285E2B" w:rsidTr="00B25363">
        <w:trPr>
          <w:trHeight w:val="432"/>
          <w:ins w:id="1479" w:author="Hogendoorn, Rene" w:date="2016-08-02T08:30:00Z"/>
        </w:trPr>
        <w:tc>
          <w:tcPr>
            <w:tcW w:w="3296" w:type="dxa"/>
            <w:vAlign w:val="center"/>
          </w:tcPr>
          <w:p w:rsidR="002C3B98" w:rsidRPr="00285E2B" w:rsidRDefault="002C3B98" w:rsidP="002C3B98">
            <w:pPr>
              <w:rPr>
                <w:ins w:id="1480" w:author="Hogendoorn, Rene" w:date="2016-08-02T08:30:00Z"/>
                <w:rFonts w:cs="Times New Roman"/>
                <w:b/>
                <w:lang w:val="fr-FR" w:eastAsia="sv-SE"/>
              </w:rPr>
            </w:pPr>
            <w:ins w:id="1481" w:author="Hogendoorn, Rene" w:date="2016-08-02T08:30:00Z">
              <w:r w:rsidRPr="00285E2B">
                <w:rPr>
                  <w:rFonts w:cs="Times New Roman"/>
                  <w:lang w:val="fr-FR" w:eastAsia="sv-SE"/>
                </w:rPr>
                <w:t xml:space="preserve">Maritime </w:t>
              </w:r>
              <w:proofErr w:type="spellStart"/>
              <w:r w:rsidRPr="00285E2B">
                <w:rPr>
                  <w:rFonts w:cs="Times New Roman"/>
                  <w:lang w:val="fr-FR" w:eastAsia="sv-SE"/>
                </w:rPr>
                <w:t>Rescue</w:t>
              </w:r>
              <w:proofErr w:type="spellEnd"/>
              <w:r w:rsidRPr="00285E2B">
                <w:rPr>
                  <w:rFonts w:cs="Times New Roman"/>
                  <w:lang w:val="fr-FR" w:eastAsia="sv-SE"/>
                </w:rPr>
                <w:t xml:space="preserve"> Coordination Centre (MRCC)</w:t>
              </w:r>
            </w:ins>
          </w:p>
        </w:tc>
        <w:tc>
          <w:tcPr>
            <w:tcW w:w="963" w:type="dxa"/>
          </w:tcPr>
          <w:p w:rsidR="002C3B98" w:rsidRPr="00285E2B" w:rsidRDefault="00853EB4" w:rsidP="002C3B98">
            <w:pPr>
              <w:rPr>
                <w:ins w:id="1482" w:author="Hogendoorn, Rene" w:date="2016-08-02T08:32:00Z"/>
                <w:rFonts w:cs="Times New Roman"/>
                <w:lang w:val="fr-FR" w:eastAsia="sv-SE"/>
              </w:rPr>
            </w:pPr>
            <w:ins w:id="1483" w:author="Hogendoorn, Rene" w:date="2016-08-02T08:39:00Z">
              <w:r>
                <w:rPr>
                  <w:rFonts w:cs="Times New Roman"/>
                  <w:lang w:val="fr-FR" w:eastAsia="sv-SE"/>
                </w:rPr>
                <w:t>x</w:t>
              </w:r>
            </w:ins>
          </w:p>
        </w:tc>
        <w:tc>
          <w:tcPr>
            <w:tcW w:w="952" w:type="dxa"/>
          </w:tcPr>
          <w:p w:rsidR="002C3B98" w:rsidRPr="00285E2B" w:rsidRDefault="00853EB4" w:rsidP="002C3B98">
            <w:pPr>
              <w:rPr>
                <w:ins w:id="1484" w:author="Hogendoorn, Rene" w:date="2016-08-02T08:32:00Z"/>
                <w:rFonts w:cs="Times New Roman"/>
                <w:lang w:val="fr-FR" w:eastAsia="sv-SE"/>
              </w:rPr>
            </w:pPr>
            <w:ins w:id="1485" w:author="Hogendoorn, Rene" w:date="2016-08-02T08:39:00Z">
              <w:r>
                <w:rPr>
                  <w:rFonts w:cs="Times New Roman"/>
                  <w:lang w:val="fr-FR" w:eastAsia="sv-SE"/>
                </w:rPr>
                <w:t>x</w:t>
              </w:r>
            </w:ins>
          </w:p>
        </w:tc>
        <w:tc>
          <w:tcPr>
            <w:tcW w:w="1560" w:type="dxa"/>
          </w:tcPr>
          <w:p w:rsidR="002C3B98" w:rsidRPr="00285E2B" w:rsidRDefault="009562B1" w:rsidP="002C3B98">
            <w:pPr>
              <w:rPr>
                <w:ins w:id="1486" w:author="Hogendoorn, Rene" w:date="2016-08-02T08:33:00Z"/>
                <w:rFonts w:cs="Times New Roman"/>
                <w:lang w:val="fr-FR" w:eastAsia="sv-SE"/>
              </w:rPr>
            </w:pPr>
            <w:ins w:id="1487" w:author="Fred E Fredriksen" w:date="2016-08-03T04:21:00Z">
              <w:r>
                <w:rPr>
                  <w:rFonts w:cs="Times New Roman"/>
                  <w:lang w:val="fr-FR" w:eastAsia="sv-SE"/>
                </w:rPr>
                <w:t>x</w:t>
              </w:r>
            </w:ins>
          </w:p>
        </w:tc>
        <w:tc>
          <w:tcPr>
            <w:tcW w:w="1476" w:type="dxa"/>
          </w:tcPr>
          <w:p w:rsidR="002C3B98" w:rsidRPr="00285E2B" w:rsidRDefault="00853EB4" w:rsidP="002C3B98">
            <w:pPr>
              <w:rPr>
                <w:ins w:id="1488" w:author="Hogendoorn, Rene" w:date="2016-08-02T08:33:00Z"/>
                <w:rFonts w:cs="Times New Roman"/>
                <w:lang w:val="fr-FR" w:eastAsia="sv-SE"/>
              </w:rPr>
            </w:pPr>
            <w:ins w:id="1489" w:author="Hogendoorn, Rene" w:date="2016-08-02T08:46:00Z">
              <w:r>
                <w:rPr>
                  <w:rFonts w:cs="Times New Roman"/>
                  <w:lang w:val="fr-FR" w:eastAsia="sv-SE"/>
                </w:rPr>
                <w:t>x</w:t>
              </w:r>
            </w:ins>
          </w:p>
        </w:tc>
      </w:tr>
      <w:tr w:rsidR="002C3B98" w:rsidRPr="002005A9" w:rsidTr="00B25363">
        <w:trPr>
          <w:trHeight w:val="432"/>
          <w:ins w:id="1490" w:author="Hogendoorn, Rene" w:date="2016-08-02T08:30:00Z"/>
        </w:trPr>
        <w:tc>
          <w:tcPr>
            <w:tcW w:w="3296" w:type="dxa"/>
            <w:vAlign w:val="center"/>
          </w:tcPr>
          <w:p w:rsidR="002C3B98" w:rsidRPr="002005A9" w:rsidRDefault="002C3B98" w:rsidP="002C3B98">
            <w:pPr>
              <w:rPr>
                <w:ins w:id="1491" w:author="Hogendoorn, Rene" w:date="2016-08-02T08:30:00Z"/>
                <w:rFonts w:cs="Times New Roman"/>
                <w:b/>
                <w:lang w:eastAsia="sv-SE"/>
              </w:rPr>
            </w:pPr>
            <w:ins w:id="1492" w:author="Hogendoorn, Rene" w:date="2016-08-02T08:30:00Z">
              <w:r w:rsidRPr="002005A9">
                <w:rPr>
                  <w:rFonts w:cs="Times New Roman"/>
                  <w:lang w:eastAsia="sv-SE"/>
                </w:rPr>
                <w:t>Port State Control (PSC)</w:t>
              </w:r>
            </w:ins>
          </w:p>
        </w:tc>
        <w:tc>
          <w:tcPr>
            <w:tcW w:w="963" w:type="dxa"/>
          </w:tcPr>
          <w:p w:rsidR="002C3B98" w:rsidRPr="002005A9" w:rsidRDefault="00853EB4" w:rsidP="002C3B98">
            <w:pPr>
              <w:rPr>
                <w:ins w:id="1493" w:author="Hogendoorn, Rene" w:date="2016-08-02T08:32:00Z"/>
                <w:rFonts w:cs="Times New Roman"/>
                <w:lang w:eastAsia="sv-SE"/>
              </w:rPr>
            </w:pPr>
            <w:ins w:id="1494" w:author="Hogendoorn, Rene" w:date="2016-08-02T08:45:00Z">
              <w:r>
                <w:rPr>
                  <w:rFonts w:cs="Times New Roman"/>
                  <w:lang w:eastAsia="sv-SE"/>
                </w:rPr>
                <w:t>x</w:t>
              </w:r>
            </w:ins>
          </w:p>
        </w:tc>
        <w:tc>
          <w:tcPr>
            <w:tcW w:w="952" w:type="dxa"/>
          </w:tcPr>
          <w:p w:rsidR="002C3B98" w:rsidRPr="002005A9" w:rsidRDefault="002C3B98" w:rsidP="002C3B98">
            <w:pPr>
              <w:rPr>
                <w:ins w:id="1495" w:author="Hogendoorn, Rene" w:date="2016-08-02T08:32:00Z"/>
                <w:rFonts w:cs="Times New Roman"/>
                <w:lang w:eastAsia="sv-SE"/>
              </w:rPr>
            </w:pPr>
          </w:p>
        </w:tc>
        <w:tc>
          <w:tcPr>
            <w:tcW w:w="1560" w:type="dxa"/>
          </w:tcPr>
          <w:p w:rsidR="002C3B98" w:rsidRPr="002005A9" w:rsidRDefault="002C3B98" w:rsidP="002C3B98">
            <w:pPr>
              <w:rPr>
                <w:ins w:id="1496" w:author="Hogendoorn, Rene" w:date="2016-08-02T08:33:00Z"/>
                <w:rFonts w:cs="Times New Roman"/>
                <w:lang w:eastAsia="sv-SE"/>
              </w:rPr>
            </w:pPr>
          </w:p>
        </w:tc>
        <w:tc>
          <w:tcPr>
            <w:tcW w:w="1476" w:type="dxa"/>
          </w:tcPr>
          <w:p w:rsidR="002C3B98" w:rsidRPr="002005A9" w:rsidRDefault="002C3B98" w:rsidP="002C3B98">
            <w:pPr>
              <w:rPr>
                <w:ins w:id="1497" w:author="Hogendoorn, Rene" w:date="2016-08-02T08:33:00Z"/>
                <w:rFonts w:cs="Times New Roman"/>
                <w:lang w:eastAsia="sv-SE"/>
              </w:rPr>
            </w:pPr>
          </w:p>
        </w:tc>
      </w:tr>
      <w:tr w:rsidR="002C3B98" w:rsidRPr="002005A9" w:rsidTr="00B25363">
        <w:trPr>
          <w:trHeight w:val="432"/>
          <w:ins w:id="1498" w:author="Hogendoorn, Rene" w:date="2016-08-02T08:30:00Z"/>
        </w:trPr>
        <w:tc>
          <w:tcPr>
            <w:tcW w:w="3296" w:type="dxa"/>
            <w:vAlign w:val="center"/>
          </w:tcPr>
          <w:p w:rsidR="002C3B98" w:rsidRPr="002005A9" w:rsidRDefault="002C3B98" w:rsidP="002C3B98">
            <w:pPr>
              <w:rPr>
                <w:ins w:id="1499" w:author="Hogendoorn, Rene" w:date="2016-08-02T08:30:00Z"/>
                <w:rFonts w:cs="Times New Roman"/>
                <w:b/>
                <w:lang w:eastAsia="sv-SE"/>
              </w:rPr>
            </w:pPr>
            <w:ins w:id="1500" w:author="Hogendoorn, Rene" w:date="2016-08-02T08:30:00Z">
              <w:r w:rsidRPr="002005A9">
                <w:rPr>
                  <w:rFonts w:cs="Times New Roman"/>
                  <w:lang w:eastAsia="sv-SE"/>
                </w:rPr>
                <w:t>Environmental Agency</w:t>
              </w:r>
            </w:ins>
          </w:p>
        </w:tc>
        <w:tc>
          <w:tcPr>
            <w:tcW w:w="963" w:type="dxa"/>
          </w:tcPr>
          <w:p w:rsidR="002C3B98" w:rsidRPr="002005A9" w:rsidRDefault="00853EB4" w:rsidP="002C3B98">
            <w:pPr>
              <w:rPr>
                <w:ins w:id="1501" w:author="Hogendoorn, Rene" w:date="2016-08-02T08:32:00Z"/>
                <w:rFonts w:cs="Times New Roman"/>
                <w:lang w:eastAsia="sv-SE"/>
              </w:rPr>
            </w:pPr>
            <w:ins w:id="1502" w:author="Hogendoorn, Rene" w:date="2016-08-02T08:45:00Z">
              <w:r>
                <w:rPr>
                  <w:rFonts w:cs="Times New Roman"/>
                  <w:lang w:eastAsia="sv-SE"/>
                </w:rPr>
                <w:t>x</w:t>
              </w:r>
            </w:ins>
          </w:p>
        </w:tc>
        <w:tc>
          <w:tcPr>
            <w:tcW w:w="952" w:type="dxa"/>
          </w:tcPr>
          <w:p w:rsidR="002C3B98" w:rsidRPr="002005A9" w:rsidRDefault="00853EB4" w:rsidP="002C3B98">
            <w:pPr>
              <w:rPr>
                <w:ins w:id="1503" w:author="Hogendoorn, Rene" w:date="2016-08-02T08:32:00Z"/>
                <w:rFonts w:cs="Times New Roman"/>
                <w:lang w:eastAsia="sv-SE"/>
              </w:rPr>
            </w:pPr>
            <w:ins w:id="1504" w:author="Hogendoorn, Rene" w:date="2016-08-02T08:45:00Z">
              <w:r>
                <w:rPr>
                  <w:rFonts w:cs="Times New Roman"/>
                  <w:lang w:eastAsia="sv-SE"/>
                </w:rPr>
                <w:t>x</w:t>
              </w:r>
            </w:ins>
          </w:p>
        </w:tc>
        <w:tc>
          <w:tcPr>
            <w:tcW w:w="1560" w:type="dxa"/>
          </w:tcPr>
          <w:p w:rsidR="002C3B98" w:rsidRPr="002005A9" w:rsidRDefault="00853EB4" w:rsidP="002C3B98">
            <w:pPr>
              <w:rPr>
                <w:ins w:id="1505" w:author="Hogendoorn, Rene" w:date="2016-08-02T08:33:00Z"/>
                <w:rFonts w:cs="Times New Roman"/>
                <w:lang w:eastAsia="sv-SE"/>
              </w:rPr>
            </w:pPr>
            <w:ins w:id="1506" w:author="Hogendoorn, Rene" w:date="2016-08-02T08:45:00Z">
              <w:r>
                <w:rPr>
                  <w:rFonts w:cs="Times New Roman"/>
                  <w:lang w:eastAsia="sv-SE"/>
                </w:rPr>
                <w:t>x</w:t>
              </w:r>
            </w:ins>
          </w:p>
        </w:tc>
        <w:tc>
          <w:tcPr>
            <w:tcW w:w="1476" w:type="dxa"/>
          </w:tcPr>
          <w:p w:rsidR="002C3B98" w:rsidRPr="002005A9" w:rsidRDefault="00853EB4" w:rsidP="002C3B98">
            <w:pPr>
              <w:rPr>
                <w:ins w:id="1507" w:author="Hogendoorn, Rene" w:date="2016-08-02T08:33:00Z"/>
                <w:rFonts w:cs="Times New Roman"/>
                <w:lang w:eastAsia="sv-SE"/>
              </w:rPr>
            </w:pPr>
            <w:ins w:id="1508" w:author="Hogendoorn, Rene" w:date="2016-08-02T08:45:00Z">
              <w:r>
                <w:rPr>
                  <w:rFonts w:cs="Times New Roman"/>
                  <w:lang w:eastAsia="sv-SE"/>
                </w:rPr>
                <w:t>x</w:t>
              </w:r>
            </w:ins>
          </w:p>
        </w:tc>
      </w:tr>
      <w:tr w:rsidR="002C3B98" w:rsidRPr="002005A9" w:rsidTr="00B25363">
        <w:trPr>
          <w:trHeight w:val="432"/>
          <w:ins w:id="1509" w:author="Hogendoorn, Rene" w:date="2016-08-02T08:30:00Z"/>
        </w:trPr>
        <w:tc>
          <w:tcPr>
            <w:tcW w:w="3296" w:type="dxa"/>
            <w:vAlign w:val="center"/>
          </w:tcPr>
          <w:p w:rsidR="002C3B98" w:rsidRPr="002005A9" w:rsidRDefault="002C3B98" w:rsidP="002C3B98">
            <w:pPr>
              <w:rPr>
                <w:ins w:id="1510" w:author="Hogendoorn, Rene" w:date="2016-08-02T08:30:00Z"/>
                <w:rFonts w:cs="Times New Roman"/>
                <w:b/>
                <w:lang w:eastAsia="sv-SE"/>
              </w:rPr>
            </w:pPr>
            <w:ins w:id="1511" w:author="Hogendoorn, Rene" w:date="2016-08-02T08:30:00Z">
              <w:r w:rsidRPr="002005A9">
                <w:rPr>
                  <w:rFonts w:cs="Times New Roman"/>
                  <w:lang w:eastAsia="sv-SE"/>
                </w:rPr>
                <w:t>Coastguard</w:t>
              </w:r>
            </w:ins>
          </w:p>
        </w:tc>
        <w:tc>
          <w:tcPr>
            <w:tcW w:w="963" w:type="dxa"/>
          </w:tcPr>
          <w:p w:rsidR="002C3B98" w:rsidRPr="002005A9" w:rsidRDefault="00853EB4" w:rsidP="002C3B98">
            <w:pPr>
              <w:rPr>
                <w:ins w:id="1512" w:author="Hogendoorn, Rene" w:date="2016-08-02T08:32:00Z"/>
                <w:rFonts w:cs="Times New Roman"/>
                <w:lang w:eastAsia="sv-SE"/>
              </w:rPr>
            </w:pPr>
            <w:ins w:id="1513" w:author="Hogendoorn, Rene" w:date="2016-08-02T08:44:00Z">
              <w:r>
                <w:rPr>
                  <w:rFonts w:cs="Times New Roman"/>
                  <w:lang w:eastAsia="sv-SE"/>
                </w:rPr>
                <w:t>x</w:t>
              </w:r>
            </w:ins>
          </w:p>
        </w:tc>
        <w:tc>
          <w:tcPr>
            <w:tcW w:w="952" w:type="dxa"/>
          </w:tcPr>
          <w:p w:rsidR="002C3B98" w:rsidRPr="002005A9" w:rsidRDefault="00853EB4" w:rsidP="002C3B98">
            <w:pPr>
              <w:rPr>
                <w:ins w:id="1514" w:author="Hogendoorn, Rene" w:date="2016-08-02T08:32:00Z"/>
                <w:rFonts w:cs="Times New Roman"/>
                <w:lang w:eastAsia="sv-SE"/>
              </w:rPr>
            </w:pPr>
            <w:ins w:id="1515" w:author="Hogendoorn, Rene" w:date="2016-08-02T08:44:00Z">
              <w:r>
                <w:rPr>
                  <w:rFonts w:cs="Times New Roman"/>
                  <w:lang w:eastAsia="sv-SE"/>
                </w:rPr>
                <w:t>x</w:t>
              </w:r>
            </w:ins>
          </w:p>
        </w:tc>
        <w:tc>
          <w:tcPr>
            <w:tcW w:w="1560" w:type="dxa"/>
          </w:tcPr>
          <w:p w:rsidR="002C3B98" w:rsidRPr="002005A9" w:rsidRDefault="00853EB4" w:rsidP="002C3B98">
            <w:pPr>
              <w:rPr>
                <w:ins w:id="1516" w:author="Hogendoorn, Rene" w:date="2016-08-02T08:33:00Z"/>
                <w:rFonts w:cs="Times New Roman"/>
                <w:lang w:eastAsia="sv-SE"/>
              </w:rPr>
            </w:pPr>
            <w:ins w:id="1517" w:author="Hogendoorn, Rene" w:date="2016-08-02T08:44:00Z">
              <w:r>
                <w:rPr>
                  <w:rFonts w:cs="Times New Roman"/>
                  <w:lang w:eastAsia="sv-SE"/>
                </w:rPr>
                <w:t>x</w:t>
              </w:r>
            </w:ins>
          </w:p>
        </w:tc>
        <w:tc>
          <w:tcPr>
            <w:tcW w:w="1476" w:type="dxa"/>
          </w:tcPr>
          <w:p w:rsidR="002C3B98" w:rsidRPr="002005A9" w:rsidRDefault="00853EB4" w:rsidP="002C3B98">
            <w:pPr>
              <w:rPr>
                <w:ins w:id="1518" w:author="Hogendoorn, Rene" w:date="2016-08-02T08:33:00Z"/>
                <w:rFonts w:cs="Times New Roman"/>
                <w:lang w:eastAsia="sv-SE"/>
              </w:rPr>
            </w:pPr>
            <w:ins w:id="1519" w:author="Hogendoorn, Rene" w:date="2016-08-02T08:44:00Z">
              <w:r>
                <w:rPr>
                  <w:rFonts w:cs="Times New Roman"/>
                  <w:lang w:eastAsia="sv-SE"/>
                </w:rPr>
                <w:t>x</w:t>
              </w:r>
            </w:ins>
          </w:p>
        </w:tc>
      </w:tr>
      <w:tr w:rsidR="002C3B98" w:rsidRPr="002005A9" w:rsidTr="00B25363">
        <w:trPr>
          <w:trHeight w:val="432"/>
          <w:ins w:id="1520" w:author="Hogendoorn, Rene" w:date="2016-08-02T08:30:00Z"/>
        </w:trPr>
        <w:tc>
          <w:tcPr>
            <w:tcW w:w="3296" w:type="dxa"/>
            <w:vAlign w:val="center"/>
          </w:tcPr>
          <w:p w:rsidR="002C3B98" w:rsidRPr="002005A9" w:rsidRDefault="002C3B98" w:rsidP="002C3B98">
            <w:pPr>
              <w:rPr>
                <w:ins w:id="1521" w:author="Hogendoorn, Rene" w:date="2016-08-02T08:30:00Z"/>
                <w:rFonts w:cs="Times New Roman"/>
                <w:b/>
                <w:lang w:eastAsia="sv-SE"/>
              </w:rPr>
            </w:pPr>
            <w:ins w:id="1522" w:author="Hogendoorn, Rene" w:date="2016-08-02T08:30:00Z">
              <w:r w:rsidRPr="002005A9">
                <w:rPr>
                  <w:rFonts w:cs="Times New Roman"/>
                  <w:lang w:eastAsia="sv-SE"/>
                </w:rPr>
                <w:t>Adjacent V</w:t>
              </w:r>
              <w:r>
                <w:rPr>
                  <w:rFonts w:cs="Times New Roman"/>
                  <w:lang w:eastAsia="sv-SE"/>
                </w:rPr>
                <w:t xml:space="preserve">TS </w:t>
              </w:r>
            </w:ins>
          </w:p>
        </w:tc>
        <w:tc>
          <w:tcPr>
            <w:tcW w:w="963" w:type="dxa"/>
          </w:tcPr>
          <w:p w:rsidR="002C3B98" w:rsidRPr="002005A9" w:rsidRDefault="002C3B98" w:rsidP="002C3B98">
            <w:pPr>
              <w:rPr>
                <w:ins w:id="1523" w:author="Hogendoorn, Rene" w:date="2016-08-02T08:32:00Z"/>
                <w:rFonts w:cs="Times New Roman"/>
                <w:lang w:eastAsia="sv-SE"/>
              </w:rPr>
            </w:pPr>
            <w:ins w:id="1524" w:author="Hogendoorn, Rene" w:date="2016-08-02T08:37:00Z">
              <w:r>
                <w:rPr>
                  <w:rFonts w:cs="Times New Roman"/>
                  <w:lang w:eastAsia="sv-SE"/>
                </w:rPr>
                <w:t>x</w:t>
              </w:r>
            </w:ins>
          </w:p>
        </w:tc>
        <w:tc>
          <w:tcPr>
            <w:tcW w:w="952" w:type="dxa"/>
          </w:tcPr>
          <w:p w:rsidR="002C3B98" w:rsidRPr="002005A9" w:rsidRDefault="002C3B98" w:rsidP="002C3B98">
            <w:pPr>
              <w:rPr>
                <w:ins w:id="1525" w:author="Hogendoorn, Rene" w:date="2016-08-02T08:32:00Z"/>
                <w:rFonts w:cs="Times New Roman"/>
                <w:lang w:eastAsia="sv-SE"/>
              </w:rPr>
            </w:pPr>
            <w:ins w:id="1526" w:author="Hogendoorn, Rene" w:date="2016-08-02T08:37:00Z">
              <w:r>
                <w:rPr>
                  <w:rFonts w:cs="Times New Roman"/>
                  <w:lang w:eastAsia="sv-SE"/>
                </w:rPr>
                <w:t>x</w:t>
              </w:r>
            </w:ins>
          </w:p>
        </w:tc>
        <w:tc>
          <w:tcPr>
            <w:tcW w:w="1560" w:type="dxa"/>
          </w:tcPr>
          <w:p w:rsidR="002C3B98" w:rsidRPr="002005A9" w:rsidRDefault="002C3B98" w:rsidP="002C3B98">
            <w:pPr>
              <w:rPr>
                <w:ins w:id="1527" w:author="Hogendoorn, Rene" w:date="2016-08-02T08:33:00Z"/>
                <w:rFonts w:cs="Times New Roman"/>
                <w:lang w:eastAsia="sv-SE"/>
              </w:rPr>
            </w:pPr>
            <w:ins w:id="1528" w:author="Hogendoorn, Rene" w:date="2016-08-02T08:37:00Z">
              <w:r>
                <w:rPr>
                  <w:rFonts w:cs="Times New Roman"/>
                  <w:lang w:eastAsia="sv-SE"/>
                </w:rPr>
                <w:t>x</w:t>
              </w:r>
            </w:ins>
          </w:p>
        </w:tc>
        <w:tc>
          <w:tcPr>
            <w:tcW w:w="1476" w:type="dxa"/>
          </w:tcPr>
          <w:p w:rsidR="002C3B98" w:rsidRPr="002005A9" w:rsidRDefault="002C3B98" w:rsidP="002C3B98">
            <w:pPr>
              <w:rPr>
                <w:ins w:id="1529" w:author="Hogendoorn, Rene" w:date="2016-08-02T08:33:00Z"/>
                <w:rFonts w:cs="Times New Roman"/>
                <w:lang w:eastAsia="sv-SE"/>
              </w:rPr>
            </w:pPr>
            <w:ins w:id="1530" w:author="Hogendoorn, Rene" w:date="2016-08-02T08:37:00Z">
              <w:r>
                <w:rPr>
                  <w:rFonts w:cs="Times New Roman"/>
                  <w:lang w:eastAsia="sv-SE"/>
                </w:rPr>
                <w:t>x</w:t>
              </w:r>
            </w:ins>
          </w:p>
        </w:tc>
      </w:tr>
      <w:tr w:rsidR="002C3B98" w:rsidRPr="002005A9" w:rsidTr="00B25363">
        <w:trPr>
          <w:trHeight w:val="432"/>
          <w:ins w:id="1531" w:author="Hogendoorn, Rene" w:date="2016-08-02T08:30:00Z"/>
        </w:trPr>
        <w:tc>
          <w:tcPr>
            <w:tcW w:w="3296" w:type="dxa"/>
            <w:vAlign w:val="center"/>
          </w:tcPr>
          <w:p w:rsidR="002C3B98" w:rsidRPr="002005A9" w:rsidRDefault="002C3B98" w:rsidP="002C3B98">
            <w:pPr>
              <w:rPr>
                <w:ins w:id="1532" w:author="Hogendoorn, Rene" w:date="2016-08-02T08:30:00Z"/>
                <w:rFonts w:cs="Times New Roman"/>
                <w:b/>
                <w:lang w:eastAsia="sv-SE"/>
              </w:rPr>
            </w:pPr>
            <w:ins w:id="1533" w:author="Hogendoorn, Rene" w:date="2016-08-02T08:30:00Z">
              <w:r w:rsidRPr="002005A9">
                <w:rPr>
                  <w:rFonts w:cs="Times New Roman"/>
                  <w:lang w:eastAsia="sv-SE"/>
                </w:rPr>
                <w:t>Immigration / Border Control</w:t>
              </w:r>
            </w:ins>
          </w:p>
        </w:tc>
        <w:tc>
          <w:tcPr>
            <w:tcW w:w="963" w:type="dxa"/>
          </w:tcPr>
          <w:p w:rsidR="002C3B98" w:rsidRPr="002005A9" w:rsidRDefault="00853EB4" w:rsidP="002C3B98">
            <w:pPr>
              <w:rPr>
                <w:ins w:id="1534" w:author="Hogendoorn, Rene" w:date="2016-08-02T08:32:00Z"/>
                <w:rFonts w:cs="Times New Roman"/>
                <w:lang w:eastAsia="sv-SE"/>
              </w:rPr>
            </w:pPr>
            <w:ins w:id="1535" w:author="Hogendoorn, Rene" w:date="2016-08-02T08:43:00Z">
              <w:r>
                <w:rPr>
                  <w:rFonts w:cs="Times New Roman"/>
                  <w:lang w:eastAsia="sv-SE"/>
                </w:rPr>
                <w:t>x</w:t>
              </w:r>
            </w:ins>
          </w:p>
        </w:tc>
        <w:tc>
          <w:tcPr>
            <w:tcW w:w="952" w:type="dxa"/>
          </w:tcPr>
          <w:p w:rsidR="002C3B98" w:rsidRPr="002005A9" w:rsidRDefault="00853EB4" w:rsidP="002C3B98">
            <w:pPr>
              <w:rPr>
                <w:ins w:id="1536" w:author="Hogendoorn, Rene" w:date="2016-08-02T08:32:00Z"/>
                <w:rFonts w:cs="Times New Roman"/>
                <w:lang w:eastAsia="sv-SE"/>
              </w:rPr>
            </w:pPr>
            <w:ins w:id="1537" w:author="Hogendoorn, Rene" w:date="2016-08-02T08:43:00Z">
              <w:r>
                <w:rPr>
                  <w:rFonts w:cs="Times New Roman"/>
                  <w:lang w:eastAsia="sv-SE"/>
                </w:rPr>
                <w:t>x</w:t>
              </w:r>
            </w:ins>
          </w:p>
        </w:tc>
        <w:tc>
          <w:tcPr>
            <w:tcW w:w="1560" w:type="dxa"/>
          </w:tcPr>
          <w:p w:rsidR="002C3B98" w:rsidRPr="002005A9" w:rsidRDefault="00853EB4" w:rsidP="002C3B98">
            <w:pPr>
              <w:rPr>
                <w:ins w:id="1538" w:author="Hogendoorn, Rene" w:date="2016-08-02T08:33:00Z"/>
                <w:rFonts w:cs="Times New Roman"/>
                <w:lang w:eastAsia="sv-SE"/>
              </w:rPr>
            </w:pPr>
            <w:ins w:id="1539" w:author="Hogendoorn, Rene" w:date="2016-08-02T08:43:00Z">
              <w:r>
                <w:rPr>
                  <w:rFonts w:cs="Times New Roman"/>
                  <w:lang w:eastAsia="sv-SE"/>
                </w:rPr>
                <w:t>x</w:t>
              </w:r>
            </w:ins>
          </w:p>
        </w:tc>
        <w:tc>
          <w:tcPr>
            <w:tcW w:w="1476" w:type="dxa"/>
          </w:tcPr>
          <w:p w:rsidR="002C3B98" w:rsidRPr="002005A9" w:rsidRDefault="002C3B98" w:rsidP="002C3B98">
            <w:pPr>
              <w:rPr>
                <w:ins w:id="1540" w:author="Hogendoorn, Rene" w:date="2016-08-02T08:33:00Z"/>
                <w:rFonts w:cs="Times New Roman"/>
                <w:lang w:eastAsia="sv-SE"/>
              </w:rPr>
            </w:pPr>
          </w:p>
        </w:tc>
      </w:tr>
      <w:tr w:rsidR="002C3B98" w:rsidRPr="002005A9" w:rsidTr="00B25363">
        <w:trPr>
          <w:trHeight w:val="432"/>
          <w:ins w:id="1541" w:author="Hogendoorn, Rene" w:date="2016-08-02T08:30:00Z"/>
        </w:trPr>
        <w:tc>
          <w:tcPr>
            <w:tcW w:w="3296" w:type="dxa"/>
            <w:vAlign w:val="center"/>
          </w:tcPr>
          <w:p w:rsidR="002C3B98" w:rsidRPr="002005A9" w:rsidRDefault="002C3B98" w:rsidP="002C3B98">
            <w:pPr>
              <w:rPr>
                <w:ins w:id="1542" w:author="Hogendoorn, Rene" w:date="2016-08-02T08:30:00Z"/>
                <w:rFonts w:cs="Times New Roman"/>
                <w:b/>
                <w:lang w:eastAsia="sv-SE"/>
              </w:rPr>
            </w:pPr>
            <w:ins w:id="1543" w:author="Hogendoorn, Rene" w:date="2016-08-02T08:30:00Z">
              <w:r w:rsidRPr="002005A9">
                <w:rPr>
                  <w:rFonts w:cs="Times New Roman"/>
                  <w:lang w:eastAsia="sv-SE"/>
                </w:rPr>
                <w:t>Police</w:t>
              </w:r>
            </w:ins>
          </w:p>
        </w:tc>
        <w:tc>
          <w:tcPr>
            <w:tcW w:w="963" w:type="dxa"/>
          </w:tcPr>
          <w:p w:rsidR="002C3B98" w:rsidRPr="002005A9" w:rsidRDefault="00853EB4" w:rsidP="002C3B98">
            <w:pPr>
              <w:rPr>
                <w:ins w:id="1544" w:author="Hogendoorn, Rene" w:date="2016-08-02T08:32:00Z"/>
                <w:rFonts w:cs="Times New Roman"/>
                <w:lang w:eastAsia="sv-SE"/>
              </w:rPr>
            </w:pPr>
            <w:ins w:id="1545" w:author="Hogendoorn, Rene" w:date="2016-08-02T08:43:00Z">
              <w:r>
                <w:rPr>
                  <w:rFonts w:cs="Times New Roman"/>
                  <w:lang w:eastAsia="sv-SE"/>
                </w:rPr>
                <w:t>x</w:t>
              </w:r>
            </w:ins>
          </w:p>
        </w:tc>
        <w:tc>
          <w:tcPr>
            <w:tcW w:w="952" w:type="dxa"/>
          </w:tcPr>
          <w:p w:rsidR="002C3B98" w:rsidRPr="002005A9" w:rsidRDefault="00853EB4" w:rsidP="002C3B98">
            <w:pPr>
              <w:rPr>
                <w:ins w:id="1546" w:author="Hogendoorn, Rene" w:date="2016-08-02T08:32:00Z"/>
                <w:rFonts w:cs="Times New Roman"/>
                <w:lang w:eastAsia="sv-SE"/>
              </w:rPr>
            </w:pPr>
            <w:ins w:id="1547" w:author="Hogendoorn, Rene" w:date="2016-08-02T08:43:00Z">
              <w:r>
                <w:rPr>
                  <w:rFonts w:cs="Times New Roman"/>
                  <w:lang w:eastAsia="sv-SE"/>
                </w:rPr>
                <w:t>x</w:t>
              </w:r>
            </w:ins>
          </w:p>
        </w:tc>
        <w:tc>
          <w:tcPr>
            <w:tcW w:w="1560" w:type="dxa"/>
          </w:tcPr>
          <w:p w:rsidR="002C3B98" w:rsidRPr="002005A9" w:rsidRDefault="00853EB4" w:rsidP="002C3B98">
            <w:pPr>
              <w:rPr>
                <w:ins w:id="1548" w:author="Hogendoorn, Rene" w:date="2016-08-02T08:33:00Z"/>
                <w:rFonts w:cs="Times New Roman"/>
                <w:lang w:eastAsia="sv-SE"/>
              </w:rPr>
            </w:pPr>
            <w:ins w:id="1549" w:author="Hogendoorn, Rene" w:date="2016-08-02T08:43:00Z">
              <w:r>
                <w:rPr>
                  <w:rFonts w:cs="Times New Roman"/>
                  <w:lang w:eastAsia="sv-SE"/>
                </w:rPr>
                <w:t>x</w:t>
              </w:r>
            </w:ins>
          </w:p>
        </w:tc>
        <w:tc>
          <w:tcPr>
            <w:tcW w:w="1476" w:type="dxa"/>
          </w:tcPr>
          <w:p w:rsidR="002C3B98" w:rsidRPr="002005A9" w:rsidRDefault="00853EB4" w:rsidP="002C3B98">
            <w:pPr>
              <w:rPr>
                <w:ins w:id="1550" w:author="Hogendoorn, Rene" w:date="2016-08-02T08:33:00Z"/>
                <w:rFonts w:cs="Times New Roman"/>
                <w:lang w:eastAsia="sv-SE"/>
              </w:rPr>
            </w:pPr>
            <w:ins w:id="1551" w:author="Hogendoorn, Rene" w:date="2016-08-02T08:47:00Z">
              <w:del w:id="1552" w:author="Fred E Fredriksen" w:date="2016-08-03T03:54:00Z">
                <w:r w:rsidDel="00533A35">
                  <w:rPr>
                    <w:rFonts w:cs="Times New Roman"/>
                    <w:lang w:eastAsia="sv-SE"/>
                  </w:rPr>
                  <w:delText>x</w:delText>
                </w:r>
              </w:del>
            </w:ins>
          </w:p>
        </w:tc>
      </w:tr>
      <w:tr w:rsidR="002C3B98" w:rsidRPr="002005A9" w:rsidTr="00B25363">
        <w:trPr>
          <w:trHeight w:val="432"/>
          <w:ins w:id="1553" w:author="Hogendoorn, Rene" w:date="2016-08-02T08:30:00Z"/>
        </w:trPr>
        <w:tc>
          <w:tcPr>
            <w:tcW w:w="3296" w:type="dxa"/>
            <w:vAlign w:val="center"/>
          </w:tcPr>
          <w:p w:rsidR="002C3B98" w:rsidRPr="002005A9" w:rsidRDefault="002C3B98" w:rsidP="002C3B98">
            <w:pPr>
              <w:rPr>
                <w:ins w:id="1554" w:author="Hogendoorn, Rene" w:date="2016-08-02T08:30:00Z"/>
                <w:rFonts w:cs="Times New Roman"/>
                <w:b/>
                <w:lang w:eastAsia="sv-SE"/>
              </w:rPr>
            </w:pPr>
            <w:ins w:id="1555" w:author="Hogendoorn, Rene" w:date="2016-08-02T08:30:00Z">
              <w:r w:rsidRPr="002005A9">
                <w:rPr>
                  <w:rFonts w:cs="Times New Roman"/>
                  <w:lang w:eastAsia="sv-SE"/>
                </w:rPr>
                <w:t>Recognized Security Organization</w:t>
              </w:r>
              <w:r>
                <w:rPr>
                  <w:rFonts w:cs="Times New Roman"/>
                  <w:lang w:eastAsia="sv-SE"/>
                </w:rPr>
                <w:t xml:space="preserve"> </w:t>
              </w:r>
              <w:r w:rsidRPr="002005A9">
                <w:rPr>
                  <w:rFonts w:cs="Times New Roman"/>
                  <w:lang w:eastAsia="sv-SE"/>
                </w:rPr>
                <w:t>(R</w:t>
              </w:r>
              <w:r>
                <w:rPr>
                  <w:rFonts w:cs="Times New Roman"/>
                  <w:lang w:eastAsia="sv-SE"/>
                </w:rPr>
                <w:t>S</w:t>
              </w:r>
              <w:r w:rsidRPr="002005A9">
                <w:rPr>
                  <w:rFonts w:cs="Times New Roman"/>
                  <w:lang w:eastAsia="sv-SE"/>
                </w:rPr>
                <w:t>O</w:t>
              </w:r>
              <w:r>
                <w:rPr>
                  <w:rFonts w:cs="Times New Roman"/>
                  <w:lang w:eastAsia="sv-SE"/>
                </w:rPr>
                <w:t xml:space="preserve"> / ISPS</w:t>
              </w:r>
              <w:r w:rsidRPr="002005A9">
                <w:rPr>
                  <w:rFonts w:cs="Times New Roman"/>
                  <w:lang w:eastAsia="sv-SE"/>
                </w:rPr>
                <w:t>)</w:t>
              </w:r>
            </w:ins>
          </w:p>
        </w:tc>
        <w:tc>
          <w:tcPr>
            <w:tcW w:w="963" w:type="dxa"/>
          </w:tcPr>
          <w:p w:rsidR="002C3B98" w:rsidRPr="002005A9" w:rsidRDefault="00853EB4" w:rsidP="002C3B98">
            <w:pPr>
              <w:rPr>
                <w:ins w:id="1556" w:author="Hogendoorn, Rene" w:date="2016-08-02T08:32:00Z"/>
                <w:rFonts w:cs="Times New Roman"/>
                <w:lang w:eastAsia="sv-SE"/>
              </w:rPr>
            </w:pPr>
            <w:ins w:id="1557" w:author="Hogendoorn, Rene" w:date="2016-08-02T08:38:00Z">
              <w:r>
                <w:rPr>
                  <w:rFonts w:cs="Times New Roman"/>
                  <w:lang w:eastAsia="sv-SE"/>
                </w:rPr>
                <w:t>x</w:t>
              </w:r>
            </w:ins>
          </w:p>
        </w:tc>
        <w:tc>
          <w:tcPr>
            <w:tcW w:w="952" w:type="dxa"/>
          </w:tcPr>
          <w:p w:rsidR="002C3B98" w:rsidRPr="002005A9" w:rsidRDefault="00853EB4" w:rsidP="002C3B98">
            <w:pPr>
              <w:rPr>
                <w:ins w:id="1558" w:author="Hogendoorn, Rene" w:date="2016-08-02T08:32:00Z"/>
                <w:rFonts w:cs="Times New Roman"/>
                <w:lang w:eastAsia="sv-SE"/>
              </w:rPr>
            </w:pPr>
            <w:ins w:id="1559" w:author="Hogendoorn, Rene" w:date="2016-08-02T08:38:00Z">
              <w:r>
                <w:rPr>
                  <w:rFonts w:cs="Times New Roman"/>
                  <w:lang w:eastAsia="sv-SE"/>
                </w:rPr>
                <w:t>x</w:t>
              </w:r>
            </w:ins>
          </w:p>
        </w:tc>
        <w:tc>
          <w:tcPr>
            <w:tcW w:w="1560" w:type="dxa"/>
          </w:tcPr>
          <w:p w:rsidR="002C3B98" w:rsidRPr="002005A9" w:rsidRDefault="00853EB4" w:rsidP="002C3B98">
            <w:pPr>
              <w:rPr>
                <w:ins w:id="1560" w:author="Hogendoorn, Rene" w:date="2016-08-02T08:33:00Z"/>
                <w:rFonts w:cs="Times New Roman"/>
                <w:lang w:eastAsia="sv-SE"/>
              </w:rPr>
            </w:pPr>
            <w:ins w:id="1561" w:author="Hogendoorn, Rene" w:date="2016-08-02T08:38:00Z">
              <w:r>
                <w:rPr>
                  <w:rFonts w:cs="Times New Roman"/>
                  <w:lang w:eastAsia="sv-SE"/>
                </w:rPr>
                <w:t>x</w:t>
              </w:r>
            </w:ins>
          </w:p>
        </w:tc>
        <w:tc>
          <w:tcPr>
            <w:tcW w:w="1476" w:type="dxa"/>
          </w:tcPr>
          <w:p w:rsidR="002C3B98" w:rsidRPr="002005A9" w:rsidRDefault="002C3B98" w:rsidP="002C3B98">
            <w:pPr>
              <w:rPr>
                <w:ins w:id="1562" w:author="Hogendoorn, Rene" w:date="2016-08-02T08:33:00Z"/>
                <w:rFonts w:cs="Times New Roman"/>
                <w:lang w:eastAsia="sv-SE"/>
              </w:rPr>
            </w:pPr>
          </w:p>
        </w:tc>
      </w:tr>
      <w:tr w:rsidR="002C3B98" w:rsidRPr="002005A9" w:rsidTr="00B25363">
        <w:trPr>
          <w:trHeight w:val="432"/>
          <w:ins w:id="1563" w:author="Hogendoorn, Rene" w:date="2016-08-02T08:30:00Z"/>
        </w:trPr>
        <w:tc>
          <w:tcPr>
            <w:tcW w:w="3296" w:type="dxa"/>
            <w:vAlign w:val="center"/>
          </w:tcPr>
          <w:p w:rsidR="002C3B98" w:rsidRPr="002005A9" w:rsidRDefault="002C3B98" w:rsidP="002C3B98">
            <w:pPr>
              <w:rPr>
                <w:ins w:id="1564" w:author="Hogendoorn, Rene" w:date="2016-08-02T08:30:00Z"/>
                <w:rFonts w:cs="Times New Roman"/>
                <w:b/>
                <w:lang w:eastAsia="sv-SE"/>
              </w:rPr>
            </w:pPr>
            <w:ins w:id="1565" w:author="Hogendoorn, Rene" w:date="2016-08-02T08:30:00Z">
              <w:r w:rsidRPr="002005A9">
                <w:rPr>
                  <w:rFonts w:cs="Times New Roman"/>
                  <w:lang w:eastAsia="sv-SE"/>
                </w:rPr>
                <w:t>Navy</w:t>
              </w:r>
            </w:ins>
          </w:p>
        </w:tc>
        <w:tc>
          <w:tcPr>
            <w:tcW w:w="963" w:type="dxa"/>
          </w:tcPr>
          <w:p w:rsidR="002C3B98" w:rsidRPr="002005A9" w:rsidRDefault="00853EB4" w:rsidP="002C3B98">
            <w:pPr>
              <w:rPr>
                <w:ins w:id="1566" w:author="Hogendoorn, Rene" w:date="2016-08-02T08:32:00Z"/>
                <w:rFonts w:cs="Times New Roman"/>
                <w:lang w:eastAsia="sv-SE"/>
              </w:rPr>
            </w:pPr>
            <w:ins w:id="1567" w:author="Hogendoorn, Rene" w:date="2016-08-02T08:42:00Z">
              <w:r>
                <w:rPr>
                  <w:rFonts w:cs="Times New Roman"/>
                  <w:lang w:eastAsia="sv-SE"/>
                </w:rPr>
                <w:t>x</w:t>
              </w:r>
            </w:ins>
          </w:p>
        </w:tc>
        <w:tc>
          <w:tcPr>
            <w:tcW w:w="952" w:type="dxa"/>
          </w:tcPr>
          <w:p w:rsidR="002C3B98" w:rsidRPr="002005A9" w:rsidRDefault="00853EB4" w:rsidP="002C3B98">
            <w:pPr>
              <w:rPr>
                <w:ins w:id="1568" w:author="Hogendoorn, Rene" w:date="2016-08-02T08:32:00Z"/>
                <w:rFonts w:cs="Times New Roman"/>
                <w:lang w:eastAsia="sv-SE"/>
              </w:rPr>
            </w:pPr>
            <w:ins w:id="1569" w:author="Hogendoorn, Rene" w:date="2016-08-02T08:42:00Z">
              <w:r>
                <w:rPr>
                  <w:rFonts w:cs="Times New Roman"/>
                  <w:lang w:eastAsia="sv-SE"/>
                </w:rPr>
                <w:t>x</w:t>
              </w:r>
            </w:ins>
          </w:p>
        </w:tc>
        <w:tc>
          <w:tcPr>
            <w:tcW w:w="1560" w:type="dxa"/>
          </w:tcPr>
          <w:p w:rsidR="002C3B98" w:rsidRPr="002005A9" w:rsidRDefault="00853EB4" w:rsidP="002C3B98">
            <w:pPr>
              <w:rPr>
                <w:ins w:id="1570" w:author="Hogendoorn, Rene" w:date="2016-08-02T08:33:00Z"/>
                <w:rFonts w:cs="Times New Roman"/>
                <w:lang w:eastAsia="sv-SE"/>
              </w:rPr>
            </w:pPr>
            <w:ins w:id="1571" w:author="Hogendoorn, Rene" w:date="2016-08-02T08:42:00Z">
              <w:r>
                <w:rPr>
                  <w:rFonts w:cs="Times New Roman"/>
                  <w:lang w:eastAsia="sv-SE"/>
                </w:rPr>
                <w:t>x</w:t>
              </w:r>
            </w:ins>
          </w:p>
        </w:tc>
        <w:tc>
          <w:tcPr>
            <w:tcW w:w="1476" w:type="dxa"/>
          </w:tcPr>
          <w:p w:rsidR="002C3B98" w:rsidRPr="002005A9" w:rsidRDefault="00853EB4" w:rsidP="002C3B98">
            <w:pPr>
              <w:rPr>
                <w:ins w:id="1572" w:author="Hogendoorn, Rene" w:date="2016-08-02T08:33:00Z"/>
                <w:rFonts w:cs="Times New Roman"/>
                <w:lang w:eastAsia="sv-SE"/>
              </w:rPr>
            </w:pPr>
            <w:ins w:id="1573" w:author="Hogendoorn, Rene" w:date="2016-08-02T08:43:00Z">
              <w:r>
                <w:rPr>
                  <w:rFonts w:cs="Times New Roman"/>
                  <w:lang w:eastAsia="sv-SE"/>
                </w:rPr>
                <w:t>x</w:t>
              </w:r>
            </w:ins>
          </w:p>
        </w:tc>
      </w:tr>
      <w:tr w:rsidR="002C3B98" w:rsidRPr="00285E2B" w:rsidTr="00B25363">
        <w:trPr>
          <w:trHeight w:val="432"/>
          <w:ins w:id="1574" w:author="Hogendoorn, Rene" w:date="2016-08-02T08:30:00Z"/>
        </w:trPr>
        <w:tc>
          <w:tcPr>
            <w:tcW w:w="3296" w:type="dxa"/>
            <w:vAlign w:val="center"/>
          </w:tcPr>
          <w:p w:rsidR="002C3B98" w:rsidRPr="00285E2B" w:rsidRDefault="002C3B98" w:rsidP="002C3B98">
            <w:pPr>
              <w:rPr>
                <w:ins w:id="1575" w:author="Hogendoorn, Rene" w:date="2016-08-02T08:30:00Z"/>
                <w:rFonts w:cs="Times New Roman"/>
                <w:b/>
                <w:lang w:val="fr-FR" w:eastAsia="sv-SE"/>
              </w:rPr>
            </w:pPr>
            <w:ins w:id="1576" w:author="Hogendoorn, Rene" w:date="2016-08-02T08:30:00Z">
              <w:r w:rsidRPr="00285E2B">
                <w:rPr>
                  <w:rFonts w:cs="Times New Roman"/>
                  <w:lang w:val="fr-FR" w:eastAsia="sv-SE"/>
                </w:rPr>
                <w:t>Maritime Pilot Organisation / Maritime Pilots</w:t>
              </w:r>
            </w:ins>
          </w:p>
        </w:tc>
        <w:tc>
          <w:tcPr>
            <w:tcW w:w="963" w:type="dxa"/>
          </w:tcPr>
          <w:p w:rsidR="002C3B98" w:rsidRPr="00285E2B" w:rsidRDefault="00853EB4" w:rsidP="002C3B98">
            <w:pPr>
              <w:rPr>
                <w:ins w:id="1577" w:author="Hogendoorn, Rene" w:date="2016-08-02T08:32:00Z"/>
                <w:rFonts w:cs="Times New Roman"/>
                <w:lang w:val="fr-FR" w:eastAsia="sv-SE"/>
              </w:rPr>
            </w:pPr>
            <w:ins w:id="1578" w:author="Hogendoorn, Rene" w:date="2016-08-02T08:42:00Z">
              <w:r>
                <w:rPr>
                  <w:rFonts w:cs="Times New Roman"/>
                  <w:lang w:val="fr-FR" w:eastAsia="sv-SE"/>
                </w:rPr>
                <w:t>x</w:t>
              </w:r>
            </w:ins>
          </w:p>
        </w:tc>
        <w:tc>
          <w:tcPr>
            <w:tcW w:w="952" w:type="dxa"/>
          </w:tcPr>
          <w:p w:rsidR="002C3B98" w:rsidRPr="00285E2B" w:rsidRDefault="00853EB4" w:rsidP="002C3B98">
            <w:pPr>
              <w:rPr>
                <w:ins w:id="1579" w:author="Hogendoorn, Rene" w:date="2016-08-02T08:32:00Z"/>
                <w:rFonts w:cs="Times New Roman"/>
                <w:lang w:val="fr-FR" w:eastAsia="sv-SE"/>
              </w:rPr>
            </w:pPr>
            <w:ins w:id="1580" w:author="Hogendoorn, Rene" w:date="2016-08-02T08:42:00Z">
              <w:r>
                <w:rPr>
                  <w:rFonts w:cs="Times New Roman"/>
                  <w:lang w:val="fr-FR" w:eastAsia="sv-SE"/>
                </w:rPr>
                <w:t>x</w:t>
              </w:r>
            </w:ins>
          </w:p>
        </w:tc>
        <w:tc>
          <w:tcPr>
            <w:tcW w:w="1560" w:type="dxa"/>
          </w:tcPr>
          <w:p w:rsidR="002C3B98" w:rsidRPr="00285E2B" w:rsidRDefault="002C3B98" w:rsidP="002C3B98">
            <w:pPr>
              <w:rPr>
                <w:ins w:id="1581" w:author="Hogendoorn, Rene" w:date="2016-08-02T08:33:00Z"/>
                <w:rFonts w:cs="Times New Roman"/>
                <w:lang w:val="fr-FR" w:eastAsia="sv-SE"/>
              </w:rPr>
            </w:pPr>
          </w:p>
        </w:tc>
        <w:tc>
          <w:tcPr>
            <w:tcW w:w="1476" w:type="dxa"/>
          </w:tcPr>
          <w:p w:rsidR="002C3B98" w:rsidRPr="00285E2B" w:rsidRDefault="00853EB4" w:rsidP="002C3B98">
            <w:pPr>
              <w:rPr>
                <w:ins w:id="1582" w:author="Hogendoorn, Rene" w:date="2016-08-02T08:33:00Z"/>
                <w:rFonts w:cs="Times New Roman"/>
                <w:lang w:val="fr-FR" w:eastAsia="sv-SE"/>
              </w:rPr>
            </w:pPr>
            <w:ins w:id="1583" w:author="Hogendoorn, Rene" w:date="2016-08-02T08:42:00Z">
              <w:r>
                <w:rPr>
                  <w:rFonts w:cs="Times New Roman"/>
                  <w:lang w:val="fr-FR" w:eastAsia="sv-SE"/>
                </w:rPr>
                <w:t>x</w:t>
              </w:r>
            </w:ins>
          </w:p>
        </w:tc>
      </w:tr>
      <w:tr w:rsidR="002C3B98" w:rsidRPr="002005A9" w:rsidTr="00B25363">
        <w:trPr>
          <w:trHeight w:val="432"/>
          <w:ins w:id="1584" w:author="Hogendoorn, Rene" w:date="2016-08-02T08:30:00Z"/>
        </w:trPr>
        <w:tc>
          <w:tcPr>
            <w:tcW w:w="3296" w:type="dxa"/>
            <w:vAlign w:val="center"/>
          </w:tcPr>
          <w:p w:rsidR="002C3B98" w:rsidRPr="002005A9" w:rsidRDefault="002C3B98" w:rsidP="002C3B98">
            <w:pPr>
              <w:rPr>
                <w:ins w:id="1585" w:author="Hogendoorn, Rene" w:date="2016-08-02T08:30:00Z"/>
                <w:rFonts w:cs="Times New Roman"/>
                <w:b/>
                <w:lang w:eastAsia="sv-SE"/>
              </w:rPr>
            </w:pPr>
            <w:ins w:id="1586" w:author="Hogendoorn, Rene" w:date="2016-08-02T08:30:00Z">
              <w:r w:rsidRPr="002005A9">
                <w:rPr>
                  <w:rFonts w:cs="Times New Roman"/>
                  <w:lang w:eastAsia="sv-SE"/>
                </w:rPr>
                <w:t>Health Authorities / Medical Assistance</w:t>
              </w:r>
            </w:ins>
          </w:p>
        </w:tc>
        <w:tc>
          <w:tcPr>
            <w:tcW w:w="963" w:type="dxa"/>
          </w:tcPr>
          <w:p w:rsidR="002C3B98" w:rsidRPr="002005A9" w:rsidRDefault="00853EB4" w:rsidP="002C3B98">
            <w:pPr>
              <w:rPr>
                <w:ins w:id="1587" w:author="Hogendoorn, Rene" w:date="2016-08-02T08:32:00Z"/>
                <w:rFonts w:cs="Times New Roman"/>
                <w:lang w:eastAsia="sv-SE"/>
              </w:rPr>
            </w:pPr>
            <w:ins w:id="1588" w:author="Hogendoorn, Rene" w:date="2016-08-02T08:42:00Z">
              <w:r>
                <w:rPr>
                  <w:rFonts w:cs="Times New Roman"/>
                  <w:lang w:eastAsia="sv-SE"/>
                </w:rPr>
                <w:t>x</w:t>
              </w:r>
            </w:ins>
          </w:p>
        </w:tc>
        <w:tc>
          <w:tcPr>
            <w:tcW w:w="952" w:type="dxa"/>
          </w:tcPr>
          <w:p w:rsidR="002C3B98" w:rsidRPr="002005A9" w:rsidRDefault="002C3B98" w:rsidP="002C3B98">
            <w:pPr>
              <w:rPr>
                <w:ins w:id="1589" w:author="Hogendoorn, Rene" w:date="2016-08-02T08:32:00Z"/>
                <w:rFonts w:cs="Times New Roman"/>
                <w:lang w:eastAsia="sv-SE"/>
              </w:rPr>
            </w:pPr>
          </w:p>
        </w:tc>
        <w:tc>
          <w:tcPr>
            <w:tcW w:w="1560" w:type="dxa"/>
          </w:tcPr>
          <w:p w:rsidR="002C3B98" w:rsidRPr="002005A9" w:rsidRDefault="002C3B98" w:rsidP="002C3B98">
            <w:pPr>
              <w:rPr>
                <w:ins w:id="1590" w:author="Hogendoorn, Rene" w:date="2016-08-02T08:33:00Z"/>
                <w:rFonts w:cs="Times New Roman"/>
                <w:lang w:eastAsia="sv-SE"/>
              </w:rPr>
            </w:pPr>
          </w:p>
        </w:tc>
        <w:tc>
          <w:tcPr>
            <w:tcW w:w="1476" w:type="dxa"/>
          </w:tcPr>
          <w:p w:rsidR="002C3B98" w:rsidRPr="002005A9" w:rsidRDefault="002C3B98" w:rsidP="002C3B98">
            <w:pPr>
              <w:rPr>
                <w:ins w:id="1591" w:author="Hogendoorn, Rene" w:date="2016-08-02T08:33:00Z"/>
                <w:rFonts w:cs="Times New Roman"/>
                <w:lang w:eastAsia="sv-SE"/>
              </w:rPr>
            </w:pPr>
          </w:p>
        </w:tc>
      </w:tr>
      <w:tr w:rsidR="002C3B98" w:rsidRPr="002005A9" w:rsidTr="00B25363">
        <w:trPr>
          <w:trHeight w:val="432"/>
          <w:ins w:id="1592" w:author="Hogendoorn, Rene" w:date="2016-08-02T08:30:00Z"/>
        </w:trPr>
        <w:tc>
          <w:tcPr>
            <w:tcW w:w="3296" w:type="dxa"/>
            <w:vAlign w:val="center"/>
          </w:tcPr>
          <w:p w:rsidR="002C3B98" w:rsidRPr="002005A9" w:rsidRDefault="002C3B98" w:rsidP="002C3B98">
            <w:pPr>
              <w:rPr>
                <w:ins w:id="1593" w:author="Hogendoorn, Rene" w:date="2016-08-02T08:30:00Z"/>
                <w:rFonts w:cs="Times New Roman"/>
                <w:b/>
                <w:lang w:eastAsia="sv-SE"/>
              </w:rPr>
            </w:pPr>
            <w:ins w:id="1594" w:author="Hogendoorn, Rene" w:date="2016-08-02T08:30:00Z">
              <w:r w:rsidRPr="002005A9">
                <w:rPr>
                  <w:rFonts w:cs="Times New Roman"/>
                  <w:lang w:eastAsia="sv-SE"/>
                </w:rPr>
                <w:t xml:space="preserve">Ship </w:t>
              </w:r>
              <w:r>
                <w:rPr>
                  <w:rFonts w:cs="Times New Roman"/>
                  <w:lang w:eastAsia="sv-SE"/>
                </w:rPr>
                <w:t>O</w:t>
              </w:r>
              <w:r w:rsidRPr="002005A9">
                <w:rPr>
                  <w:rFonts w:cs="Times New Roman"/>
                  <w:lang w:eastAsia="sv-SE"/>
                </w:rPr>
                <w:t>wners / Agents</w:t>
              </w:r>
            </w:ins>
          </w:p>
        </w:tc>
        <w:tc>
          <w:tcPr>
            <w:tcW w:w="963" w:type="dxa"/>
          </w:tcPr>
          <w:p w:rsidR="002C3B98" w:rsidRPr="002005A9" w:rsidRDefault="00853EB4" w:rsidP="002C3B98">
            <w:pPr>
              <w:rPr>
                <w:ins w:id="1595" w:author="Hogendoorn, Rene" w:date="2016-08-02T08:32:00Z"/>
                <w:rFonts w:cs="Times New Roman"/>
                <w:lang w:eastAsia="sv-SE"/>
              </w:rPr>
            </w:pPr>
            <w:ins w:id="1596" w:author="Hogendoorn, Rene" w:date="2016-08-02T08:42:00Z">
              <w:r>
                <w:rPr>
                  <w:rFonts w:cs="Times New Roman"/>
                  <w:lang w:eastAsia="sv-SE"/>
                </w:rPr>
                <w:t>x</w:t>
              </w:r>
            </w:ins>
          </w:p>
        </w:tc>
        <w:tc>
          <w:tcPr>
            <w:tcW w:w="952" w:type="dxa"/>
          </w:tcPr>
          <w:p w:rsidR="002C3B98" w:rsidRPr="002005A9" w:rsidRDefault="002C3B98" w:rsidP="002C3B98">
            <w:pPr>
              <w:rPr>
                <w:ins w:id="1597" w:author="Hogendoorn, Rene" w:date="2016-08-02T08:32:00Z"/>
                <w:rFonts w:cs="Times New Roman"/>
                <w:lang w:eastAsia="sv-SE"/>
              </w:rPr>
            </w:pPr>
          </w:p>
        </w:tc>
        <w:tc>
          <w:tcPr>
            <w:tcW w:w="1560" w:type="dxa"/>
          </w:tcPr>
          <w:p w:rsidR="002C3B98" w:rsidRPr="002005A9" w:rsidRDefault="002C3B98" w:rsidP="002C3B98">
            <w:pPr>
              <w:rPr>
                <w:ins w:id="1598" w:author="Hogendoorn, Rene" w:date="2016-08-02T08:33:00Z"/>
                <w:rFonts w:cs="Times New Roman"/>
                <w:lang w:eastAsia="sv-SE"/>
              </w:rPr>
            </w:pPr>
          </w:p>
        </w:tc>
        <w:tc>
          <w:tcPr>
            <w:tcW w:w="1476" w:type="dxa"/>
          </w:tcPr>
          <w:p w:rsidR="002C3B98" w:rsidRPr="002005A9" w:rsidRDefault="002C3B98" w:rsidP="002C3B98">
            <w:pPr>
              <w:rPr>
                <w:ins w:id="1599" w:author="Hogendoorn, Rene" w:date="2016-08-02T08:33:00Z"/>
                <w:rFonts w:cs="Times New Roman"/>
                <w:lang w:eastAsia="sv-SE"/>
              </w:rPr>
            </w:pPr>
          </w:p>
        </w:tc>
      </w:tr>
      <w:tr w:rsidR="002C3B98" w:rsidRPr="002005A9" w:rsidTr="00B25363">
        <w:trPr>
          <w:trHeight w:val="432"/>
          <w:ins w:id="1600" w:author="Hogendoorn, Rene" w:date="2016-08-02T08:30:00Z"/>
        </w:trPr>
        <w:tc>
          <w:tcPr>
            <w:tcW w:w="3296" w:type="dxa"/>
            <w:vAlign w:val="center"/>
          </w:tcPr>
          <w:p w:rsidR="002C3B98" w:rsidRPr="002005A9" w:rsidRDefault="002C3B98" w:rsidP="002C3B98">
            <w:pPr>
              <w:rPr>
                <w:ins w:id="1601" w:author="Hogendoorn, Rene" w:date="2016-08-02T08:30:00Z"/>
                <w:rFonts w:cs="Times New Roman"/>
                <w:lang w:eastAsia="sv-SE"/>
              </w:rPr>
            </w:pPr>
            <w:ins w:id="1602" w:author="Hogendoorn, Rene" w:date="2016-08-02T08:30:00Z">
              <w:r w:rsidRPr="002005A9">
                <w:rPr>
                  <w:rFonts w:cs="Times New Roman"/>
                  <w:lang w:eastAsia="sv-SE"/>
                </w:rPr>
                <w:t xml:space="preserve">Terminal </w:t>
              </w:r>
              <w:r>
                <w:rPr>
                  <w:rFonts w:cs="Times New Roman"/>
                  <w:lang w:eastAsia="sv-SE"/>
                </w:rPr>
                <w:t>O</w:t>
              </w:r>
              <w:r w:rsidRPr="002005A9">
                <w:rPr>
                  <w:rFonts w:cs="Times New Roman"/>
                  <w:lang w:eastAsia="sv-SE"/>
                </w:rPr>
                <w:t>perators</w:t>
              </w:r>
            </w:ins>
          </w:p>
        </w:tc>
        <w:tc>
          <w:tcPr>
            <w:tcW w:w="963" w:type="dxa"/>
          </w:tcPr>
          <w:p w:rsidR="002C3B98" w:rsidRPr="002005A9" w:rsidRDefault="00853EB4" w:rsidP="002C3B98">
            <w:pPr>
              <w:rPr>
                <w:ins w:id="1603" w:author="Hogendoorn, Rene" w:date="2016-08-02T08:32:00Z"/>
                <w:rFonts w:cs="Times New Roman"/>
                <w:lang w:eastAsia="sv-SE"/>
              </w:rPr>
            </w:pPr>
            <w:ins w:id="1604" w:author="Hogendoorn, Rene" w:date="2016-08-02T08:42:00Z">
              <w:r>
                <w:rPr>
                  <w:rFonts w:cs="Times New Roman"/>
                  <w:lang w:eastAsia="sv-SE"/>
                </w:rPr>
                <w:t>x</w:t>
              </w:r>
            </w:ins>
          </w:p>
        </w:tc>
        <w:tc>
          <w:tcPr>
            <w:tcW w:w="952" w:type="dxa"/>
          </w:tcPr>
          <w:p w:rsidR="002C3B98" w:rsidRPr="002005A9" w:rsidRDefault="002C3B98" w:rsidP="002C3B98">
            <w:pPr>
              <w:rPr>
                <w:ins w:id="1605" w:author="Hogendoorn, Rene" w:date="2016-08-02T08:32:00Z"/>
                <w:rFonts w:cs="Times New Roman"/>
                <w:lang w:eastAsia="sv-SE"/>
              </w:rPr>
            </w:pPr>
          </w:p>
        </w:tc>
        <w:tc>
          <w:tcPr>
            <w:tcW w:w="1560" w:type="dxa"/>
          </w:tcPr>
          <w:p w:rsidR="002C3B98" w:rsidRPr="002005A9" w:rsidRDefault="002C3B98" w:rsidP="002C3B98">
            <w:pPr>
              <w:rPr>
                <w:ins w:id="1606" w:author="Hogendoorn, Rene" w:date="2016-08-02T08:33:00Z"/>
                <w:rFonts w:cs="Times New Roman"/>
                <w:lang w:eastAsia="sv-SE"/>
              </w:rPr>
            </w:pPr>
          </w:p>
        </w:tc>
        <w:tc>
          <w:tcPr>
            <w:tcW w:w="1476" w:type="dxa"/>
          </w:tcPr>
          <w:p w:rsidR="002C3B98" w:rsidRPr="002005A9" w:rsidRDefault="002C3B98" w:rsidP="002C3B98">
            <w:pPr>
              <w:rPr>
                <w:ins w:id="1607" w:author="Hogendoorn, Rene" w:date="2016-08-02T08:33:00Z"/>
                <w:rFonts w:cs="Times New Roman"/>
                <w:lang w:eastAsia="sv-SE"/>
              </w:rPr>
            </w:pPr>
          </w:p>
        </w:tc>
      </w:tr>
      <w:tr w:rsidR="002C3B98" w:rsidRPr="002005A9" w:rsidTr="00B25363">
        <w:trPr>
          <w:trHeight w:val="432"/>
          <w:ins w:id="1608" w:author="Hogendoorn, Rene" w:date="2016-08-02T08:30:00Z"/>
        </w:trPr>
        <w:tc>
          <w:tcPr>
            <w:tcW w:w="3296" w:type="dxa"/>
            <w:vAlign w:val="center"/>
          </w:tcPr>
          <w:p w:rsidR="002C3B98" w:rsidRPr="002005A9" w:rsidRDefault="002C3B98" w:rsidP="002C3B98">
            <w:pPr>
              <w:rPr>
                <w:ins w:id="1609" w:author="Hogendoorn, Rene" w:date="2016-08-02T08:30:00Z"/>
                <w:rFonts w:cs="Times New Roman"/>
                <w:b/>
                <w:lang w:eastAsia="sv-SE"/>
              </w:rPr>
            </w:pPr>
            <w:ins w:id="1610" w:author="Hogendoorn, Rene" w:date="2016-08-02T08:30:00Z">
              <w:r w:rsidRPr="002005A9">
                <w:rPr>
                  <w:rFonts w:cs="Times New Roman"/>
                  <w:lang w:eastAsia="sv-SE"/>
                </w:rPr>
                <w:t xml:space="preserve">Tugboat </w:t>
              </w:r>
              <w:r>
                <w:rPr>
                  <w:rFonts w:cs="Times New Roman"/>
                  <w:lang w:eastAsia="sv-SE"/>
                </w:rPr>
                <w:t>C</w:t>
              </w:r>
              <w:r w:rsidRPr="002005A9">
                <w:rPr>
                  <w:rFonts w:cs="Times New Roman"/>
                  <w:lang w:eastAsia="sv-SE"/>
                </w:rPr>
                <w:t>ompanies</w:t>
              </w:r>
            </w:ins>
          </w:p>
        </w:tc>
        <w:tc>
          <w:tcPr>
            <w:tcW w:w="963" w:type="dxa"/>
          </w:tcPr>
          <w:p w:rsidR="002C3B98" w:rsidRPr="002005A9" w:rsidRDefault="00853EB4" w:rsidP="002C3B98">
            <w:pPr>
              <w:rPr>
                <w:ins w:id="1611" w:author="Hogendoorn, Rene" w:date="2016-08-02T08:32:00Z"/>
                <w:rFonts w:cs="Times New Roman"/>
                <w:lang w:eastAsia="sv-SE"/>
              </w:rPr>
            </w:pPr>
            <w:ins w:id="1612" w:author="Hogendoorn, Rene" w:date="2016-08-02T08:42:00Z">
              <w:r>
                <w:rPr>
                  <w:rFonts w:cs="Times New Roman"/>
                  <w:lang w:eastAsia="sv-SE"/>
                </w:rPr>
                <w:t>x</w:t>
              </w:r>
            </w:ins>
          </w:p>
        </w:tc>
        <w:tc>
          <w:tcPr>
            <w:tcW w:w="952" w:type="dxa"/>
          </w:tcPr>
          <w:p w:rsidR="002C3B98" w:rsidRPr="002005A9" w:rsidRDefault="00853EB4" w:rsidP="002C3B98">
            <w:pPr>
              <w:rPr>
                <w:ins w:id="1613" w:author="Hogendoorn, Rene" w:date="2016-08-02T08:32:00Z"/>
                <w:rFonts w:cs="Times New Roman"/>
                <w:lang w:eastAsia="sv-SE"/>
              </w:rPr>
            </w:pPr>
            <w:ins w:id="1614" w:author="Hogendoorn, Rene" w:date="2016-08-02T08:42:00Z">
              <w:r>
                <w:rPr>
                  <w:rFonts w:cs="Times New Roman"/>
                  <w:lang w:eastAsia="sv-SE"/>
                </w:rPr>
                <w:t>x</w:t>
              </w:r>
            </w:ins>
          </w:p>
        </w:tc>
        <w:tc>
          <w:tcPr>
            <w:tcW w:w="1560" w:type="dxa"/>
          </w:tcPr>
          <w:p w:rsidR="002C3B98" w:rsidRPr="002005A9" w:rsidRDefault="002C3B98" w:rsidP="002C3B98">
            <w:pPr>
              <w:rPr>
                <w:ins w:id="1615" w:author="Hogendoorn, Rene" w:date="2016-08-02T08:33:00Z"/>
                <w:rFonts w:cs="Times New Roman"/>
                <w:lang w:eastAsia="sv-SE"/>
              </w:rPr>
            </w:pPr>
          </w:p>
        </w:tc>
        <w:tc>
          <w:tcPr>
            <w:tcW w:w="1476" w:type="dxa"/>
          </w:tcPr>
          <w:p w:rsidR="002C3B98" w:rsidRPr="002005A9" w:rsidRDefault="00853EB4" w:rsidP="002C3B98">
            <w:pPr>
              <w:rPr>
                <w:ins w:id="1616" w:author="Hogendoorn, Rene" w:date="2016-08-02T08:33:00Z"/>
                <w:rFonts w:cs="Times New Roman"/>
                <w:lang w:eastAsia="sv-SE"/>
              </w:rPr>
            </w:pPr>
            <w:ins w:id="1617" w:author="Hogendoorn, Rene" w:date="2016-08-02T08:48:00Z">
              <w:r>
                <w:rPr>
                  <w:rFonts w:cs="Times New Roman"/>
                  <w:lang w:eastAsia="sv-SE"/>
                </w:rPr>
                <w:t>x</w:t>
              </w:r>
            </w:ins>
          </w:p>
        </w:tc>
      </w:tr>
      <w:tr w:rsidR="002C3B98" w:rsidRPr="002005A9" w:rsidTr="00B25363">
        <w:trPr>
          <w:trHeight w:val="432"/>
          <w:ins w:id="1618" w:author="Hogendoorn, Rene" w:date="2016-08-02T08:30:00Z"/>
        </w:trPr>
        <w:tc>
          <w:tcPr>
            <w:tcW w:w="3296" w:type="dxa"/>
            <w:vAlign w:val="center"/>
          </w:tcPr>
          <w:p w:rsidR="002C3B98" w:rsidRPr="002005A9" w:rsidRDefault="002C3B98" w:rsidP="002C3B98">
            <w:pPr>
              <w:rPr>
                <w:ins w:id="1619" w:author="Hogendoorn, Rene" w:date="2016-08-02T08:30:00Z"/>
                <w:rFonts w:cs="Times New Roman"/>
                <w:b/>
                <w:lang w:eastAsia="sv-SE"/>
              </w:rPr>
            </w:pPr>
            <w:ins w:id="1620" w:author="Hogendoorn, Rene" w:date="2016-08-02T08:30:00Z">
              <w:r w:rsidRPr="002005A9">
                <w:rPr>
                  <w:rFonts w:cs="Times New Roman"/>
                  <w:lang w:eastAsia="sv-SE"/>
                </w:rPr>
                <w:t>Boatmen / Linesmen</w:t>
              </w:r>
            </w:ins>
          </w:p>
        </w:tc>
        <w:tc>
          <w:tcPr>
            <w:tcW w:w="963" w:type="dxa"/>
          </w:tcPr>
          <w:p w:rsidR="002C3B98" w:rsidRPr="002005A9" w:rsidRDefault="00853EB4" w:rsidP="002C3B98">
            <w:pPr>
              <w:rPr>
                <w:ins w:id="1621" w:author="Hogendoorn, Rene" w:date="2016-08-02T08:32:00Z"/>
                <w:rFonts w:cs="Times New Roman"/>
                <w:lang w:eastAsia="sv-SE"/>
              </w:rPr>
            </w:pPr>
            <w:ins w:id="1622" w:author="Hogendoorn, Rene" w:date="2016-08-02T08:41:00Z">
              <w:r>
                <w:rPr>
                  <w:rFonts w:cs="Times New Roman"/>
                  <w:lang w:eastAsia="sv-SE"/>
                </w:rPr>
                <w:t>x</w:t>
              </w:r>
            </w:ins>
          </w:p>
        </w:tc>
        <w:tc>
          <w:tcPr>
            <w:tcW w:w="952" w:type="dxa"/>
          </w:tcPr>
          <w:p w:rsidR="002C3B98" w:rsidRPr="002005A9" w:rsidRDefault="002C3B98" w:rsidP="002C3B98">
            <w:pPr>
              <w:rPr>
                <w:ins w:id="1623" w:author="Hogendoorn, Rene" w:date="2016-08-02T08:32:00Z"/>
                <w:rFonts w:cs="Times New Roman"/>
                <w:lang w:eastAsia="sv-SE"/>
              </w:rPr>
            </w:pPr>
          </w:p>
        </w:tc>
        <w:tc>
          <w:tcPr>
            <w:tcW w:w="1560" w:type="dxa"/>
          </w:tcPr>
          <w:p w:rsidR="002C3B98" w:rsidRPr="002005A9" w:rsidRDefault="002C3B98" w:rsidP="002C3B98">
            <w:pPr>
              <w:rPr>
                <w:ins w:id="1624" w:author="Hogendoorn, Rene" w:date="2016-08-02T08:33:00Z"/>
                <w:rFonts w:cs="Times New Roman"/>
                <w:lang w:eastAsia="sv-SE"/>
              </w:rPr>
            </w:pPr>
          </w:p>
        </w:tc>
        <w:tc>
          <w:tcPr>
            <w:tcW w:w="1476" w:type="dxa"/>
          </w:tcPr>
          <w:p w:rsidR="002C3B98" w:rsidRPr="002005A9" w:rsidRDefault="002C3B98" w:rsidP="002C3B98">
            <w:pPr>
              <w:rPr>
                <w:ins w:id="1625" w:author="Hogendoorn, Rene" w:date="2016-08-02T08:33:00Z"/>
                <w:rFonts w:cs="Times New Roman"/>
                <w:lang w:eastAsia="sv-SE"/>
              </w:rPr>
            </w:pPr>
          </w:p>
        </w:tc>
      </w:tr>
      <w:tr w:rsidR="002C3B98" w:rsidRPr="002005A9" w:rsidTr="00B25363">
        <w:trPr>
          <w:trHeight w:val="432"/>
          <w:ins w:id="1626" w:author="Hogendoorn, Rene" w:date="2016-08-02T08:30:00Z"/>
        </w:trPr>
        <w:tc>
          <w:tcPr>
            <w:tcW w:w="3296" w:type="dxa"/>
            <w:vAlign w:val="center"/>
          </w:tcPr>
          <w:p w:rsidR="002C3B98" w:rsidRPr="002005A9" w:rsidRDefault="002C3B98" w:rsidP="002C3B98">
            <w:pPr>
              <w:rPr>
                <w:ins w:id="1627" w:author="Hogendoorn, Rene" w:date="2016-08-02T08:30:00Z"/>
                <w:rFonts w:cs="Times New Roman"/>
                <w:b/>
                <w:lang w:eastAsia="sv-SE"/>
              </w:rPr>
            </w:pPr>
            <w:ins w:id="1628" w:author="Hogendoorn, Rene" w:date="2016-08-02T08:30:00Z">
              <w:r w:rsidRPr="002005A9">
                <w:rPr>
                  <w:rFonts w:cs="Times New Roman"/>
                  <w:lang w:eastAsia="sv-SE"/>
                </w:rPr>
                <w:t>Inspection</w:t>
              </w:r>
            </w:ins>
          </w:p>
        </w:tc>
        <w:tc>
          <w:tcPr>
            <w:tcW w:w="963" w:type="dxa"/>
          </w:tcPr>
          <w:p w:rsidR="002C3B98" w:rsidRPr="002005A9" w:rsidRDefault="00853EB4" w:rsidP="002C3B98">
            <w:pPr>
              <w:rPr>
                <w:ins w:id="1629" w:author="Hogendoorn, Rene" w:date="2016-08-02T08:32:00Z"/>
                <w:rFonts w:cs="Times New Roman"/>
                <w:lang w:eastAsia="sv-SE"/>
              </w:rPr>
            </w:pPr>
            <w:ins w:id="1630" w:author="Hogendoorn, Rene" w:date="2016-08-02T08:41:00Z">
              <w:r>
                <w:rPr>
                  <w:rFonts w:cs="Times New Roman"/>
                  <w:lang w:eastAsia="sv-SE"/>
                </w:rPr>
                <w:t>x</w:t>
              </w:r>
            </w:ins>
          </w:p>
        </w:tc>
        <w:tc>
          <w:tcPr>
            <w:tcW w:w="952" w:type="dxa"/>
          </w:tcPr>
          <w:p w:rsidR="002C3B98" w:rsidRPr="002005A9" w:rsidRDefault="002C3B98" w:rsidP="002C3B98">
            <w:pPr>
              <w:rPr>
                <w:ins w:id="1631" w:author="Hogendoorn, Rene" w:date="2016-08-02T08:32:00Z"/>
                <w:rFonts w:cs="Times New Roman"/>
                <w:lang w:eastAsia="sv-SE"/>
              </w:rPr>
            </w:pPr>
          </w:p>
        </w:tc>
        <w:tc>
          <w:tcPr>
            <w:tcW w:w="1560" w:type="dxa"/>
          </w:tcPr>
          <w:p w:rsidR="002C3B98" w:rsidRPr="002005A9" w:rsidRDefault="002C3B98" w:rsidP="002C3B98">
            <w:pPr>
              <w:rPr>
                <w:ins w:id="1632" w:author="Hogendoorn, Rene" w:date="2016-08-02T08:33:00Z"/>
                <w:rFonts w:cs="Times New Roman"/>
                <w:lang w:eastAsia="sv-SE"/>
              </w:rPr>
            </w:pPr>
          </w:p>
        </w:tc>
        <w:tc>
          <w:tcPr>
            <w:tcW w:w="1476" w:type="dxa"/>
          </w:tcPr>
          <w:p w:rsidR="002C3B98" w:rsidRPr="002005A9" w:rsidRDefault="002C3B98" w:rsidP="002C3B98">
            <w:pPr>
              <w:rPr>
                <w:ins w:id="1633" w:author="Hogendoorn, Rene" w:date="2016-08-02T08:33:00Z"/>
                <w:rFonts w:cs="Times New Roman"/>
                <w:lang w:eastAsia="sv-SE"/>
              </w:rPr>
            </w:pPr>
          </w:p>
        </w:tc>
      </w:tr>
      <w:tr w:rsidR="002C3B98" w:rsidRPr="002005A9" w:rsidTr="00B25363">
        <w:trPr>
          <w:trHeight w:val="432"/>
          <w:ins w:id="1634" w:author="Hogendoorn, Rene" w:date="2016-08-02T08:30:00Z"/>
        </w:trPr>
        <w:tc>
          <w:tcPr>
            <w:tcW w:w="3296" w:type="dxa"/>
            <w:vAlign w:val="center"/>
          </w:tcPr>
          <w:p w:rsidR="002C3B98" w:rsidRPr="002005A9" w:rsidRDefault="002C3B98" w:rsidP="002C3B98">
            <w:pPr>
              <w:rPr>
                <w:ins w:id="1635" w:author="Hogendoorn, Rene" w:date="2016-08-02T08:30:00Z"/>
                <w:rFonts w:cs="Times New Roman"/>
                <w:b/>
                <w:lang w:eastAsia="sv-SE"/>
              </w:rPr>
            </w:pPr>
            <w:ins w:id="1636" w:author="Hogendoorn, Rene" w:date="2016-08-02T08:30:00Z">
              <w:r w:rsidRPr="002005A9">
                <w:rPr>
                  <w:rFonts w:cs="Times New Roman"/>
                  <w:lang w:eastAsia="sv-SE"/>
                </w:rPr>
                <w:t>Customs</w:t>
              </w:r>
            </w:ins>
          </w:p>
        </w:tc>
        <w:tc>
          <w:tcPr>
            <w:tcW w:w="963" w:type="dxa"/>
          </w:tcPr>
          <w:p w:rsidR="002C3B98" w:rsidRPr="002005A9" w:rsidRDefault="00853EB4" w:rsidP="002C3B98">
            <w:pPr>
              <w:rPr>
                <w:ins w:id="1637" w:author="Hogendoorn, Rene" w:date="2016-08-02T08:32:00Z"/>
                <w:rFonts w:cs="Times New Roman"/>
                <w:lang w:eastAsia="sv-SE"/>
              </w:rPr>
            </w:pPr>
            <w:ins w:id="1638" w:author="Hogendoorn, Rene" w:date="2016-08-02T08:41:00Z">
              <w:r>
                <w:rPr>
                  <w:rFonts w:cs="Times New Roman"/>
                  <w:lang w:eastAsia="sv-SE"/>
                </w:rPr>
                <w:t>x</w:t>
              </w:r>
            </w:ins>
          </w:p>
        </w:tc>
        <w:tc>
          <w:tcPr>
            <w:tcW w:w="952" w:type="dxa"/>
          </w:tcPr>
          <w:p w:rsidR="002C3B98" w:rsidRPr="002005A9" w:rsidRDefault="00853EB4" w:rsidP="002C3B98">
            <w:pPr>
              <w:rPr>
                <w:ins w:id="1639" w:author="Hogendoorn, Rene" w:date="2016-08-02T08:32:00Z"/>
                <w:rFonts w:cs="Times New Roman"/>
                <w:lang w:eastAsia="sv-SE"/>
              </w:rPr>
            </w:pPr>
            <w:ins w:id="1640" w:author="Hogendoorn, Rene" w:date="2016-08-02T08:41:00Z">
              <w:r>
                <w:rPr>
                  <w:rFonts w:cs="Times New Roman"/>
                  <w:lang w:eastAsia="sv-SE"/>
                </w:rPr>
                <w:t>x</w:t>
              </w:r>
            </w:ins>
          </w:p>
        </w:tc>
        <w:tc>
          <w:tcPr>
            <w:tcW w:w="1560" w:type="dxa"/>
          </w:tcPr>
          <w:p w:rsidR="002C3B98" w:rsidRPr="002005A9" w:rsidRDefault="00853EB4" w:rsidP="002C3B98">
            <w:pPr>
              <w:rPr>
                <w:ins w:id="1641" w:author="Hogendoorn, Rene" w:date="2016-08-02T08:33:00Z"/>
                <w:rFonts w:cs="Times New Roman"/>
                <w:lang w:eastAsia="sv-SE"/>
              </w:rPr>
            </w:pPr>
            <w:ins w:id="1642" w:author="Hogendoorn, Rene" w:date="2016-08-02T08:41:00Z">
              <w:r>
                <w:rPr>
                  <w:rFonts w:cs="Times New Roman"/>
                  <w:lang w:eastAsia="sv-SE"/>
                </w:rPr>
                <w:t>x</w:t>
              </w:r>
            </w:ins>
          </w:p>
        </w:tc>
        <w:tc>
          <w:tcPr>
            <w:tcW w:w="1476" w:type="dxa"/>
          </w:tcPr>
          <w:p w:rsidR="002C3B98" w:rsidRPr="002005A9" w:rsidRDefault="002C3B98" w:rsidP="002C3B98">
            <w:pPr>
              <w:rPr>
                <w:ins w:id="1643" w:author="Hogendoorn, Rene" w:date="2016-08-02T08:33:00Z"/>
                <w:rFonts w:cs="Times New Roman"/>
                <w:lang w:eastAsia="sv-SE"/>
              </w:rPr>
            </w:pPr>
          </w:p>
        </w:tc>
      </w:tr>
      <w:tr w:rsidR="002C3B98" w:rsidRPr="002005A9" w:rsidTr="00B25363">
        <w:trPr>
          <w:trHeight w:val="432"/>
          <w:ins w:id="1644" w:author="Hogendoorn, Rene" w:date="2016-08-02T08:30:00Z"/>
        </w:trPr>
        <w:tc>
          <w:tcPr>
            <w:tcW w:w="3296" w:type="dxa"/>
            <w:vAlign w:val="center"/>
          </w:tcPr>
          <w:p w:rsidR="002C3B98" w:rsidRPr="002005A9" w:rsidRDefault="002C3B98" w:rsidP="002C3B98">
            <w:pPr>
              <w:rPr>
                <w:ins w:id="1645" w:author="Hogendoorn, Rene" w:date="2016-08-02T08:30:00Z"/>
                <w:rFonts w:cs="Times New Roman"/>
                <w:b/>
                <w:lang w:eastAsia="sv-SE"/>
              </w:rPr>
            </w:pPr>
            <w:ins w:id="1646" w:author="Hogendoorn, Rene" w:date="2016-08-02T08:30:00Z">
              <w:r w:rsidRPr="002005A9">
                <w:rPr>
                  <w:rFonts w:cs="Times New Roman"/>
                  <w:lang w:eastAsia="sv-SE"/>
                </w:rPr>
                <w:t>Stev</w:t>
              </w:r>
              <w:r>
                <w:rPr>
                  <w:rFonts w:cs="Times New Roman"/>
                  <w:lang w:eastAsia="sv-SE"/>
                </w:rPr>
                <w:t>e</w:t>
              </w:r>
              <w:r w:rsidRPr="002005A9">
                <w:rPr>
                  <w:rFonts w:cs="Times New Roman"/>
                  <w:lang w:eastAsia="sv-SE"/>
                </w:rPr>
                <w:t>dores</w:t>
              </w:r>
            </w:ins>
          </w:p>
        </w:tc>
        <w:tc>
          <w:tcPr>
            <w:tcW w:w="963" w:type="dxa"/>
          </w:tcPr>
          <w:p w:rsidR="002C3B98" w:rsidRPr="002005A9" w:rsidRDefault="00853EB4" w:rsidP="002C3B98">
            <w:pPr>
              <w:rPr>
                <w:ins w:id="1647" w:author="Hogendoorn, Rene" w:date="2016-08-02T08:32:00Z"/>
                <w:rFonts w:cs="Times New Roman"/>
                <w:lang w:eastAsia="sv-SE"/>
              </w:rPr>
            </w:pPr>
            <w:ins w:id="1648" w:author="Hogendoorn, Rene" w:date="2016-08-02T08:41:00Z">
              <w:r>
                <w:rPr>
                  <w:rFonts w:cs="Times New Roman"/>
                  <w:lang w:eastAsia="sv-SE"/>
                </w:rPr>
                <w:t>x</w:t>
              </w:r>
            </w:ins>
          </w:p>
        </w:tc>
        <w:tc>
          <w:tcPr>
            <w:tcW w:w="952" w:type="dxa"/>
          </w:tcPr>
          <w:p w:rsidR="002C3B98" w:rsidRPr="002005A9" w:rsidRDefault="002C3B98" w:rsidP="002C3B98">
            <w:pPr>
              <w:rPr>
                <w:ins w:id="1649" w:author="Hogendoorn, Rene" w:date="2016-08-02T08:32:00Z"/>
                <w:rFonts w:cs="Times New Roman"/>
                <w:lang w:eastAsia="sv-SE"/>
              </w:rPr>
            </w:pPr>
          </w:p>
        </w:tc>
        <w:tc>
          <w:tcPr>
            <w:tcW w:w="1560" w:type="dxa"/>
          </w:tcPr>
          <w:p w:rsidR="002C3B98" w:rsidRPr="002005A9" w:rsidRDefault="002C3B98" w:rsidP="002C3B98">
            <w:pPr>
              <w:rPr>
                <w:ins w:id="1650" w:author="Hogendoorn, Rene" w:date="2016-08-02T08:33:00Z"/>
                <w:rFonts w:cs="Times New Roman"/>
                <w:lang w:eastAsia="sv-SE"/>
              </w:rPr>
            </w:pPr>
          </w:p>
        </w:tc>
        <w:tc>
          <w:tcPr>
            <w:tcW w:w="1476" w:type="dxa"/>
          </w:tcPr>
          <w:p w:rsidR="002C3B98" w:rsidRPr="002005A9" w:rsidRDefault="002C3B98" w:rsidP="002C3B98">
            <w:pPr>
              <w:rPr>
                <w:ins w:id="1651" w:author="Hogendoorn, Rene" w:date="2016-08-02T08:33:00Z"/>
                <w:rFonts w:cs="Times New Roman"/>
                <w:lang w:eastAsia="sv-SE"/>
              </w:rPr>
            </w:pPr>
          </w:p>
        </w:tc>
      </w:tr>
      <w:tr w:rsidR="002C3B98" w:rsidRPr="002005A9" w:rsidTr="00B25363">
        <w:trPr>
          <w:trHeight w:val="432"/>
          <w:ins w:id="1652" w:author="Hogendoorn, Rene" w:date="2016-08-02T08:30:00Z"/>
        </w:trPr>
        <w:tc>
          <w:tcPr>
            <w:tcW w:w="3296" w:type="dxa"/>
            <w:vAlign w:val="center"/>
          </w:tcPr>
          <w:p w:rsidR="002C3B98" w:rsidRPr="002005A9" w:rsidRDefault="002C3B98" w:rsidP="002C3B98">
            <w:pPr>
              <w:rPr>
                <w:ins w:id="1653" w:author="Hogendoorn, Rene" w:date="2016-08-02T08:30:00Z"/>
                <w:rFonts w:cs="Times New Roman"/>
                <w:b/>
                <w:lang w:eastAsia="sv-SE"/>
              </w:rPr>
            </w:pPr>
            <w:ins w:id="1654" w:author="Hogendoorn, Rene" w:date="2016-08-02T08:30:00Z">
              <w:r w:rsidRPr="002005A9">
                <w:rPr>
                  <w:rFonts w:cs="Times New Roman"/>
                  <w:lang w:eastAsia="sv-SE"/>
                </w:rPr>
                <w:t>Port Service Providers (</w:t>
              </w:r>
              <w:r>
                <w:rPr>
                  <w:rFonts w:cs="Times New Roman"/>
                  <w:lang w:eastAsia="sv-SE"/>
                </w:rPr>
                <w:t>e.g. bunker/water providers, surveyors, etc.)</w:t>
              </w:r>
            </w:ins>
          </w:p>
        </w:tc>
        <w:tc>
          <w:tcPr>
            <w:tcW w:w="963" w:type="dxa"/>
          </w:tcPr>
          <w:p w:rsidR="002C3B98" w:rsidRPr="002005A9" w:rsidRDefault="00853EB4" w:rsidP="002C3B98">
            <w:pPr>
              <w:rPr>
                <w:ins w:id="1655" w:author="Hogendoorn, Rene" w:date="2016-08-02T08:32:00Z"/>
                <w:rFonts w:cs="Times New Roman"/>
                <w:lang w:eastAsia="sv-SE"/>
              </w:rPr>
            </w:pPr>
            <w:ins w:id="1656" w:author="Hogendoorn, Rene" w:date="2016-08-02T08:40:00Z">
              <w:r>
                <w:rPr>
                  <w:rFonts w:cs="Times New Roman"/>
                  <w:lang w:eastAsia="sv-SE"/>
                </w:rPr>
                <w:t>x</w:t>
              </w:r>
            </w:ins>
          </w:p>
        </w:tc>
        <w:tc>
          <w:tcPr>
            <w:tcW w:w="952" w:type="dxa"/>
          </w:tcPr>
          <w:p w:rsidR="002C3B98" w:rsidRPr="002005A9" w:rsidRDefault="00853EB4" w:rsidP="002C3B98">
            <w:pPr>
              <w:rPr>
                <w:ins w:id="1657" w:author="Hogendoorn, Rene" w:date="2016-08-02T08:32:00Z"/>
                <w:rFonts w:cs="Times New Roman"/>
                <w:lang w:eastAsia="sv-SE"/>
              </w:rPr>
            </w:pPr>
            <w:ins w:id="1658" w:author="Hogendoorn, Rene" w:date="2016-08-02T08:40:00Z">
              <w:r>
                <w:rPr>
                  <w:rFonts w:cs="Times New Roman"/>
                  <w:lang w:eastAsia="sv-SE"/>
                </w:rPr>
                <w:t>x</w:t>
              </w:r>
            </w:ins>
          </w:p>
        </w:tc>
        <w:tc>
          <w:tcPr>
            <w:tcW w:w="1560" w:type="dxa"/>
          </w:tcPr>
          <w:p w:rsidR="002C3B98" w:rsidRPr="002005A9" w:rsidRDefault="002C3B98" w:rsidP="002C3B98">
            <w:pPr>
              <w:rPr>
                <w:ins w:id="1659" w:author="Hogendoorn, Rene" w:date="2016-08-02T08:33:00Z"/>
                <w:rFonts w:cs="Times New Roman"/>
                <w:lang w:eastAsia="sv-SE"/>
              </w:rPr>
            </w:pPr>
          </w:p>
        </w:tc>
        <w:tc>
          <w:tcPr>
            <w:tcW w:w="1476" w:type="dxa"/>
          </w:tcPr>
          <w:p w:rsidR="002C3B98" w:rsidRPr="002005A9" w:rsidRDefault="002C3B98" w:rsidP="002C3B98">
            <w:pPr>
              <w:rPr>
                <w:ins w:id="1660" w:author="Hogendoorn, Rene" w:date="2016-08-02T08:33:00Z"/>
                <w:rFonts w:cs="Times New Roman"/>
                <w:lang w:eastAsia="sv-SE"/>
              </w:rPr>
            </w:pPr>
          </w:p>
        </w:tc>
      </w:tr>
      <w:tr w:rsidR="002C3B98" w:rsidRPr="002005A9" w:rsidTr="00B25363">
        <w:trPr>
          <w:trHeight w:val="432"/>
          <w:ins w:id="1661" w:author="Hogendoorn, Rene" w:date="2016-08-02T08:30:00Z"/>
        </w:trPr>
        <w:tc>
          <w:tcPr>
            <w:tcW w:w="3296" w:type="dxa"/>
            <w:vAlign w:val="center"/>
          </w:tcPr>
          <w:p w:rsidR="002C3B98" w:rsidRPr="002005A9" w:rsidRDefault="002C3B98" w:rsidP="002C3B98">
            <w:pPr>
              <w:rPr>
                <w:ins w:id="1662" w:author="Hogendoorn, Rene" w:date="2016-08-02T08:30:00Z"/>
                <w:rFonts w:cs="Times New Roman"/>
                <w:b/>
                <w:lang w:eastAsia="sv-SE"/>
              </w:rPr>
            </w:pPr>
            <w:ins w:id="1663" w:author="Hogendoorn, Rene" w:date="2016-08-02T08:30:00Z">
              <w:r>
                <w:rPr>
                  <w:rFonts w:cs="Times New Roman"/>
                  <w:lang w:eastAsia="sv-SE"/>
                </w:rPr>
                <w:t>Ship Reporting Agencies</w:t>
              </w:r>
            </w:ins>
          </w:p>
        </w:tc>
        <w:tc>
          <w:tcPr>
            <w:tcW w:w="963" w:type="dxa"/>
          </w:tcPr>
          <w:p w:rsidR="002C3B98" w:rsidRDefault="00853EB4" w:rsidP="002C3B98">
            <w:pPr>
              <w:rPr>
                <w:ins w:id="1664" w:author="Hogendoorn, Rene" w:date="2016-08-02T08:32:00Z"/>
                <w:rFonts w:cs="Times New Roman"/>
                <w:lang w:eastAsia="sv-SE"/>
              </w:rPr>
            </w:pPr>
            <w:ins w:id="1665" w:author="Hogendoorn, Rene" w:date="2016-08-02T08:40:00Z">
              <w:r>
                <w:rPr>
                  <w:rFonts w:cs="Times New Roman"/>
                  <w:lang w:eastAsia="sv-SE"/>
                </w:rPr>
                <w:t>x</w:t>
              </w:r>
            </w:ins>
          </w:p>
        </w:tc>
        <w:tc>
          <w:tcPr>
            <w:tcW w:w="952" w:type="dxa"/>
          </w:tcPr>
          <w:p w:rsidR="002C3B98" w:rsidRDefault="002C3B98" w:rsidP="002C3B98">
            <w:pPr>
              <w:rPr>
                <w:ins w:id="1666" w:author="Hogendoorn, Rene" w:date="2016-08-02T08:32:00Z"/>
                <w:rFonts w:cs="Times New Roman"/>
                <w:lang w:eastAsia="sv-SE"/>
              </w:rPr>
            </w:pPr>
          </w:p>
        </w:tc>
        <w:tc>
          <w:tcPr>
            <w:tcW w:w="1560" w:type="dxa"/>
          </w:tcPr>
          <w:p w:rsidR="002C3B98" w:rsidRDefault="002C3B98" w:rsidP="002C3B98">
            <w:pPr>
              <w:rPr>
                <w:ins w:id="1667" w:author="Hogendoorn, Rene" w:date="2016-08-02T08:33:00Z"/>
                <w:rFonts w:cs="Times New Roman"/>
                <w:lang w:eastAsia="sv-SE"/>
              </w:rPr>
            </w:pPr>
          </w:p>
        </w:tc>
        <w:tc>
          <w:tcPr>
            <w:tcW w:w="1476" w:type="dxa"/>
          </w:tcPr>
          <w:p w:rsidR="002C3B98" w:rsidRDefault="002C3B98" w:rsidP="002C3B98">
            <w:pPr>
              <w:rPr>
                <w:ins w:id="1668" w:author="Hogendoorn, Rene" w:date="2016-08-02T08:33:00Z"/>
                <w:rFonts w:cs="Times New Roman"/>
                <w:lang w:eastAsia="sv-SE"/>
              </w:rPr>
            </w:pPr>
          </w:p>
        </w:tc>
      </w:tr>
      <w:tr w:rsidR="002C3B98" w:rsidRPr="0047659A" w:rsidTr="00B25363">
        <w:trPr>
          <w:trHeight w:val="432"/>
          <w:ins w:id="1669" w:author="Hogendoorn, Rene" w:date="2016-08-02T08:30:00Z"/>
        </w:trPr>
        <w:tc>
          <w:tcPr>
            <w:tcW w:w="3296" w:type="dxa"/>
            <w:vAlign w:val="center"/>
          </w:tcPr>
          <w:p w:rsidR="002C3B98" w:rsidRPr="0047659A" w:rsidRDefault="002C3B98" w:rsidP="002C3B98">
            <w:pPr>
              <w:rPr>
                <w:ins w:id="1670" w:author="Hogendoorn, Rene" w:date="2016-08-02T08:30:00Z"/>
                <w:rFonts w:cs="Times New Roman"/>
                <w:b/>
                <w:lang w:eastAsia="sv-SE"/>
              </w:rPr>
            </w:pPr>
            <w:ins w:id="1671" w:author="Hogendoorn, Rene" w:date="2016-08-02T08:30:00Z">
              <w:r w:rsidRPr="002005A9">
                <w:rPr>
                  <w:rFonts w:cs="Times New Roman"/>
                  <w:lang w:eastAsia="sv-SE"/>
                </w:rPr>
                <w:t xml:space="preserve">Cargo </w:t>
              </w:r>
              <w:r>
                <w:rPr>
                  <w:rFonts w:cs="Times New Roman"/>
                  <w:lang w:eastAsia="sv-SE"/>
                </w:rPr>
                <w:t>T</w:t>
              </w:r>
              <w:r w:rsidRPr="002005A9">
                <w:rPr>
                  <w:rFonts w:cs="Times New Roman"/>
                  <w:lang w:eastAsia="sv-SE"/>
                </w:rPr>
                <w:t>reatment</w:t>
              </w:r>
              <w:r>
                <w:rPr>
                  <w:rFonts w:cs="Times New Roman"/>
                  <w:lang w:eastAsia="sv-SE"/>
                </w:rPr>
                <w:t xml:space="preserve"> </w:t>
              </w:r>
              <w:r w:rsidRPr="002005A9">
                <w:rPr>
                  <w:rFonts w:cs="Times New Roman"/>
                  <w:lang w:eastAsia="sv-SE"/>
                </w:rPr>
                <w:t>/</w:t>
              </w:r>
              <w:r>
                <w:rPr>
                  <w:rFonts w:cs="Times New Roman"/>
                  <w:lang w:eastAsia="sv-SE"/>
                </w:rPr>
                <w:t xml:space="preserve"> P</w:t>
              </w:r>
              <w:r w:rsidRPr="002005A9">
                <w:rPr>
                  <w:rFonts w:cs="Times New Roman"/>
                  <w:lang w:eastAsia="sv-SE"/>
                </w:rPr>
                <w:t>rocessing</w:t>
              </w:r>
            </w:ins>
          </w:p>
        </w:tc>
        <w:tc>
          <w:tcPr>
            <w:tcW w:w="963" w:type="dxa"/>
          </w:tcPr>
          <w:p w:rsidR="002C3B98" w:rsidRPr="002005A9" w:rsidRDefault="00853EB4" w:rsidP="002C3B98">
            <w:pPr>
              <w:rPr>
                <w:ins w:id="1672" w:author="Hogendoorn, Rene" w:date="2016-08-02T08:32:00Z"/>
                <w:rFonts w:cs="Times New Roman"/>
                <w:lang w:eastAsia="sv-SE"/>
              </w:rPr>
            </w:pPr>
            <w:ins w:id="1673" w:author="Hogendoorn, Rene" w:date="2016-08-02T08:39:00Z">
              <w:r>
                <w:rPr>
                  <w:rFonts w:cs="Times New Roman"/>
                  <w:lang w:eastAsia="sv-SE"/>
                </w:rPr>
                <w:t>x</w:t>
              </w:r>
            </w:ins>
          </w:p>
        </w:tc>
        <w:tc>
          <w:tcPr>
            <w:tcW w:w="952" w:type="dxa"/>
          </w:tcPr>
          <w:p w:rsidR="002C3B98" w:rsidRPr="002005A9" w:rsidRDefault="002C3B98" w:rsidP="002C3B98">
            <w:pPr>
              <w:rPr>
                <w:ins w:id="1674" w:author="Hogendoorn, Rene" w:date="2016-08-02T08:32:00Z"/>
                <w:rFonts w:cs="Times New Roman"/>
                <w:lang w:eastAsia="sv-SE"/>
              </w:rPr>
            </w:pPr>
          </w:p>
        </w:tc>
        <w:tc>
          <w:tcPr>
            <w:tcW w:w="1560" w:type="dxa"/>
          </w:tcPr>
          <w:p w:rsidR="002C3B98" w:rsidRPr="002005A9" w:rsidRDefault="002C3B98" w:rsidP="002C3B98">
            <w:pPr>
              <w:rPr>
                <w:ins w:id="1675" w:author="Hogendoorn, Rene" w:date="2016-08-02T08:33:00Z"/>
                <w:rFonts w:cs="Times New Roman"/>
                <w:lang w:eastAsia="sv-SE"/>
              </w:rPr>
            </w:pPr>
          </w:p>
        </w:tc>
        <w:tc>
          <w:tcPr>
            <w:tcW w:w="1476" w:type="dxa"/>
          </w:tcPr>
          <w:p w:rsidR="002C3B98" w:rsidRPr="002005A9" w:rsidRDefault="002C3B98" w:rsidP="002C3B98">
            <w:pPr>
              <w:rPr>
                <w:ins w:id="1676" w:author="Hogendoorn, Rene" w:date="2016-08-02T08:33:00Z"/>
                <w:rFonts w:cs="Times New Roman"/>
                <w:lang w:eastAsia="sv-SE"/>
              </w:rPr>
            </w:pPr>
          </w:p>
        </w:tc>
      </w:tr>
      <w:tr w:rsidR="002C3B98" w:rsidRPr="0047659A" w:rsidTr="00B25363">
        <w:trPr>
          <w:trHeight w:val="432"/>
          <w:ins w:id="1677" w:author="Hogendoorn, Rene" w:date="2016-08-02T08:30:00Z"/>
        </w:trPr>
        <w:tc>
          <w:tcPr>
            <w:tcW w:w="3296" w:type="dxa"/>
            <w:vAlign w:val="center"/>
          </w:tcPr>
          <w:p w:rsidR="002C3B98" w:rsidRPr="002005A9" w:rsidRDefault="002C3B98" w:rsidP="002C3B98">
            <w:pPr>
              <w:rPr>
                <w:ins w:id="1678" w:author="Hogendoorn, Rene" w:date="2016-08-02T08:30:00Z"/>
                <w:rFonts w:cs="Times New Roman"/>
                <w:b/>
                <w:lang w:eastAsia="sv-SE"/>
              </w:rPr>
            </w:pPr>
            <w:ins w:id="1679" w:author="Hogendoorn, Rene" w:date="2016-08-02T08:30:00Z">
              <w:r>
                <w:rPr>
                  <w:rFonts w:cs="Times New Roman"/>
                  <w:lang w:eastAsia="sv-SE"/>
                </w:rPr>
                <w:t>Research Institutes</w:t>
              </w:r>
            </w:ins>
          </w:p>
        </w:tc>
        <w:tc>
          <w:tcPr>
            <w:tcW w:w="963" w:type="dxa"/>
          </w:tcPr>
          <w:p w:rsidR="002C3B98" w:rsidRDefault="00853EB4" w:rsidP="002C3B98">
            <w:pPr>
              <w:rPr>
                <w:ins w:id="1680" w:author="Hogendoorn, Rene" w:date="2016-08-02T08:32:00Z"/>
                <w:rFonts w:cs="Times New Roman"/>
                <w:lang w:eastAsia="sv-SE"/>
              </w:rPr>
            </w:pPr>
            <w:ins w:id="1681" w:author="Hogendoorn, Rene" w:date="2016-08-02T08:39:00Z">
              <w:r>
                <w:rPr>
                  <w:rFonts w:cs="Times New Roman"/>
                  <w:lang w:eastAsia="sv-SE"/>
                </w:rPr>
                <w:t>x</w:t>
              </w:r>
            </w:ins>
          </w:p>
        </w:tc>
        <w:tc>
          <w:tcPr>
            <w:tcW w:w="952" w:type="dxa"/>
          </w:tcPr>
          <w:p w:rsidR="002C3B98" w:rsidRDefault="00853EB4" w:rsidP="002C3B98">
            <w:pPr>
              <w:rPr>
                <w:ins w:id="1682" w:author="Hogendoorn, Rene" w:date="2016-08-02T08:32:00Z"/>
                <w:rFonts w:cs="Times New Roman"/>
                <w:lang w:eastAsia="sv-SE"/>
              </w:rPr>
            </w:pPr>
            <w:ins w:id="1683" w:author="Hogendoorn, Rene" w:date="2016-08-02T08:39:00Z">
              <w:r>
                <w:rPr>
                  <w:rFonts w:cs="Times New Roman"/>
                  <w:lang w:eastAsia="sv-SE"/>
                </w:rPr>
                <w:t>x</w:t>
              </w:r>
            </w:ins>
          </w:p>
        </w:tc>
        <w:tc>
          <w:tcPr>
            <w:tcW w:w="1560" w:type="dxa"/>
          </w:tcPr>
          <w:p w:rsidR="002C3B98" w:rsidRDefault="00853EB4" w:rsidP="002C3B98">
            <w:pPr>
              <w:rPr>
                <w:ins w:id="1684" w:author="Hogendoorn, Rene" w:date="2016-08-02T08:33:00Z"/>
                <w:rFonts w:cs="Times New Roman"/>
                <w:lang w:eastAsia="sv-SE"/>
              </w:rPr>
            </w:pPr>
            <w:ins w:id="1685" w:author="Hogendoorn, Rene" w:date="2016-08-02T08:39:00Z">
              <w:r>
                <w:rPr>
                  <w:rFonts w:cs="Times New Roman"/>
                  <w:lang w:eastAsia="sv-SE"/>
                </w:rPr>
                <w:t>x</w:t>
              </w:r>
            </w:ins>
          </w:p>
        </w:tc>
        <w:tc>
          <w:tcPr>
            <w:tcW w:w="1476" w:type="dxa"/>
          </w:tcPr>
          <w:p w:rsidR="002C3B98" w:rsidRDefault="00853EB4" w:rsidP="002C3B98">
            <w:pPr>
              <w:rPr>
                <w:ins w:id="1686" w:author="Hogendoorn, Rene" w:date="2016-08-02T08:33:00Z"/>
                <w:rFonts w:cs="Times New Roman"/>
                <w:lang w:eastAsia="sv-SE"/>
              </w:rPr>
            </w:pPr>
            <w:ins w:id="1687" w:author="Hogendoorn, Rene" w:date="2016-08-02T08:39:00Z">
              <w:r>
                <w:rPr>
                  <w:rFonts w:cs="Times New Roman"/>
                  <w:lang w:eastAsia="sv-SE"/>
                </w:rPr>
                <w:t>x</w:t>
              </w:r>
            </w:ins>
          </w:p>
        </w:tc>
      </w:tr>
      <w:tr w:rsidR="002C3B98" w:rsidRPr="0047659A" w:rsidTr="00B25363">
        <w:trPr>
          <w:trHeight w:val="432"/>
          <w:ins w:id="1688" w:author="Hogendoorn, Rene" w:date="2016-08-02T08:30:00Z"/>
        </w:trPr>
        <w:tc>
          <w:tcPr>
            <w:tcW w:w="3296" w:type="dxa"/>
            <w:vAlign w:val="center"/>
          </w:tcPr>
          <w:p w:rsidR="002C3B98" w:rsidRDefault="002C3B98" w:rsidP="002C3B98">
            <w:pPr>
              <w:rPr>
                <w:ins w:id="1689" w:author="Hogendoorn, Rene" w:date="2016-08-02T08:30:00Z"/>
                <w:rFonts w:cs="Times New Roman"/>
                <w:lang w:eastAsia="sv-SE"/>
              </w:rPr>
            </w:pPr>
            <w:ins w:id="1690" w:author="Hogendoorn, Rene" w:date="2016-08-02T08:30:00Z">
              <w:r>
                <w:rPr>
                  <w:rFonts w:cs="Times New Roman"/>
                  <w:lang w:eastAsia="sv-SE"/>
                </w:rPr>
                <w:t>Maritime Assistance Service (MAS)</w:t>
              </w:r>
            </w:ins>
          </w:p>
        </w:tc>
        <w:tc>
          <w:tcPr>
            <w:tcW w:w="963" w:type="dxa"/>
          </w:tcPr>
          <w:p w:rsidR="002C3B98" w:rsidRDefault="00853EB4" w:rsidP="002C3B98">
            <w:pPr>
              <w:rPr>
                <w:ins w:id="1691" w:author="Hogendoorn, Rene" w:date="2016-08-02T08:32:00Z"/>
                <w:rFonts w:cs="Times New Roman"/>
                <w:lang w:eastAsia="sv-SE"/>
              </w:rPr>
            </w:pPr>
            <w:ins w:id="1692" w:author="Hogendoorn, Rene" w:date="2016-08-02T08:39:00Z">
              <w:r>
                <w:rPr>
                  <w:rFonts w:cs="Times New Roman"/>
                  <w:lang w:eastAsia="sv-SE"/>
                </w:rPr>
                <w:t>x</w:t>
              </w:r>
            </w:ins>
          </w:p>
        </w:tc>
        <w:tc>
          <w:tcPr>
            <w:tcW w:w="952" w:type="dxa"/>
          </w:tcPr>
          <w:p w:rsidR="002C3B98" w:rsidRDefault="00853EB4" w:rsidP="002C3B98">
            <w:pPr>
              <w:rPr>
                <w:ins w:id="1693" w:author="Hogendoorn, Rene" w:date="2016-08-02T08:32:00Z"/>
                <w:rFonts w:cs="Times New Roman"/>
                <w:lang w:eastAsia="sv-SE"/>
              </w:rPr>
            </w:pPr>
            <w:ins w:id="1694" w:author="Hogendoorn, Rene" w:date="2016-08-02T08:39:00Z">
              <w:r>
                <w:rPr>
                  <w:rFonts w:cs="Times New Roman"/>
                  <w:lang w:eastAsia="sv-SE"/>
                </w:rPr>
                <w:t>x</w:t>
              </w:r>
            </w:ins>
          </w:p>
        </w:tc>
        <w:tc>
          <w:tcPr>
            <w:tcW w:w="1560" w:type="dxa"/>
          </w:tcPr>
          <w:p w:rsidR="002C3B98" w:rsidRDefault="002C3B98" w:rsidP="002C3B98">
            <w:pPr>
              <w:rPr>
                <w:ins w:id="1695" w:author="Hogendoorn, Rene" w:date="2016-08-02T08:33:00Z"/>
                <w:rFonts w:cs="Times New Roman"/>
                <w:lang w:eastAsia="sv-SE"/>
              </w:rPr>
            </w:pPr>
          </w:p>
        </w:tc>
        <w:tc>
          <w:tcPr>
            <w:tcW w:w="1476" w:type="dxa"/>
          </w:tcPr>
          <w:p w:rsidR="002C3B98" w:rsidRDefault="00026227" w:rsidP="002C3B98">
            <w:pPr>
              <w:rPr>
                <w:ins w:id="1696" w:author="Hogendoorn, Rene" w:date="2016-08-02T08:33:00Z"/>
                <w:rFonts w:cs="Times New Roman"/>
                <w:lang w:eastAsia="sv-SE"/>
              </w:rPr>
            </w:pPr>
            <w:ins w:id="1697" w:author="Hogendoorn, Rene" w:date="2016-08-02T08:49:00Z">
              <w:r>
                <w:rPr>
                  <w:rFonts w:cs="Times New Roman"/>
                  <w:lang w:eastAsia="sv-SE"/>
                </w:rPr>
                <w:t>x</w:t>
              </w:r>
            </w:ins>
          </w:p>
        </w:tc>
      </w:tr>
    </w:tbl>
    <w:p w:rsidR="00BD71DC" w:rsidRDefault="00BD71DC" w:rsidP="004601C4">
      <w:pPr>
        <w:rPr>
          <w:ins w:id="1698" w:author="Fred E Fredriksen" w:date="2016-08-03T05:30:00Z"/>
          <w:rFonts w:eastAsia="Calibri" w:cs="Calibri"/>
          <w:b/>
          <w:caps/>
          <w:kern w:val="28"/>
          <w:lang w:eastAsia="de-DE"/>
        </w:rPr>
      </w:pPr>
    </w:p>
    <w:p w:rsidR="00BD71DC" w:rsidRDefault="00BD71DC">
      <w:pPr>
        <w:rPr>
          <w:ins w:id="1699" w:author="Fred E Fredriksen" w:date="2016-08-03T05:30:00Z"/>
          <w:rFonts w:eastAsia="Calibri" w:cs="Calibri"/>
          <w:b/>
          <w:caps/>
          <w:kern w:val="28"/>
          <w:lang w:eastAsia="de-DE"/>
        </w:rPr>
      </w:pPr>
      <w:ins w:id="1700" w:author="Fred E Fredriksen" w:date="2016-08-03T05:30:00Z">
        <w:r>
          <w:rPr>
            <w:rFonts w:eastAsia="Calibri" w:cs="Calibri"/>
            <w:b/>
            <w:caps/>
            <w:kern w:val="28"/>
            <w:lang w:eastAsia="de-DE"/>
          </w:rPr>
          <w:br w:type="page"/>
        </w:r>
      </w:ins>
    </w:p>
    <w:p w:rsidR="002C3B98" w:rsidRDefault="002C3B98" w:rsidP="004601C4">
      <w:pPr>
        <w:rPr>
          <w:ins w:id="1701" w:author="Hogendoorn, Rene" w:date="2016-08-02T08:59:00Z"/>
          <w:rFonts w:eastAsia="Calibri" w:cs="Calibri"/>
          <w:b/>
          <w:caps/>
          <w:kern w:val="28"/>
          <w:lang w:eastAsia="de-DE"/>
        </w:rPr>
      </w:pPr>
    </w:p>
    <w:p w:rsidR="001C0172" w:rsidRDefault="001C0172" w:rsidP="001C0172">
      <w:pPr>
        <w:pStyle w:val="AnnexHeading1"/>
        <w:rPr>
          <w:ins w:id="1702" w:author="Hogendoorn, Rene" w:date="2016-08-02T09:00:00Z"/>
          <w:rFonts w:eastAsia="Calibri"/>
          <w:lang w:eastAsia="de-DE"/>
        </w:rPr>
      </w:pPr>
      <w:ins w:id="1703" w:author="Hogendoorn, Rene" w:date="2016-08-02T09:00:00Z">
        <w:r>
          <w:rPr>
            <w:rFonts w:eastAsia="Calibri"/>
            <w:lang w:eastAsia="de-DE"/>
          </w:rPr>
          <w:t>Characteristics of the data exchange</w:t>
        </w:r>
      </w:ins>
    </w:p>
    <w:tbl>
      <w:tblPr>
        <w:tblStyle w:val="TableGrid"/>
        <w:tblW w:w="0" w:type="auto"/>
        <w:tblLayout w:type="fixed"/>
        <w:tblLook w:val="04A0" w:firstRow="1" w:lastRow="0" w:firstColumn="1" w:lastColumn="0" w:noHBand="0" w:noVBand="1"/>
      </w:tblPr>
      <w:tblGrid>
        <w:gridCol w:w="2592"/>
        <w:gridCol w:w="2552"/>
        <w:gridCol w:w="1842"/>
        <w:gridCol w:w="1842"/>
      </w:tblGrid>
      <w:tr w:rsidR="00737F50" w:rsidRPr="002005A9" w:rsidTr="00302783">
        <w:trPr>
          <w:trHeight w:val="432"/>
          <w:ins w:id="1704" w:author="Hogendoorn, Rene" w:date="2016-08-02T09:00:00Z"/>
        </w:trPr>
        <w:tc>
          <w:tcPr>
            <w:tcW w:w="2592" w:type="dxa"/>
          </w:tcPr>
          <w:p w:rsidR="00737F50" w:rsidRPr="00CE51AB" w:rsidRDefault="00737F50" w:rsidP="001C0172">
            <w:pPr>
              <w:rPr>
                <w:ins w:id="1705" w:author="Hogendoorn, Rene" w:date="2016-08-02T09:00:00Z"/>
                <w:rFonts w:cs="Times New Roman"/>
                <w:b/>
                <w:lang w:eastAsia="sv-SE"/>
              </w:rPr>
            </w:pPr>
            <w:ins w:id="1706" w:author="Hogendoorn, Rene" w:date="2016-08-02T09:24:00Z">
              <w:r w:rsidRPr="00CE51AB">
                <w:rPr>
                  <w:rFonts w:cs="Times New Roman"/>
                  <w:b/>
                  <w:lang w:eastAsia="sv-SE"/>
                </w:rPr>
                <w:t>Type of Operation</w:t>
              </w:r>
            </w:ins>
          </w:p>
        </w:tc>
        <w:tc>
          <w:tcPr>
            <w:tcW w:w="2552" w:type="dxa"/>
          </w:tcPr>
          <w:p w:rsidR="00737F50" w:rsidRPr="00CE51AB" w:rsidRDefault="00737F50" w:rsidP="001C0172">
            <w:pPr>
              <w:rPr>
                <w:ins w:id="1707" w:author="Hogendoorn, Rene" w:date="2016-08-02T09:00:00Z"/>
                <w:rFonts w:cs="Times New Roman"/>
                <w:b/>
                <w:lang w:eastAsia="sv-SE"/>
              </w:rPr>
            </w:pPr>
            <w:ins w:id="1708" w:author="Hogendoorn, Rene" w:date="2016-08-02T09:01:00Z">
              <w:r w:rsidRPr="00CE51AB">
                <w:rPr>
                  <w:b/>
                  <w:lang w:val="en-US"/>
                </w:rPr>
                <w:t>Wh</w:t>
              </w:r>
            </w:ins>
            <w:ins w:id="1709" w:author="Hogendoorn, Rene" w:date="2016-08-02T09:25:00Z">
              <w:r w:rsidR="00302783">
                <w:rPr>
                  <w:b/>
                  <w:lang w:val="en-US"/>
                </w:rPr>
                <w:t xml:space="preserve">at </w:t>
              </w:r>
            </w:ins>
            <w:ins w:id="1710" w:author="Hogendoorn, Rene" w:date="2016-08-04T06:46:00Z">
              <w:r w:rsidR="00302783">
                <w:rPr>
                  <w:b/>
                  <w:lang w:val="en-US"/>
                </w:rPr>
                <w:t>D</w:t>
              </w:r>
            </w:ins>
            <w:ins w:id="1711" w:author="Hogendoorn, Rene" w:date="2016-08-02T09:25:00Z">
              <w:r w:rsidRPr="00CE51AB">
                <w:rPr>
                  <w:b/>
                  <w:lang w:val="en-US"/>
                </w:rPr>
                <w:t>ata</w:t>
              </w:r>
            </w:ins>
          </w:p>
        </w:tc>
        <w:tc>
          <w:tcPr>
            <w:tcW w:w="1842" w:type="dxa"/>
          </w:tcPr>
          <w:p w:rsidR="00737F50" w:rsidRPr="00CE51AB" w:rsidRDefault="00302783" w:rsidP="001C0172">
            <w:pPr>
              <w:rPr>
                <w:ins w:id="1712" w:author="Hogendoorn, Rene" w:date="2016-08-02T09:00:00Z"/>
                <w:rFonts w:cs="Times New Roman"/>
                <w:b/>
                <w:lang w:eastAsia="sv-SE"/>
              </w:rPr>
            </w:pPr>
            <w:ins w:id="1713" w:author="Hogendoorn, Rene" w:date="2016-08-04T06:47:00Z">
              <w:r>
                <w:rPr>
                  <w:b/>
                  <w:lang w:val="en-US"/>
                </w:rPr>
                <w:t xml:space="preserve">Data </w:t>
              </w:r>
            </w:ins>
            <w:ins w:id="1714" w:author="Hogendoorn, Rene" w:date="2016-08-04T06:33:00Z">
              <w:r w:rsidR="00CE51AB">
                <w:rPr>
                  <w:b/>
                  <w:lang w:val="en-US"/>
                </w:rPr>
                <w:t>Timing</w:t>
              </w:r>
            </w:ins>
          </w:p>
        </w:tc>
        <w:tc>
          <w:tcPr>
            <w:tcW w:w="1842" w:type="dxa"/>
          </w:tcPr>
          <w:p w:rsidR="00737F50" w:rsidRPr="00CE51AB" w:rsidRDefault="00302783" w:rsidP="001C0172">
            <w:pPr>
              <w:rPr>
                <w:ins w:id="1715" w:author="Hogendoorn, Rene" w:date="2016-08-04T05:53:00Z"/>
                <w:b/>
                <w:lang w:val="en-US"/>
              </w:rPr>
            </w:pPr>
            <w:ins w:id="1716" w:author="Hogendoorn, Rene" w:date="2016-08-04T06:47:00Z">
              <w:r>
                <w:rPr>
                  <w:b/>
                  <w:lang w:val="en-US"/>
                </w:rPr>
                <w:t xml:space="preserve">Type of </w:t>
              </w:r>
            </w:ins>
            <w:ins w:id="1717" w:author="Hogendoorn, Rene" w:date="2016-08-04T05:55:00Z">
              <w:r w:rsidR="00737F50" w:rsidRPr="00CE51AB">
                <w:rPr>
                  <w:b/>
                  <w:lang w:val="en-US"/>
                </w:rPr>
                <w:t>Data Exchange</w:t>
              </w:r>
            </w:ins>
          </w:p>
        </w:tc>
      </w:tr>
      <w:tr w:rsidR="00737F50" w:rsidRPr="002005A9" w:rsidTr="00302783">
        <w:trPr>
          <w:trHeight w:val="432"/>
          <w:ins w:id="1718" w:author="Hogendoorn, Rene" w:date="2016-08-02T09:00:00Z"/>
        </w:trPr>
        <w:tc>
          <w:tcPr>
            <w:tcW w:w="2592" w:type="dxa"/>
          </w:tcPr>
          <w:p w:rsidR="00737F50" w:rsidRPr="00737F50" w:rsidRDefault="00737F50" w:rsidP="00737F50">
            <w:pPr>
              <w:rPr>
                <w:ins w:id="1719" w:author="Hogendoorn, Rene" w:date="2016-08-02T09:00:00Z"/>
                <w:rFonts w:cs="Times New Roman"/>
                <w:b/>
                <w:lang w:eastAsia="sv-SE"/>
              </w:rPr>
            </w:pPr>
            <w:ins w:id="1720" w:author="Hogendoorn, Rene" w:date="2016-08-02T09:32:00Z">
              <w:r>
                <w:rPr>
                  <w:b/>
                  <w:lang w:eastAsia="de-DE"/>
                </w:rPr>
                <w:t>Traffic management</w:t>
              </w:r>
            </w:ins>
          </w:p>
        </w:tc>
        <w:tc>
          <w:tcPr>
            <w:tcW w:w="2552" w:type="dxa"/>
          </w:tcPr>
          <w:p w:rsidR="00737F50" w:rsidRPr="002005A9" w:rsidRDefault="00737F50" w:rsidP="00611DF1">
            <w:pPr>
              <w:rPr>
                <w:ins w:id="1721" w:author="Hogendoorn, Rene" w:date="2016-08-02T09:00:00Z"/>
                <w:rFonts w:cs="Times New Roman"/>
                <w:lang w:eastAsia="sv-SE"/>
              </w:rPr>
            </w:pPr>
          </w:p>
        </w:tc>
        <w:tc>
          <w:tcPr>
            <w:tcW w:w="1842" w:type="dxa"/>
          </w:tcPr>
          <w:p w:rsidR="00737F50" w:rsidRPr="002005A9" w:rsidRDefault="00737F50" w:rsidP="00611DF1">
            <w:pPr>
              <w:rPr>
                <w:ins w:id="1722" w:author="Hogendoorn, Rene" w:date="2016-08-02T09:00:00Z"/>
                <w:rFonts w:cs="Times New Roman"/>
                <w:lang w:eastAsia="sv-SE"/>
              </w:rPr>
            </w:pPr>
          </w:p>
        </w:tc>
        <w:tc>
          <w:tcPr>
            <w:tcW w:w="1842" w:type="dxa"/>
          </w:tcPr>
          <w:p w:rsidR="00737F50" w:rsidRPr="002005A9" w:rsidRDefault="00737F50" w:rsidP="00611DF1">
            <w:pPr>
              <w:rPr>
                <w:ins w:id="1723" w:author="Hogendoorn, Rene" w:date="2016-08-04T05:53:00Z"/>
                <w:rFonts w:cs="Times New Roman"/>
                <w:lang w:eastAsia="sv-SE"/>
              </w:rPr>
            </w:pPr>
          </w:p>
        </w:tc>
      </w:tr>
      <w:tr w:rsidR="00737F50" w:rsidRPr="00285E2B" w:rsidTr="00302783">
        <w:trPr>
          <w:trHeight w:val="432"/>
          <w:ins w:id="1724" w:author="Hogendoorn, Rene" w:date="2016-08-02T09:00:00Z"/>
        </w:trPr>
        <w:tc>
          <w:tcPr>
            <w:tcW w:w="2592" w:type="dxa"/>
          </w:tcPr>
          <w:p w:rsidR="00737F50" w:rsidRPr="00285E2B" w:rsidRDefault="00737F50" w:rsidP="001C0172">
            <w:pPr>
              <w:rPr>
                <w:ins w:id="1725" w:author="Hogendoorn, Rene" w:date="2016-08-02T09:00:00Z"/>
                <w:rFonts w:cs="Times New Roman"/>
                <w:b/>
                <w:lang w:val="fr-FR" w:eastAsia="sv-SE"/>
              </w:rPr>
            </w:pPr>
            <w:ins w:id="1726" w:author="Hogendoorn, Rene" w:date="2016-08-02T09:32:00Z">
              <w:r>
                <w:rPr>
                  <w:lang w:eastAsia="de-DE"/>
                </w:rPr>
                <w:t>VTS operations</w:t>
              </w:r>
            </w:ins>
          </w:p>
        </w:tc>
        <w:tc>
          <w:tcPr>
            <w:tcW w:w="2552" w:type="dxa"/>
          </w:tcPr>
          <w:p w:rsidR="00737F50" w:rsidRPr="00611DF1" w:rsidDel="00737F50" w:rsidRDefault="00737F50" w:rsidP="00611DF1">
            <w:pPr>
              <w:pStyle w:val="BodyText"/>
              <w:jc w:val="left"/>
              <w:rPr>
                <w:ins w:id="1727" w:author="Fred E Fredriksen" w:date="2016-08-03T03:27:00Z"/>
                <w:del w:id="1728" w:author="Hogendoorn, Rene" w:date="2016-08-04T05:57:00Z"/>
                <w:lang w:val="en-US"/>
              </w:rPr>
            </w:pPr>
            <w:ins w:id="1729" w:author="Fred E Fredriksen" w:date="2016-08-03T03:27:00Z">
              <w:del w:id="1730" w:author="Hogendoorn, Rene" w:date="2016-08-04T05:57:00Z">
                <w:r w:rsidRPr="00611DF1" w:rsidDel="00737F50">
                  <w:rPr>
                    <w:lang w:val="en-US"/>
                  </w:rPr>
                  <w:delText>Voyage Data</w:delText>
                </w:r>
              </w:del>
            </w:ins>
          </w:p>
          <w:p w:rsidR="00737F50" w:rsidRPr="00611DF1" w:rsidDel="00CE51AB" w:rsidRDefault="00737F50" w:rsidP="00611DF1">
            <w:pPr>
              <w:pStyle w:val="BodyText"/>
              <w:jc w:val="left"/>
              <w:rPr>
                <w:ins w:id="1731" w:author="Fred E Fredriksen" w:date="2016-08-03T03:28:00Z"/>
                <w:del w:id="1732" w:author="Hogendoorn, Rene" w:date="2016-08-04T06:33:00Z"/>
                <w:lang w:val="en-US"/>
              </w:rPr>
            </w:pPr>
            <w:ins w:id="1733" w:author="Fred E Fredriksen" w:date="2016-08-03T03:27:00Z">
              <w:r w:rsidRPr="00611DF1">
                <w:rPr>
                  <w:lang w:val="en-US"/>
                </w:rPr>
                <w:t>Traffic Image</w:t>
              </w:r>
            </w:ins>
          </w:p>
          <w:p w:rsidR="00737F50" w:rsidRPr="00611DF1" w:rsidDel="00737F50" w:rsidRDefault="00737F50" w:rsidP="00611DF1">
            <w:pPr>
              <w:pStyle w:val="BodyText"/>
              <w:jc w:val="left"/>
              <w:rPr>
                <w:ins w:id="1734" w:author="Fred E Fredriksen" w:date="2016-08-03T03:28:00Z"/>
                <w:del w:id="1735" w:author="Hogendoorn, Rene" w:date="2016-08-04T05:57:00Z"/>
                <w:lang w:val="en-US"/>
              </w:rPr>
            </w:pPr>
            <w:ins w:id="1736" w:author="Fred E Fredriksen" w:date="2016-08-03T03:28:00Z">
              <w:del w:id="1737" w:author="Hogendoorn, Rene" w:date="2016-08-04T05:57:00Z">
                <w:r w:rsidRPr="00611DF1" w:rsidDel="00737F50">
                  <w:rPr>
                    <w:lang w:val="en-US"/>
                  </w:rPr>
                  <w:delText>Surveillance</w:delText>
                </w:r>
              </w:del>
            </w:ins>
          </w:p>
          <w:p w:rsidR="00737F50" w:rsidRPr="00611DF1" w:rsidDel="00737F50" w:rsidRDefault="00737F50" w:rsidP="00611DF1">
            <w:pPr>
              <w:pStyle w:val="BodyText"/>
              <w:jc w:val="left"/>
              <w:rPr>
                <w:ins w:id="1738" w:author="Fred E Fredriksen" w:date="2016-08-03T03:28:00Z"/>
                <w:del w:id="1739" w:author="Hogendoorn, Rene" w:date="2016-08-04T05:57:00Z"/>
                <w:lang w:val="en-US"/>
              </w:rPr>
            </w:pPr>
            <w:ins w:id="1740" w:author="Fred E Fredriksen" w:date="2016-08-03T03:28:00Z">
              <w:del w:id="1741" w:author="Hogendoorn, Rene" w:date="2016-08-04T05:57:00Z">
                <w:r w:rsidRPr="00611DF1" w:rsidDel="00737F50">
                  <w:rPr>
                    <w:lang w:val="en-US"/>
                  </w:rPr>
                  <w:delText>Sensor Data</w:delText>
                </w:r>
              </w:del>
            </w:ins>
          </w:p>
          <w:p w:rsidR="00737F50" w:rsidRPr="00611DF1" w:rsidRDefault="00737F50" w:rsidP="00611DF1">
            <w:pPr>
              <w:pStyle w:val="BodyText"/>
              <w:jc w:val="left"/>
              <w:rPr>
                <w:ins w:id="1742" w:author="Hogendoorn, Rene" w:date="2016-08-02T09:00:00Z"/>
                <w:rFonts w:cs="Times New Roman"/>
                <w:lang w:val="fr-FR" w:eastAsia="sv-SE"/>
              </w:rPr>
            </w:pPr>
            <w:ins w:id="1743" w:author="Fred E Fredriksen" w:date="2016-08-03T03:28:00Z">
              <w:del w:id="1744" w:author="Hogendoorn, Rene" w:date="2016-08-04T05:57:00Z">
                <w:r w:rsidRPr="00611DF1" w:rsidDel="00737F50">
                  <w:rPr>
                    <w:lang w:val="en-US"/>
                  </w:rPr>
                  <w:delText>Meteo/Hydro</w:delText>
                </w:r>
              </w:del>
            </w:ins>
          </w:p>
        </w:tc>
        <w:tc>
          <w:tcPr>
            <w:tcW w:w="1842" w:type="dxa"/>
          </w:tcPr>
          <w:p w:rsidR="00737F50" w:rsidRPr="00611DF1" w:rsidDel="00CE51AB" w:rsidRDefault="00737F50" w:rsidP="00611DF1">
            <w:pPr>
              <w:pStyle w:val="BodyText"/>
              <w:jc w:val="left"/>
              <w:rPr>
                <w:ins w:id="1745" w:author="Fred E Fredriksen" w:date="2016-08-03T03:29:00Z"/>
                <w:del w:id="1746" w:author="Hogendoorn, Rene" w:date="2016-08-04T06:33:00Z"/>
                <w:lang w:val="en-US"/>
              </w:rPr>
            </w:pPr>
            <w:ins w:id="1747" w:author="Fred E Fredriksen" w:date="2016-08-03T03:29:00Z">
              <w:r w:rsidRPr="00611DF1">
                <w:rPr>
                  <w:lang w:val="en-US"/>
                </w:rPr>
                <w:t>Real</w:t>
              </w:r>
            </w:ins>
            <w:ins w:id="1748" w:author="Hogendoorn, Rene" w:date="2016-08-04T05:57:00Z">
              <w:r w:rsidRPr="00611DF1">
                <w:rPr>
                  <w:lang w:val="en-US"/>
                </w:rPr>
                <w:t>-</w:t>
              </w:r>
            </w:ins>
            <w:ins w:id="1749" w:author="Fred E Fredriksen" w:date="2016-08-03T03:29:00Z">
              <w:del w:id="1750" w:author="Hogendoorn, Rene" w:date="2016-08-04T05:57:00Z">
                <w:r w:rsidRPr="00611DF1" w:rsidDel="00737F50">
                  <w:rPr>
                    <w:lang w:val="en-US"/>
                  </w:rPr>
                  <w:delText xml:space="preserve"> </w:delText>
                </w:r>
              </w:del>
              <w:r w:rsidRPr="00611DF1">
                <w:rPr>
                  <w:lang w:val="en-US"/>
                </w:rPr>
                <w:t>time</w:t>
              </w:r>
            </w:ins>
          </w:p>
          <w:p w:rsidR="00737F50" w:rsidRPr="00611DF1" w:rsidRDefault="00737F50" w:rsidP="00611DF1">
            <w:pPr>
              <w:pStyle w:val="BodyText"/>
              <w:jc w:val="left"/>
              <w:rPr>
                <w:ins w:id="1751" w:author="Hogendoorn, Rene" w:date="2016-08-02T09:00:00Z"/>
                <w:rFonts w:cs="Times New Roman"/>
                <w:lang w:val="fr-FR" w:eastAsia="sv-SE"/>
              </w:rPr>
            </w:pPr>
            <w:ins w:id="1752" w:author="Fred E Fredriksen" w:date="2016-08-03T03:32:00Z">
              <w:del w:id="1753" w:author="Hogendoorn, Rene" w:date="2016-08-04T05:57:00Z">
                <w:r w:rsidRPr="00611DF1" w:rsidDel="00737F50">
                  <w:rPr>
                    <w:lang w:val="en-US"/>
                  </w:rPr>
                  <w:delText>C</w:delText>
                </w:r>
              </w:del>
            </w:ins>
            <w:ins w:id="1754" w:author="Fred E Fredriksen" w:date="2016-08-03T03:29:00Z">
              <w:del w:id="1755" w:author="Hogendoorn, Rene" w:date="2016-08-04T05:57:00Z">
                <w:r w:rsidRPr="00611DF1" w:rsidDel="00737F50">
                  <w:rPr>
                    <w:lang w:val="en-US"/>
                  </w:rPr>
                  <w:delText>onstant</w:delText>
                </w:r>
              </w:del>
            </w:ins>
          </w:p>
        </w:tc>
        <w:tc>
          <w:tcPr>
            <w:tcW w:w="1842" w:type="dxa"/>
          </w:tcPr>
          <w:p w:rsidR="00737F50" w:rsidRPr="00611DF1" w:rsidRDefault="00737F50" w:rsidP="00611DF1">
            <w:pPr>
              <w:pStyle w:val="BodyText"/>
              <w:jc w:val="left"/>
              <w:rPr>
                <w:ins w:id="1756" w:author="Hogendoorn, Rene" w:date="2016-08-04T05:53:00Z"/>
                <w:lang w:val="en-US"/>
              </w:rPr>
            </w:pPr>
            <w:ins w:id="1757" w:author="Hogendoorn, Rene" w:date="2016-08-04T05:58:00Z">
              <w:r w:rsidRPr="00611DF1">
                <w:rPr>
                  <w:lang w:val="en-US"/>
                </w:rPr>
                <w:t>Continuous</w:t>
              </w:r>
            </w:ins>
          </w:p>
        </w:tc>
      </w:tr>
      <w:tr w:rsidR="00737F50" w:rsidRPr="00285E2B" w:rsidTr="00302783">
        <w:trPr>
          <w:trHeight w:val="432"/>
          <w:ins w:id="1758" w:author="Hogendoorn, Rene" w:date="2016-08-04T05:57:00Z"/>
        </w:trPr>
        <w:tc>
          <w:tcPr>
            <w:tcW w:w="2592" w:type="dxa"/>
          </w:tcPr>
          <w:p w:rsidR="00737F50" w:rsidRPr="009123FC" w:rsidRDefault="00737F50" w:rsidP="001C0172">
            <w:pPr>
              <w:rPr>
                <w:ins w:id="1759" w:author="Hogendoorn, Rene" w:date="2016-08-04T05:57:00Z"/>
                <w:lang w:eastAsia="de-DE"/>
              </w:rPr>
            </w:pPr>
          </w:p>
        </w:tc>
        <w:tc>
          <w:tcPr>
            <w:tcW w:w="2552" w:type="dxa"/>
          </w:tcPr>
          <w:p w:rsidR="00737F50" w:rsidRPr="00611DF1" w:rsidRDefault="00737F50" w:rsidP="00611DF1">
            <w:pPr>
              <w:pStyle w:val="BodyText"/>
              <w:jc w:val="left"/>
              <w:rPr>
                <w:ins w:id="1760" w:author="Hogendoorn, Rene" w:date="2016-08-04T05:57:00Z"/>
                <w:lang w:val="en-US"/>
              </w:rPr>
            </w:pPr>
            <w:ins w:id="1761" w:author="Hogendoorn, Rene" w:date="2016-08-04T05:57:00Z">
              <w:r w:rsidRPr="00611DF1">
                <w:rPr>
                  <w:lang w:val="en-US"/>
                </w:rPr>
                <w:t>Voyage Data</w:t>
              </w:r>
            </w:ins>
          </w:p>
          <w:p w:rsidR="00737F50" w:rsidRPr="00611DF1" w:rsidRDefault="00737F50" w:rsidP="00611DF1">
            <w:pPr>
              <w:pStyle w:val="BodyText"/>
              <w:jc w:val="left"/>
              <w:rPr>
                <w:ins w:id="1762" w:author="Hogendoorn, Rene" w:date="2016-08-04T05:57:00Z"/>
                <w:lang w:val="en-US"/>
              </w:rPr>
            </w:pPr>
          </w:p>
        </w:tc>
        <w:tc>
          <w:tcPr>
            <w:tcW w:w="1842" w:type="dxa"/>
          </w:tcPr>
          <w:p w:rsidR="00737F50" w:rsidRPr="00611DF1" w:rsidRDefault="00737F50" w:rsidP="00611DF1">
            <w:pPr>
              <w:pStyle w:val="BodyText"/>
              <w:jc w:val="left"/>
              <w:rPr>
                <w:ins w:id="1763" w:author="Hogendoorn, Rene" w:date="2016-08-04T05:57:00Z"/>
                <w:lang w:val="en-US"/>
              </w:rPr>
            </w:pPr>
            <w:ins w:id="1764" w:author="Hogendoorn, Rene" w:date="2016-08-04T05:58:00Z">
              <w:r w:rsidRPr="00611DF1">
                <w:rPr>
                  <w:lang w:val="en-US"/>
                </w:rPr>
                <w:t>Non real-time</w:t>
              </w:r>
            </w:ins>
          </w:p>
        </w:tc>
        <w:tc>
          <w:tcPr>
            <w:tcW w:w="1842" w:type="dxa"/>
          </w:tcPr>
          <w:p w:rsidR="00737F50" w:rsidRPr="00611DF1" w:rsidRDefault="00737F50" w:rsidP="00611DF1">
            <w:pPr>
              <w:pStyle w:val="BodyText"/>
              <w:jc w:val="left"/>
              <w:rPr>
                <w:ins w:id="1765" w:author="Hogendoorn, Rene" w:date="2016-08-04T05:57:00Z"/>
                <w:lang w:val="en-US"/>
              </w:rPr>
            </w:pPr>
            <w:ins w:id="1766" w:author="Hogendoorn, Rene" w:date="2016-08-04T05:58:00Z">
              <w:r w:rsidRPr="00611DF1">
                <w:rPr>
                  <w:lang w:val="en-US"/>
                </w:rPr>
                <w:t>Continuous</w:t>
              </w:r>
            </w:ins>
          </w:p>
        </w:tc>
      </w:tr>
      <w:tr w:rsidR="00737F50" w:rsidRPr="00285E2B" w:rsidTr="00302783">
        <w:trPr>
          <w:trHeight w:val="432"/>
          <w:ins w:id="1767" w:author="Hogendoorn, Rene" w:date="2016-08-04T05:57:00Z"/>
        </w:trPr>
        <w:tc>
          <w:tcPr>
            <w:tcW w:w="2592" w:type="dxa"/>
          </w:tcPr>
          <w:p w:rsidR="00737F50" w:rsidRPr="009123FC" w:rsidRDefault="00737F50" w:rsidP="001C0172">
            <w:pPr>
              <w:rPr>
                <w:ins w:id="1768" w:author="Hogendoorn, Rene" w:date="2016-08-04T05:57:00Z"/>
                <w:lang w:eastAsia="de-DE"/>
              </w:rPr>
            </w:pPr>
          </w:p>
        </w:tc>
        <w:tc>
          <w:tcPr>
            <w:tcW w:w="2552" w:type="dxa"/>
          </w:tcPr>
          <w:p w:rsidR="00737F50" w:rsidRPr="00611DF1" w:rsidRDefault="00737F50" w:rsidP="00611DF1">
            <w:pPr>
              <w:pStyle w:val="BodyText"/>
              <w:jc w:val="left"/>
              <w:rPr>
                <w:ins w:id="1769" w:author="Hogendoorn, Rene" w:date="2016-08-04T05:57:00Z"/>
                <w:lang w:val="en-US"/>
              </w:rPr>
            </w:pPr>
            <w:ins w:id="1770" w:author="Hogendoorn, Rene" w:date="2016-08-04T05:57:00Z">
              <w:r w:rsidRPr="00611DF1">
                <w:rPr>
                  <w:lang w:val="en-US"/>
                </w:rPr>
                <w:t>Surveillance</w:t>
              </w:r>
            </w:ins>
            <w:ins w:id="1771" w:author="Hogendoorn, Rene" w:date="2016-08-04T06:05:00Z">
              <w:r w:rsidR="00611DF1">
                <w:rPr>
                  <w:lang w:val="en-US"/>
                </w:rPr>
                <w:t xml:space="preserve"> </w:t>
              </w:r>
            </w:ins>
            <w:ins w:id="1772" w:author="Hogendoorn, Rene" w:date="2016-08-04T05:57:00Z">
              <w:r w:rsidR="00CE51AB">
                <w:rPr>
                  <w:lang w:val="en-US"/>
                </w:rPr>
                <w:t>Sensor Data</w:t>
              </w:r>
            </w:ins>
          </w:p>
        </w:tc>
        <w:tc>
          <w:tcPr>
            <w:tcW w:w="1842" w:type="dxa"/>
          </w:tcPr>
          <w:p w:rsidR="00737F50" w:rsidRPr="00611DF1" w:rsidRDefault="00737F50" w:rsidP="00611DF1">
            <w:pPr>
              <w:pStyle w:val="BodyText"/>
              <w:jc w:val="left"/>
              <w:rPr>
                <w:ins w:id="1773" w:author="Hogendoorn, Rene" w:date="2016-08-04T05:57:00Z"/>
                <w:lang w:val="en-US"/>
              </w:rPr>
            </w:pPr>
            <w:ins w:id="1774" w:author="Hogendoorn, Rene" w:date="2016-08-04T05:58:00Z">
              <w:r w:rsidRPr="00611DF1">
                <w:rPr>
                  <w:lang w:val="en-US"/>
                </w:rPr>
                <w:t>Real</w:t>
              </w:r>
            </w:ins>
            <w:ins w:id="1775" w:author="Hogendoorn, Rene" w:date="2016-08-04T06:00:00Z">
              <w:r w:rsidRPr="00611DF1">
                <w:rPr>
                  <w:lang w:val="en-US"/>
                </w:rPr>
                <w:t>-</w:t>
              </w:r>
            </w:ins>
            <w:ins w:id="1776" w:author="Hogendoorn, Rene" w:date="2016-08-04T05:58:00Z">
              <w:r w:rsidRPr="00611DF1">
                <w:rPr>
                  <w:lang w:val="en-US"/>
                </w:rPr>
                <w:t>time</w:t>
              </w:r>
            </w:ins>
          </w:p>
        </w:tc>
        <w:tc>
          <w:tcPr>
            <w:tcW w:w="1842" w:type="dxa"/>
          </w:tcPr>
          <w:p w:rsidR="00737F50" w:rsidRPr="00611DF1" w:rsidRDefault="00737F50" w:rsidP="00611DF1">
            <w:pPr>
              <w:pStyle w:val="BodyText"/>
              <w:jc w:val="left"/>
              <w:rPr>
                <w:ins w:id="1777" w:author="Hogendoorn, Rene" w:date="2016-08-04T05:57:00Z"/>
                <w:lang w:val="en-US"/>
              </w:rPr>
            </w:pPr>
            <w:ins w:id="1778" w:author="Hogendoorn, Rene" w:date="2016-08-04T05:59:00Z">
              <w:r w:rsidRPr="00611DF1">
                <w:rPr>
                  <w:lang w:val="en-US"/>
                </w:rPr>
                <w:t>Continuous</w:t>
              </w:r>
            </w:ins>
          </w:p>
        </w:tc>
      </w:tr>
      <w:tr w:rsidR="00737F50" w:rsidRPr="00285E2B" w:rsidTr="00302783">
        <w:trPr>
          <w:trHeight w:val="432"/>
          <w:ins w:id="1779" w:author="Hogendoorn, Rene" w:date="2016-08-04T05:57:00Z"/>
        </w:trPr>
        <w:tc>
          <w:tcPr>
            <w:tcW w:w="2592" w:type="dxa"/>
          </w:tcPr>
          <w:p w:rsidR="00737F50" w:rsidRPr="009123FC" w:rsidRDefault="00737F50" w:rsidP="001C0172">
            <w:pPr>
              <w:rPr>
                <w:ins w:id="1780" w:author="Hogendoorn, Rene" w:date="2016-08-04T05:57:00Z"/>
                <w:lang w:eastAsia="de-DE"/>
              </w:rPr>
            </w:pPr>
          </w:p>
        </w:tc>
        <w:tc>
          <w:tcPr>
            <w:tcW w:w="2552" w:type="dxa"/>
          </w:tcPr>
          <w:p w:rsidR="00737F50" w:rsidRPr="00611DF1" w:rsidRDefault="00737F50" w:rsidP="00611DF1">
            <w:pPr>
              <w:pStyle w:val="BodyText"/>
              <w:jc w:val="left"/>
              <w:rPr>
                <w:ins w:id="1781" w:author="Hogendoorn, Rene" w:date="2016-08-04T05:57:00Z"/>
                <w:lang w:val="en-US"/>
              </w:rPr>
            </w:pPr>
            <w:proofErr w:type="spellStart"/>
            <w:ins w:id="1782" w:author="Hogendoorn, Rene" w:date="2016-08-04T05:57:00Z">
              <w:r w:rsidRPr="00611DF1">
                <w:rPr>
                  <w:lang w:val="en-US"/>
                </w:rPr>
                <w:t>Meteo</w:t>
              </w:r>
              <w:proofErr w:type="spellEnd"/>
              <w:r w:rsidRPr="00611DF1">
                <w:rPr>
                  <w:lang w:val="en-US"/>
                </w:rPr>
                <w:t>/Hydro</w:t>
              </w:r>
            </w:ins>
          </w:p>
        </w:tc>
        <w:tc>
          <w:tcPr>
            <w:tcW w:w="1842" w:type="dxa"/>
          </w:tcPr>
          <w:p w:rsidR="00737F50" w:rsidRPr="00611DF1" w:rsidRDefault="00737F50" w:rsidP="00611DF1">
            <w:pPr>
              <w:pStyle w:val="BodyText"/>
              <w:jc w:val="left"/>
              <w:rPr>
                <w:ins w:id="1783" w:author="Hogendoorn, Rene" w:date="2016-08-04T05:57:00Z"/>
                <w:lang w:val="en-US"/>
              </w:rPr>
            </w:pPr>
            <w:ins w:id="1784" w:author="Hogendoorn, Rene" w:date="2016-08-04T05:58:00Z">
              <w:r w:rsidRPr="00611DF1">
                <w:rPr>
                  <w:lang w:val="en-US"/>
                </w:rPr>
                <w:t>Non real-time</w:t>
              </w:r>
            </w:ins>
          </w:p>
        </w:tc>
        <w:tc>
          <w:tcPr>
            <w:tcW w:w="1842" w:type="dxa"/>
          </w:tcPr>
          <w:p w:rsidR="00737F50" w:rsidRPr="00611DF1" w:rsidRDefault="00737F50" w:rsidP="00611DF1">
            <w:pPr>
              <w:pStyle w:val="BodyText"/>
              <w:jc w:val="left"/>
              <w:rPr>
                <w:ins w:id="1785" w:author="Hogendoorn, Rene" w:date="2016-08-04T05:57:00Z"/>
                <w:lang w:val="en-US"/>
              </w:rPr>
            </w:pPr>
            <w:ins w:id="1786" w:author="Hogendoorn, Rene" w:date="2016-08-04T05:59:00Z">
              <w:r w:rsidRPr="00611DF1">
                <w:rPr>
                  <w:lang w:val="en-US"/>
                </w:rPr>
                <w:t>Continuous</w:t>
              </w:r>
            </w:ins>
          </w:p>
        </w:tc>
      </w:tr>
      <w:tr w:rsidR="00737F50" w:rsidRPr="002005A9" w:rsidTr="00302783">
        <w:trPr>
          <w:trHeight w:val="432"/>
          <w:ins w:id="1787" w:author="Hogendoorn, Rene" w:date="2016-08-02T09:00:00Z"/>
        </w:trPr>
        <w:tc>
          <w:tcPr>
            <w:tcW w:w="2592" w:type="dxa"/>
          </w:tcPr>
          <w:p w:rsidR="00737F50" w:rsidRPr="002005A9" w:rsidRDefault="00737F50" w:rsidP="001C0172">
            <w:pPr>
              <w:rPr>
                <w:ins w:id="1788" w:author="Hogendoorn, Rene" w:date="2016-08-02T09:00:00Z"/>
                <w:rFonts w:cs="Times New Roman"/>
                <w:b/>
                <w:lang w:eastAsia="sv-SE"/>
              </w:rPr>
            </w:pPr>
            <w:ins w:id="1789" w:author="Hogendoorn, Rene" w:date="2016-08-04T06:01:00Z">
              <w:r>
                <w:rPr>
                  <w:lang w:eastAsia="de-DE"/>
                </w:rPr>
                <w:t>A</w:t>
              </w:r>
            </w:ins>
            <w:ins w:id="1790" w:author="Hogendoorn, Rene" w:date="2016-08-02T09:32:00Z">
              <w:r w:rsidRPr="009123FC">
                <w:rPr>
                  <w:lang w:eastAsia="de-DE"/>
                </w:rPr>
                <w:t>nchorage &amp; berth management.</w:t>
              </w:r>
            </w:ins>
          </w:p>
        </w:tc>
        <w:tc>
          <w:tcPr>
            <w:tcW w:w="2552" w:type="dxa"/>
          </w:tcPr>
          <w:p w:rsidR="00737F50" w:rsidRPr="00611DF1" w:rsidRDefault="00737F50" w:rsidP="00611DF1">
            <w:pPr>
              <w:pStyle w:val="BodyText"/>
              <w:jc w:val="left"/>
              <w:rPr>
                <w:ins w:id="1791" w:author="Hogendoorn, Rene" w:date="2016-08-04T06:01:00Z"/>
                <w:lang w:val="en-US"/>
              </w:rPr>
            </w:pPr>
            <w:ins w:id="1792" w:author="Hogendoorn, Rene" w:date="2016-08-04T06:01:00Z">
              <w:r w:rsidRPr="00611DF1">
                <w:rPr>
                  <w:lang w:val="en-US"/>
                </w:rPr>
                <w:t>Traffic Image</w:t>
              </w:r>
            </w:ins>
          </w:p>
          <w:p w:rsidR="00737F50" w:rsidRPr="00611DF1" w:rsidDel="00EC19B5" w:rsidRDefault="00737F50" w:rsidP="00611DF1">
            <w:pPr>
              <w:pStyle w:val="BodyText"/>
              <w:jc w:val="left"/>
              <w:rPr>
                <w:ins w:id="1793" w:author="Fred E Fredriksen" w:date="2016-08-03T03:32:00Z"/>
                <w:del w:id="1794" w:author="Hogendoorn, Rene" w:date="2016-08-04T06:01:00Z"/>
                <w:lang w:val="en-US"/>
              </w:rPr>
            </w:pPr>
            <w:ins w:id="1795" w:author="Fred E Fredriksen" w:date="2016-08-03T03:32:00Z">
              <w:del w:id="1796" w:author="Hogendoorn, Rene" w:date="2016-08-04T06:01:00Z">
                <w:r w:rsidRPr="00611DF1" w:rsidDel="00EC19B5">
                  <w:rPr>
                    <w:lang w:val="en-US"/>
                  </w:rPr>
                  <w:delText>Voyage Data</w:delText>
                </w:r>
              </w:del>
            </w:ins>
          </w:p>
          <w:p w:rsidR="00737F50" w:rsidRPr="00611DF1" w:rsidDel="00EC19B5" w:rsidRDefault="00737F50" w:rsidP="00611DF1">
            <w:pPr>
              <w:pStyle w:val="BodyText"/>
              <w:jc w:val="left"/>
              <w:rPr>
                <w:ins w:id="1797" w:author="Fred E Fredriksen" w:date="2016-08-03T04:15:00Z"/>
                <w:del w:id="1798" w:author="Hogendoorn, Rene" w:date="2016-08-04T06:01:00Z"/>
                <w:lang w:val="en-US"/>
              </w:rPr>
            </w:pPr>
            <w:ins w:id="1799" w:author="Fred E Fredriksen" w:date="2016-08-03T04:15:00Z">
              <w:del w:id="1800" w:author="Hogendoorn, Rene" w:date="2016-08-04T06:01:00Z">
                <w:r w:rsidRPr="00611DF1" w:rsidDel="00EC19B5">
                  <w:rPr>
                    <w:lang w:val="en-US"/>
                  </w:rPr>
                  <w:delText>Traffic Image</w:delText>
                </w:r>
              </w:del>
            </w:ins>
          </w:p>
          <w:p w:rsidR="00737F50" w:rsidRPr="00611DF1" w:rsidRDefault="00737F50" w:rsidP="00611DF1">
            <w:pPr>
              <w:pStyle w:val="BodyText"/>
              <w:jc w:val="left"/>
              <w:rPr>
                <w:ins w:id="1801" w:author="Hogendoorn, Rene" w:date="2016-08-02T09:00:00Z"/>
                <w:rFonts w:cs="Times New Roman"/>
                <w:lang w:eastAsia="sv-SE"/>
              </w:rPr>
            </w:pPr>
          </w:p>
        </w:tc>
        <w:tc>
          <w:tcPr>
            <w:tcW w:w="1842" w:type="dxa"/>
          </w:tcPr>
          <w:p w:rsidR="00737F50" w:rsidRPr="00611DF1" w:rsidDel="00EC19B5" w:rsidRDefault="00611DF1" w:rsidP="00611DF1">
            <w:pPr>
              <w:pStyle w:val="BodyText"/>
              <w:jc w:val="left"/>
              <w:rPr>
                <w:ins w:id="1802" w:author="Fred E Fredriksen" w:date="2016-08-03T03:34:00Z"/>
                <w:del w:id="1803" w:author="Hogendoorn, Rene" w:date="2016-08-04T06:01:00Z"/>
                <w:lang w:val="en-US"/>
              </w:rPr>
            </w:pPr>
            <w:ins w:id="1804" w:author="Hogendoorn, Rene" w:date="2016-08-04T06:02:00Z">
              <w:r w:rsidRPr="00611DF1">
                <w:rPr>
                  <w:lang w:val="en-US"/>
                </w:rPr>
                <w:t>Non r</w:t>
              </w:r>
            </w:ins>
            <w:ins w:id="1805" w:author="Hogendoorn, Rene" w:date="2016-08-04T06:01:00Z">
              <w:r w:rsidR="00737F50" w:rsidRPr="00611DF1">
                <w:rPr>
                  <w:lang w:val="en-US"/>
                </w:rPr>
                <w:t>eal-time</w:t>
              </w:r>
            </w:ins>
            <w:ins w:id="1806" w:author="Fred E Fredriksen" w:date="2016-08-03T03:34:00Z">
              <w:del w:id="1807" w:author="Hogendoorn, Rene" w:date="2016-08-04T06:01:00Z">
                <w:r w:rsidR="00737F50" w:rsidRPr="00611DF1" w:rsidDel="00EC19B5">
                  <w:rPr>
                    <w:rFonts w:cs="Times New Roman"/>
                    <w:lang w:eastAsia="sv-SE"/>
                  </w:rPr>
                  <w:delText>Notification</w:delText>
                </w:r>
              </w:del>
            </w:ins>
          </w:p>
          <w:p w:rsidR="00737F50" w:rsidRPr="00611DF1" w:rsidRDefault="00737F50" w:rsidP="00611DF1">
            <w:pPr>
              <w:pStyle w:val="BodyText"/>
              <w:jc w:val="left"/>
              <w:rPr>
                <w:ins w:id="1808" w:author="Hogendoorn, Rene" w:date="2016-08-02T09:00:00Z"/>
                <w:lang w:eastAsia="sv-SE"/>
              </w:rPr>
            </w:pPr>
            <w:ins w:id="1809" w:author="Fred E Fredriksen" w:date="2016-08-03T03:35:00Z">
              <w:del w:id="1810" w:author="Hogendoorn, Rene" w:date="2016-08-04T06:01:00Z">
                <w:r w:rsidRPr="00611DF1" w:rsidDel="00EC19B5">
                  <w:rPr>
                    <w:lang w:val="en-US"/>
                  </w:rPr>
                  <w:delText>Constant</w:delText>
                </w:r>
              </w:del>
            </w:ins>
          </w:p>
        </w:tc>
        <w:tc>
          <w:tcPr>
            <w:tcW w:w="1842" w:type="dxa"/>
          </w:tcPr>
          <w:p w:rsidR="00737F50" w:rsidRPr="00611DF1" w:rsidRDefault="00737F50" w:rsidP="00611DF1">
            <w:pPr>
              <w:pStyle w:val="BodyText"/>
              <w:jc w:val="left"/>
              <w:rPr>
                <w:ins w:id="1811" w:author="Hogendoorn, Rene" w:date="2016-08-04T05:53:00Z"/>
                <w:rFonts w:cs="Times New Roman"/>
                <w:lang w:eastAsia="sv-SE"/>
              </w:rPr>
            </w:pPr>
            <w:ins w:id="1812" w:author="Hogendoorn, Rene" w:date="2016-08-04T06:01:00Z">
              <w:r w:rsidRPr="00611DF1">
                <w:rPr>
                  <w:lang w:val="en-US"/>
                </w:rPr>
                <w:t>Continuous</w:t>
              </w:r>
            </w:ins>
          </w:p>
        </w:tc>
      </w:tr>
      <w:tr w:rsidR="00737F50" w:rsidRPr="002005A9" w:rsidTr="00302783">
        <w:trPr>
          <w:trHeight w:val="432"/>
          <w:ins w:id="1813" w:author="Hogendoorn, Rene" w:date="2016-08-04T06:01:00Z"/>
        </w:trPr>
        <w:tc>
          <w:tcPr>
            <w:tcW w:w="2592" w:type="dxa"/>
          </w:tcPr>
          <w:p w:rsidR="00737F50" w:rsidRDefault="00737F50" w:rsidP="001C0172">
            <w:pPr>
              <w:rPr>
                <w:ins w:id="1814" w:author="Hogendoorn, Rene" w:date="2016-08-04T06:01:00Z"/>
                <w:lang w:eastAsia="de-DE"/>
              </w:rPr>
            </w:pPr>
          </w:p>
        </w:tc>
        <w:tc>
          <w:tcPr>
            <w:tcW w:w="2552" w:type="dxa"/>
          </w:tcPr>
          <w:p w:rsidR="00737F50" w:rsidRPr="00CE51AB" w:rsidRDefault="00CE51AB" w:rsidP="00611DF1">
            <w:pPr>
              <w:pStyle w:val="BodyText"/>
              <w:jc w:val="left"/>
              <w:rPr>
                <w:ins w:id="1815" w:author="Hogendoorn, Rene" w:date="2016-08-04T06:01:00Z"/>
                <w:lang w:val="en-US"/>
              </w:rPr>
            </w:pPr>
            <w:ins w:id="1816" w:author="Hogendoorn, Rene" w:date="2016-08-04T06:01:00Z">
              <w:r>
                <w:rPr>
                  <w:lang w:val="en-US"/>
                </w:rPr>
                <w:t>Voyage Data</w:t>
              </w:r>
            </w:ins>
          </w:p>
        </w:tc>
        <w:tc>
          <w:tcPr>
            <w:tcW w:w="1842" w:type="dxa"/>
          </w:tcPr>
          <w:p w:rsidR="00737F50" w:rsidRPr="00611DF1" w:rsidRDefault="00737F50" w:rsidP="00611DF1">
            <w:pPr>
              <w:pStyle w:val="BodyText"/>
              <w:jc w:val="left"/>
              <w:rPr>
                <w:ins w:id="1817" w:author="Hogendoorn, Rene" w:date="2016-08-04T06:01:00Z"/>
                <w:rFonts w:cs="Times New Roman"/>
                <w:lang w:eastAsia="sv-SE"/>
              </w:rPr>
            </w:pPr>
            <w:ins w:id="1818" w:author="Hogendoorn, Rene" w:date="2016-08-04T06:01:00Z">
              <w:r w:rsidRPr="00611DF1">
                <w:rPr>
                  <w:lang w:val="en-US"/>
                </w:rPr>
                <w:t>Non real-time</w:t>
              </w:r>
            </w:ins>
          </w:p>
        </w:tc>
        <w:tc>
          <w:tcPr>
            <w:tcW w:w="1842" w:type="dxa"/>
          </w:tcPr>
          <w:p w:rsidR="00737F50" w:rsidRPr="00611DF1" w:rsidRDefault="00611DF1" w:rsidP="00611DF1">
            <w:pPr>
              <w:pStyle w:val="BodyText"/>
              <w:jc w:val="left"/>
              <w:rPr>
                <w:ins w:id="1819" w:author="Hogendoorn, Rene" w:date="2016-08-04T06:01:00Z"/>
                <w:rFonts w:cs="Times New Roman"/>
                <w:lang w:eastAsia="sv-SE"/>
              </w:rPr>
            </w:pPr>
            <w:ins w:id="1820" w:author="Hogendoorn, Rene" w:date="2016-08-04T06:02:00Z">
              <w:r w:rsidRPr="00611DF1">
                <w:rPr>
                  <w:lang w:val="en-US"/>
                </w:rPr>
                <w:t>Notification</w:t>
              </w:r>
            </w:ins>
          </w:p>
        </w:tc>
      </w:tr>
      <w:tr w:rsidR="00737F50" w:rsidRPr="002005A9" w:rsidTr="00302783">
        <w:trPr>
          <w:trHeight w:val="432"/>
          <w:ins w:id="1821" w:author="Hogendoorn, Rene" w:date="2016-08-02T09:00:00Z"/>
        </w:trPr>
        <w:tc>
          <w:tcPr>
            <w:tcW w:w="2592" w:type="dxa"/>
          </w:tcPr>
          <w:p w:rsidR="00737F50" w:rsidRPr="00611DF1" w:rsidRDefault="00737F50" w:rsidP="001C0172">
            <w:pPr>
              <w:rPr>
                <w:ins w:id="1822" w:author="Hogendoorn, Rene" w:date="2016-08-02T09:00:00Z"/>
                <w:rFonts w:cs="Times New Roman"/>
                <w:b/>
                <w:lang w:eastAsia="sv-SE"/>
              </w:rPr>
            </w:pPr>
            <w:ins w:id="1823" w:author="Hogendoorn, Rene" w:date="2016-08-02T09:32:00Z">
              <w:r w:rsidRPr="00611DF1">
                <w:rPr>
                  <w:b/>
                  <w:lang w:eastAsia="de-DE"/>
                </w:rPr>
                <w:t>Hazard management</w:t>
              </w:r>
            </w:ins>
          </w:p>
        </w:tc>
        <w:tc>
          <w:tcPr>
            <w:tcW w:w="2552" w:type="dxa"/>
          </w:tcPr>
          <w:p w:rsidR="00737F50" w:rsidRPr="002005A9" w:rsidRDefault="00737F50" w:rsidP="001C0172">
            <w:pPr>
              <w:rPr>
                <w:ins w:id="1824" w:author="Hogendoorn, Rene" w:date="2016-08-02T09:00:00Z"/>
                <w:rFonts w:cs="Times New Roman"/>
                <w:lang w:eastAsia="sv-SE"/>
              </w:rPr>
            </w:pPr>
          </w:p>
        </w:tc>
        <w:tc>
          <w:tcPr>
            <w:tcW w:w="1842" w:type="dxa"/>
          </w:tcPr>
          <w:p w:rsidR="00737F50" w:rsidRPr="002005A9" w:rsidRDefault="00737F50" w:rsidP="001C0172">
            <w:pPr>
              <w:rPr>
                <w:ins w:id="1825" w:author="Hogendoorn, Rene" w:date="2016-08-02T09:00:00Z"/>
                <w:rFonts w:cs="Times New Roman"/>
                <w:lang w:eastAsia="sv-SE"/>
              </w:rPr>
            </w:pPr>
          </w:p>
        </w:tc>
        <w:tc>
          <w:tcPr>
            <w:tcW w:w="1842" w:type="dxa"/>
          </w:tcPr>
          <w:p w:rsidR="00737F50" w:rsidRPr="002005A9" w:rsidRDefault="00737F50" w:rsidP="001C0172">
            <w:pPr>
              <w:rPr>
                <w:ins w:id="1826" w:author="Hogendoorn, Rene" w:date="2016-08-04T05:53:00Z"/>
                <w:rFonts w:cs="Times New Roman"/>
                <w:lang w:eastAsia="sv-SE"/>
              </w:rPr>
            </w:pPr>
          </w:p>
        </w:tc>
      </w:tr>
      <w:tr w:rsidR="00611DF1" w:rsidRPr="002005A9" w:rsidTr="00302783">
        <w:trPr>
          <w:trHeight w:val="432"/>
          <w:ins w:id="1827" w:author="Hogendoorn, Rene" w:date="2016-08-02T09:00:00Z"/>
        </w:trPr>
        <w:tc>
          <w:tcPr>
            <w:tcW w:w="2592" w:type="dxa"/>
          </w:tcPr>
          <w:p w:rsidR="00611DF1" w:rsidRPr="002005A9" w:rsidRDefault="00611DF1" w:rsidP="001C0172">
            <w:pPr>
              <w:rPr>
                <w:ins w:id="1828" w:author="Hogendoorn, Rene" w:date="2016-08-02T09:00:00Z"/>
                <w:rFonts w:cs="Times New Roman"/>
                <w:b/>
                <w:lang w:eastAsia="sv-SE"/>
              </w:rPr>
            </w:pPr>
            <w:ins w:id="1829" w:author="Hogendoorn, Rene" w:date="2016-08-02T09:32:00Z">
              <w:r>
                <w:rPr>
                  <w:lang w:eastAsia="de-DE"/>
                </w:rPr>
                <w:t>risk analysis</w:t>
              </w:r>
            </w:ins>
          </w:p>
        </w:tc>
        <w:tc>
          <w:tcPr>
            <w:tcW w:w="2552" w:type="dxa"/>
          </w:tcPr>
          <w:p w:rsidR="00611DF1" w:rsidRPr="00973002" w:rsidDel="00611DF1" w:rsidRDefault="00611DF1" w:rsidP="00611DF1">
            <w:pPr>
              <w:pStyle w:val="BodyText"/>
              <w:rPr>
                <w:ins w:id="1830" w:author="Fred E Fredriksen" w:date="2016-08-03T03:36:00Z"/>
                <w:del w:id="1831" w:author="Hogendoorn, Rene" w:date="2016-08-04T06:11:00Z"/>
                <w:lang w:val="en-US"/>
              </w:rPr>
            </w:pPr>
            <w:ins w:id="1832" w:author="Fred E Fredriksen" w:date="2016-08-03T03:36:00Z">
              <w:del w:id="1833" w:author="Hogendoorn, Rene" w:date="2016-08-04T06:11:00Z">
                <w:r w:rsidRPr="00973002" w:rsidDel="00611DF1">
                  <w:rPr>
                    <w:lang w:val="en-US"/>
                  </w:rPr>
                  <w:delText>Voyage Data</w:delText>
                </w:r>
              </w:del>
            </w:ins>
          </w:p>
          <w:p w:rsidR="00611DF1" w:rsidRPr="00973002" w:rsidRDefault="00611DF1" w:rsidP="00611DF1">
            <w:pPr>
              <w:pStyle w:val="BodyText"/>
              <w:rPr>
                <w:ins w:id="1834" w:author="Fred E Fredriksen" w:date="2016-08-03T04:20:00Z"/>
                <w:lang w:val="en-US"/>
              </w:rPr>
            </w:pPr>
            <w:ins w:id="1835" w:author="Fred E Fredriksen" w:date="2016-08-03T04:20:00Z">
              <w:r w:rsidRPr="00973002">
                <w:rPr>
                  <w:lang w:val="en-US"/>
                </w:rPr>
                <w:t>Traffic Image</w:t>
              </w:r>
            </w:ins>
          </w:p>
          <w:p w:rsidR="00611DF1" w:rsidRPr="00973002" w:rsidRDefault="00611DF1" w:rsidP="001C0172">
            <w:pPr>
              <w:rPr>
                <w:ins w:id="1836" w:author="Hogendoorn, Rene" w:date="2016-08-02T09:00:00Z"/>
                <w:rFonts w:cs="Times New Roman"/>
                <w:lang w:eastAsia="sv-SE"/>
              </w:rPr>
            </w:pPr>
          </w:p>
        </w:tc>
        <w:tc>
          <w:tcPr>
            <w:tcW w:w="1842" w:type="dxa"/>
          </w:tcPr>
          <w:p w:rsidR="00611DF1" w:rsidRPr="009562B1" w:rsidDel="00611DF1" w:rsidRDefault="00611DF1" w:rsidP="00611DF1">
            <w:pPr>
              <w:pStyle w:val="BodyText"/>
              <w:rPr>
                <w:ins w:id="1837" w:author="Fred E Fredriksen" w:date="2016-08-03T03:36:00Z"/>
                <w:del w:id="1838" w:author="Hogendoorn, Rene" w:date="2016-08-04T06:11:00Z"/>
                <w:highlight w:val="yellow"/>
                <w:lang w:eastAsia="sv-SE"/>
              </w:rPr>
            </w:pPr>
            <w:ins w:id="1839" w:author="Hogendoorn, Rene" w:date="2016-08-04T06:12:00Z">
              <w:r w:rsidRPr="00611DF1">
                <w:rPr>
                  <w:lang w:val="en-US"/>
                </w:rPr>
                <w:t>Historical</w:t>
              </w:r>
            </w:ins>
            <w:ins w:id="1840" w:author="Fred E Fredriksen" w:date="2016-08-03T03:36:00Z">
              <w:del w:id="1841" w:author="Hogendoorn, Rene" w:date="2016-08-04T06:11:00Z">
                <w:r w:rsidRPr="009562B1" w:rsidDel="00611DF1">
                  <w:rPr>
                    <w:highlight w:val="yellow"/>
                    <w:lang w:eastAsia="sv-SE"/>
                  </w:rPr>
                  <w:delText>Notification</w:delText>
                </w:r>
              </w:del>
            </w:ins>
          </w:p>
          <w:p w:rsidR="00611DF1" w:rsidRPr="009562B1" w:rsidDel="00611DF1" w:rsidRDefault="00611DF1" w:rsidP="00611DF1">
            <w:pPr>
              <w:pStyle w:val="BodyText"/>
              <w:rPr>
                <w:ins w:id="1842" w:author="Fred E Fredriksen" w:date="2016-08-03T04:19:00Z"/>
                <w:del w:id="1843" w:author="Hogendoorn, Rene" w:date="2016-08-04T06:11:00Z"/>
                <w:highlight w:val="yellow"/>
                <w:lang w:eastAsia="sv-SE"/>
              </w:rPr>
            </w:pPr>
            <w:ins w:id="1844" w:author="Fred E Fredriksen" w:date="2016-08-03T03:36:00Z">
              <w:del w:id="1845" w:author="Hogendoorn, Rene" w:date="2016-08-04T06:11:00Z">
                <w:r w:rsidRPr="009562B1" w:rsidDel="00611DF1">
                  <w:rPr>
                    <w:highlight w:val="yellow"/>
                    <w:lang w:val="en-US"/>
                  </w:rPr>
                  <w:delText>Constant</w:delText>
                </w:r>
              </w:del>
            </w:ins>
          </w:p>
          <w:p w:rsidR="00611DF1" w:rsidRPr="009562B1" w:rsidRDefault="00611DF1" w:rsidP="00611DF1">
            <w:pPr>
              <w:pStyle w:val="BodyText"/>
              <w:rPr>
                <w:ins w:id="1846" w:author="Hogendoorn, Rene" w:date="2016-08-02T09:00:00Z"/>
                <w:highlight w:val="yellow"/>
                <w:lang w:eastAsia="sv-SE"/>
              </w:rPr>
            </w:pPr>
            <w:ins w:id="1847" w:author="Fred E Fredriksen" w:date="2016-08-03T04:19:00Z">
              <w:del w:id="1848" w:author="Hogendoorn, Rene" w:date="2016-08-04T06:12:00Z">
                <w:r w:rsidRPr="009562B1" w:rsidDel="00EF2983">
                  <w:rPr>
                    <w:highlight w:val="yellow"/>
                    <w:lang w:val="en-US"/>
                  </w:rPr>
                  <w:delText>Historical</w:delText>
                </w:r>
              </w:del>
            </w:ins>
          </w:p>
        </w:tc>
        <w:tc>
          <w:tcPr>
            <w:tcW w:w="1842" w:type="dxa"/>
          </w:tcPr>
          <w:p w:rsidR="00611DF1" w:rsidRPr="009562B1" w:rsidRDefault="00611DF1" w:rsidP="00611DF1">
            <w:pPr>
              <w:pStyle w:val="BodyText"/>
              <w:rPr>
                <w:ins w:id="1849" w:author="Hogendoorn, Rene" w:date="2016-08-04T05:53:00Z"/>
                <w:rFonts w:cs="Times New Roman"/>
                <w:highlight w:val="yellow"/>
                <w:lang w:eastAsia="sv-SE"/>
              </w:rPr>
            </w:pPr>
            <w:ins w:id="1850" w:author="Hogendoorn, Rene" w:date="2016-08-04T06:12:00Z">
              <w:r w:rsidRPr="00611DF1">
                <w:rPr>
                  <w:lang w:eastAsia="sv-SE"/>
                </w:rPr>
                <w:t>On demand</w:t>
              </w:r>
            </w:ins>
          </w:p>
        </w:tc>
      </w:tr>
      <w:tr w:rsidR="00611DF1" w:rsidRPr="002005A9" w:rsidTr="00302783">
        <w:trPr>
          <w:trHeight w:val="432"/>
          <w:ins w:id="1851" w:author="Hogendoorn, Rene" w:date="2016-08-04T06:05:00Z"/>
        </w:trPr>
        <w:tc>
          <w:tcPr>
            <w:tcW w:w="2592" w:type="dxa"/>
          </w:tcPr>
          <w:p w:rsidR="00611DF1" w:rsidRDefault="00611DF1" w:rsidP="001C0172">
            <w:pPr>
              <w:rPr>
                <w:ins w:id="1852" w:author="Hogendoorn, Rene" w:date="2016-08-04T06:05:00Z"/>
                <w:lang w:eastAsia="de-DE"/>
              </w:rPr>
            </w:pPr>
          </w:p>
        </w:tc>
        <w:tc>
          <w:tcPr>
            <w:tcW w:w="2552" w:type="dxa"/>
          </w:tcPr>
          <w:p w:rsidR="00611DF1" w:rsidRPr="00973002" w:rsidRDefault="00611DF1" w:rsidP="00611DF1">
            <w:pPr>
              <w:pStyle w:val="BodyText"/>
              <w:rPr>
                <w:ins w:id="1853" w:author="Hogendoorn, Rene" w:date="2016-08-04T06:11:00Z"/>
                <w:lang w:val="en-US"/>
              </w:rPr>
            </w:pPr>
            <w:ins w:id="1854" w:author="Hogendoorn, Rene" w:date="2016-08-04T06:11:00Z">
              <w:r w:rsidRPr="00973002">
                <w:rPr>
                  <w:lang w:val="en-US"/>
                </w:rPr>
                <w:t>Voyage Data</w:t>
              </w:r>
            </w:ins>
          </w:p>
          <w:p w:rsidR="00611DF1" w:rsidRPr="00973002" w:rsidRDefault="00611DF1" w:rsidP="00611DF1">
            <w:pPr>
              <w:pStyle w:val="BodyText"/>
              <w:rPr>
                <w:ins w:id="1855" w:author="Hogendoorn, Rene" w:date="2016-08-04T06:05:00Z"/>
                <w:lang w:val="en-US"/>
              </w:rPr>
            </w:pPr>
          </w:p>
        </w:tc>
        <w:tc>
          <w:tcPr>
            <w:tcW w:w="1842" w:type="dxa"/>
          </w:tcPr>
          <w:p w:rsidR="00611DF1" w:rsidRPr="009562B1" w:rsidRDefault="00611DF1" w:rsidP="00611DF1">
            <w:pPr>
              <w:pStyle w:val="BodyText"/>
              <w:rPr>
                <w:ins w:id="1856" w:author="Hogendoorn, Rene" w:date="2016-08-04T06:05:00Z"/>
                <w:rFonts w:cs="Times New Roman"/>
                <w:highlight w:val="yellow"/>
                <w:lang w:eastAsia="sv-SE"/>
              </w:rPr>
            </w:pPr>
            <w:ins w:id="1857" w:author="Hogendoorn, Rene" w:date="2016-08-04T06:12:00Z">
              <w:r w:rsidRPr="00611DF1">
                <w:rPr>
                  <w:lang w:val="en-US"/>
                </w:rPr>
                <w:t>Historical</w:t>
              </w:r>
            </w:ins>
          </w:p>
        </w:tc>
        <w:tc>
          <w:tcPr>
            <w:tcW w:w="1842" w:type="dxa"/>
          </w:tcPr>
          <w:p w:rsidR="00611DF1" w:rsidRPr="009562B1" w:rsidRDefault="00611DF1" w:rsidP="00611DF1">
            <w:pPr>
              <w:pStyle w:val="BodyText"/>
              <w:rPr>
                <w:ins w:id="1858" w:author="Hogendoorn, Rene" w:date="2016-08-04T06:05:00Z"/>
                <w:rFonts w:cs="Times New Roman"/>
                <w:highlight w:val="yellow"/>
                <w:lang w:eastAsia="sv-SE"/>
              </w:rPr>
            </w:pPr>
            <w:ins w:id="1859" w:author="Hogendoorn, Rene" w:date="2016-08-04T06:12:00Z">
              <w:r w:rsidRPr="00611DF1">
                <w:rPr>
                  <w:lang w:eastAsia="sv-SE"/>
                </w:rPr>
                <w:t>On demand</w:t>
              </w:r>
            </w:ins>
          </w:p>
        </w:tc>
      </w:tr>
      <w:tr w:rsidR="00611DF1" w:rsidRPr="002005A9" w:rsidTr="00302783">
        <w:trPr>
          <w:trHeight w:val="432"/>
          <w:ins w:id="1860" w:author="Hogendoorn, Rene" w:date="2016-08-02T09:00:00Z"/>
        </w:trPr>
        <w:tc>
          <w:tcPr>
            <w:tcW w:w="2592" w:type="dxa"/>
          </w:tcPr>
          <w:p w:rsidR="00611DF1" w:rsidRPr="002005A9" w:rsidRDefault="00611DF1" w:rsidP="001C0172">
            <w:pPr>
              <w:rPr>
                <w:ins w:id="1861" w:author="Hogendoorn, Rene" w:date="2016-08-02T09:00:00Z"/>
                <w:rFonts w:cs="Times New Roman"/>
                <w:b/>
                <w:lang w:eastAsia="sv-SE"/>
              </w:rPr>
            </w:pPr>
            <w:ins w:id="1862" w:author="Hogendoorn, Rene" w:date="2016-08-02T09:32:00Z">
              <w:r>
                <w:rPr>
                  <w:lang w:eastAsia="de-DE"/>
                </w:rPr>
                <w:t>business continuity</w:t>
              </w:r>
            </w:ins>
          </w:p>
        </w:tc>
        <w:tc>
          <w:tcPr>
            <w:tcW w:w="2552" w:type="dxa"/>
          </w:tcPr>
          <w:p w:rsidR="00611DF1" w:rsidRPr="00973002" w:rsidDel="00B76200" w:rsidRDefault="00611DF1" w:rsidP="00611DF1">
            <w:pPr>
              <w:pStyle w:val="BodyText"/>
              <w:rPr>
                <w:ins w:id="1863" w:author="Fred E Fredriksen" w:date="2016-08-03T03:36:00Z"/>
                <w:del w:id="1864" w:author="Hogendoorn, Rene" w:date="2016-08-04T06:10:00Z"/>
                <w:lang w:val="en-US"/>
              </w:rPr>
            </w:pPr>
            <w:ins w:id="1865" w:author="Hogendoorn, Rene" w:date="2016-08-04T06:10:00Z">
              <w:r w:rsidRPr="00973002">
                <w:rPr>
                  <w:lang w:val="en-US"/>
                </w:rPr>
                <w:t>Voyage Data</w:t>
              </w:r>
            </w:ins>
            <w:ins w:id="1866" w:author="Fred E Fredriksen" w:date="2016-08-03T03:36:00Z">
              <w:del w:id="1867" w:author="Hogendoorn, Rene" w:date="2016-08-04T06:10:00Z">
                <w:r w:rsidRPr="00973002" w:rsidDel="00B76200">
                  <w:rPr>
                    <w:lang w:val="en-US"/>
                  </w:rPr>
                  <w:delText>Voyage Data</w:delText>
                </w:r>
              </w:del>
            </w:ins>
          </w:p>
          <w:p w:rsidR="00611DF1" w:rsidRPr="00973002" w:rsidRDefault="00611DF1" w:rsidP="00611DF1">
            <w:pPr>
              <w:pStyle w:val="BodyText"/>
              <w:rPr>
                <w:ins w:id="1868" w:author="Hogendoorn, Rene" w:date="2016-08-02T09:00:00Z"/>
                <w:rFonts w:cs="Times New Roman"/>
                <w:lang w:eastAsia="sv-SE"/>
              </w:rPr>
            </w:pPr>
          </w:p>
        </w:tc>
        <w:tc>
          <w:tcPr>
            <w:tcW w:w="1842" w:type="dxa"/>
          </w:tcPr>
          <w:p w:rsidR="00611DF1" w:rsidRPr="009562B1" w:rsidDel="00B76200" w:rsidRDefault="00611DF1" w:rsidP="00611DF1">
            <w:pPr>
              <w:pStyle w:val="BodyText"/>
              <w:rPr>
                <w:ins w:id="1869" w:author="Fred E Fredriksen" w:date="2016-08-03T03:36:00Z"/>
                <w:del w:id="1870" w:author="Hogendoorn, Rene" w:date="2016-08-04T06:10:00Z"/>
                <w:rFonts w:cs="Times New Roman"/>
                <w:highlight w:val="yellow"/>
                <w:lang w:eastAsia="sv-SE"/>
              </w:rPr>
            </w:pPr>
            <w:ins w:id="1871" w:author="Hogendoorn, Rene" w:date="2016-08-04T06:10:00Z">
              <w:r w:rsidRPr="00611DF1">
                <w:rPr>
                  <w:lang w:eastAsia="sv-SE"/>
                </w:rPr>
                <w:t>Non real-time</w:t>
              </w:r>
            </w:ins>
            <w:ins w:id="1872" w:author="Fred E Fredriksen" w:date="2016-08-03T03:36:00Z">
              <w:del w:id="1873" w:author="Hogendoorn, Rene" w:date="2016-08-04T06:10:00Z">
                <w:r w:rsidRPr="009562B1" w:rsidDel="00B76200">
                  <w:rPr>
                    <w:rFonts w:cs="Times New Roman"/>
                    <w:highlight w:val="yellow"/>
                    <w:lang w:eastAsia="sv-SE"/>
                  </w:rPr>
                  <w:delText>Notification</w:delText>
                </w:r>
              </w:del>
            </w:ins>
          </w:p>
          <w:p w:rsidR="00611DF1" w:rsidRPr="009562B1" w:rsidRDefault="00611DF1" w:rsidP="00611DF1">
            <w:pPr>
              <w:pStyle w:val="BodyText"/>
              <w:rPr>
                <w:ins w:id="1874" w:author="Hogendoorn, Rene" w:date="2016-08-02T09:00:00Z"/>
                <w:rFonts w:cs="Times New Roman"/>
                <w:highlight w:val="yellow"/>
                <w:lang w:eastAsia="sv-SE"/>
              </w:rPr>
            </w:pPr>
            <w:ins w:id="1875" w:author="Fred E Fredriksen" w:date="2016-08-03T03:36:00Z">
              <w:del w:id="1876" w:author="Hogendoorn, Rene" w:date="2016-08-04T06:10:00Z">
                <w:r w:rsidRPr="009562B1" w:rsidDel="00B76200">
                  <w:rPr>
                    <w:highlight w:val="yellow"/>
                    <w:lang w:val="en-US"/>
                  </w:rPr>
                  <w:delText>Constant</w:delText>
                </w:r>
              </w:del>
            </w:ins>
          </w:p>
        </w:tc>
        <w:tc>
          <w:tcPr>
            <w:tcW w:w="1842" w:type="dxa"/>
          </w:tcPr>
          <w:p w:rsidR="00611DF1" w:rsidRPr="00CE51AB" w:rsidRDefault="00CE51AB" w:rsidP="00611DF1">
            <w:pPr>
              <w:pStyle w:val="BodyText"/>
              <w:rPr>
                <w:ins w:id="1877" w:author="Hogendoorn, Rene" w:date="2016-08-04T05:53:00Z"/>
                <w:lang w:eastAsia="sv-SE"/>
              </w:rPr>
            </w:pPr>
            <w:ins w:id="1878" w:author="Hogendoorn, Rene" w:date="2016-08-04T06:10:00Z">
              <w:r>
                <w:rPr>
                  <w:lang w:eastAsia="sv-SE"/>
                </w:rPr>
                <w:t>Notification</w:t>
              </w:r>
            </w:ins>
          </w:p>
        </w:tc>
      </w:tr>
      <w:tr w:rsidR="00611DF1" w:rsidRPr="002005A9" w:rsidTr="00302783">
        <w:trPr>
          <w:trHeight w:val="432"/>
          <w:ins w:id="1879" w:author="Hogendoorn, Rene" w:date="2016-08-02T09:00:00Z"/>
        </w:trPr>
        <w:tc>
          <w:tcPr>
            <w:tcW w:w="2592" w:type="dxa"/>
          </w:tcPr>
          <w:p w:rsidR="00611DF1" w:rsidRPr="002005A9" w:rsidRDefault="00611DF1" w:rsidP="001C0172">
            <w:pPr>
              <w:rPr>
                <w:ins w:id="1880" w:author="Hogendoorn, Rene" w:date="2016-08-02T09:00:00Z"/>
                <w:rFonts w:cs="Times New Roman"/>
                <w:b/>
                <w:lang w:eastAsia="sv-SE"/>
              </w:rPr>
            </w:pPr>
            <w:ins w:id="1881" w:author="Hogendoorn, Rene" w:date="2016-08-02T09:32:00Z">
              <w:r>
                <w:rPr>
                  <w:lang w:eastAsia="de-DE"/>
                </w:rPr>
                <w:t>incident reporting &amp; response</w:t>
              </w:r>
            </w:ins>
          </w:p>
        </w:tc>
        <w:tc>
          <w:tcPr>
            <w:tcW w:w="2552" w:type="dxa"/>
          </w:tcPr>
          <w:p w:rsidR="00611DF1" w:rsidRPr="00973002" w:rsidDel="00CE51AB" w:rsidRDefault="00611DF1" w:rsidP="00611DF1">
            <w:pPr>
              <w:pStyle w:val="BodyText"/>
              <w:rPr>
                <w:ins w:id="1882" w:author="Fred E Fredriksen" w:date="2016-08-03T03:36:00Z"/>
                <w:del w:id="1883" w:author="Hogendoorn, Rene" w:date="2016-08-04T06:34:00Z"/>
                <w:lang w:val="en-US"/>
              </w:rPr>
            </w:pPr>
            <w:ins w:id="1884" w:author="Fred E Fredriksen" w:date="2016-08-03T03:36:00Z">
              <w:r w:rsidRPr="00973002">
                <w:rPr>
                  <w:lang w:val="en-US"/>
                </w:rPr>
                <w:t>Voyage Data</w:t>
              </w:r>
            </w:ins>
          </w:p>
          <w:p w:rsidR="00611DF1" w:rsidRPr="00973002" w:rsidRDefault="00611DF1" w:rsidP="00611DF1">
            <w:pPr>
              <w:pStyle w:val="BodyText"/>
              <w:rPr>
                <w:ins w:id="1885" w:author="Hogendoorn, Rene" w:date="2016-08-02T09:00:00Z"/>
                <w:lang w:eastAsia="sv-SE"/>
              </w:rPr>
            </w:pPr>
          </w:p>
        </w:tc>
        <w:tc>
          <w:tcPr>
            <w:tcW w:w="1842" w:type="dxa"/>
          </w:tcPr>
          <w:p w:rsidR="00611DF1" w:rsidRPr="009562B1" w:rsidDel="00611DF1" w:rsidRDefault="00611DF1" w:rsidP="00611DF1">
            <w:pPr>
              <w:pStyle w:val="BodyText"/>
              <w:rPr>
                <w:ins w:id="1886" w:author="Fred E Fredriksen" w:date="2016-08-03T03:36:00Z"/>
                <w:del w:id="1887" w:author="Hogendoorn, Rene" w:date="2016-08-04T06:10:00Z"/>
                <w:rFonts w:cs="Times New Roman"/>
                <w:highlight w:val="yellow"/>
                <w:lang w:eastAsia="sv-SE"/>
              </w:rPr>
            </w:pPr>
            <w:ins w:id="1888" w:author="Hogendoorn, Rene" w:date="2016-08-04T06:10:00Z">
              <w:r w:rsidRPr="00611DF1">
                <w:rPr>
                  <w:lang w:eastAsia="sv-SE"/>
                </w:rPr>
                <w:t>Non real-time</w:t>
              </w:r>
            </w:ins>
            <w:ins w:id="1889" w:author="Fred E Fredriksen" w:date="2016-08-03T03:36:00Z">
              <w:del w:id="1890" w:author="Hogendoorn, Rene" w:date="2016-08-04T06:10:00Z">
                <w:r w:rsidRPr="009562B1" w:rsidDel="00611DF1">
                  <w:rPr>
                    <w:rFonts w:cs="Times New Roman"/>
                    <w:highlight w:val="yellow"/>
                    <w:lang w:eastAsia="sv-SE"/>
                  </w:rPr>
                  <w:delText>Notification</w:delText>
                </w:r>
              </w:del>
            </w:ins>
          </w:p>
          <w:p w:rsidR="00611DF1" w:rsidRPr="009562B1" w:rsidRDefault="00611DF1" w:rsidP="00611DF1">
            <w:pPr>
              <w:pStyle w:val="BodyText"/>
              <w:rPr>
                <w:ins w:id="1891" w:author="Hogendoorn, Rene" w:date="2016-08-02T09:00:00Z"/>
                <w:rFonts w:cs="Times New Roman"/>
                <w:highlight w:val="yellow"/>
                <w:lang w:eastAsia="sv-SE"/>
              </w:rPr>
            </w:pPr>
            <w:ins w:id="1892" w:author="Fred E Fredriksen" w:date="2016-08-03T03:36:00Z">
              <w:del w:id="1893" w:author="Hogendoorn, Rene" w:date="2016-08-04T06:10:00Z">
                <w:r w:rsidRPr="009562B1" w:rsidDel="00611DF1">
                  <w:rPr>
                    <w:highlight w:val="yellow"/>
                    <w:lang w:val="en-US"/>
                  </w:rPr>
                  <w:delText>Constant</w:delText>
                </w:r>
              </w:del>
            </w:ins>
          </w:p>
        </w:tc>
        <w:tc>
          <w:tcPr>
            <w:tcW w:w="1842" w:type="dxa"/>
          </w:tcPr>
          <w:p w:rsidR="00611DF1" w:rsidRPr="00CE51AB" w:rsidRDefault="00CE51AB" w:rsidP="00611DF1">
            <w:pPr>
              <w:pStyle w:val="BodyText"/>
              <w:rPr>
                <w:ins w:id="1894" w:author="Hogendoorn, Rene" w:date="2016-08-04T05:53:00Z"/>
                <w:lang w:eastAsia="sv-SE"/>
              </w:rPr>
            </w:pPr>
            <w:ins w:id="1895" w:author="Hogendoorn, Rene" w:date="2016-08-04T06:10:00Z">
              <w:r>
                <w:rPr>
                  <w:lang w:eastAsia="sv-SE"/>
                </w:rPr>
                <w:t>Notification</w:t>
              </w:r>
            </w:ins>
          </w:p>
        </w:tc>
      </w:tr>
      <w:tr w:rsidR="00611DF1" w:rsidRPr="002005A9" w:rsidTr="00302783">
        <w:trPr>
          <w:trHeight w:val="432"/>
          <w:ins w:id="1896" w:author="Hogendoorn, Rene" w:date="2016-08-02T09:00:00Z"/>
        </w:trPr>
        <w:tc>
          <w:tcPr>
            <w:tcW w:w="2592" w:type="dxa"/>
          </w:tcPr>
          <w:p w:rsidR="00611DF1" w:rsidRPr="002005A9" w:rsidRDefault="00611DF1" w:rsidP="001C0172">
            <w:pPr>
              <w:rPr>
                <w:ins w:id="1897" w:author="Hogendoorn, Rene" w:date="2016-08-02T09:00:00Z"/>
                <w:rFonts w:cs="Times New Roman"/>
                <w:b/>
                <w:lang w:eastAsia="sv-SE"/>
              </w:rPr>
            </w:pPr>
            <w:ins w:id="1898" w:author="Hogendoorn, Rene" w:date="2016-08-02T09:32:00Z">
              <w:r>
                <w:rPr>
                  <w:lang w:eastAsia="de-DE"/>
                </w:rPr>
                <w:t>emergency towage &amp; salvage</w:t>
              </w:r>
            </w:ins>
          </w:p>
        </w:tc>
        <w:tc>
          <w:tcPr>
            <w:tcW w:w="2552" w:type="dxa"/>
          </w:tcPr>
          <w:p w:rsidR="00611DF1" w:rsidRPr="00CE51AB" w:rsidDel="00C11D29" w:rsidRDefault="00611DF1" w:rsidP="00CE51AB">
            <w:pPr>
              <w:pStyle w:val="BodyText"/>
              <w:jc w:val="left"/>
              <w:rPr>
                <w:ins w:id="1899" w:author="Fred E Fredriksen" w:date="2016-08-03T03:36:00Z"/>
                <w:del w:id="1900" w:author="Hogendoorn, Rene" w:date="2016-08-04T06:08:00Z"/>
                <w:lang w:val="en-US"/>
              </w:rPr>
            </w:pPr>
            <w:ins w:id="1901" w:author="Hogendoorn, Rene" w:date="2016-08-04T06:08:00Z">
              <w:r w:rsidRPr="00611DF1">
                <w:rPr>
                  <w:lang w:val="en-US"/>
                </w:rPr>
                <w:t>Traffic Image</w:t>
              </w:r>
            </w:ins>
            <w:ins w:id="1902" w:author="Fred E Fredriksen" w:date="2016-08-03T03:36:00Z">
              <w:del w:id="1903" w:author="Hogendoorn, Rene" w:date="2016-08-04T06:08:00Z">
                <w:r w:rsidRPr="009562B1" w:rsidDel="00C11D29">
                  <w:rPr>
                    <w:highlight w:val="yellow"/>
                    <w:lang w:val="en-US"/>
                  </w:rPr>
                  <w:delText>Voyage Data</w:delText>
                </w:r>
              </w:del>
            </w:ins>
          </w:p>
          <w:p w:rsidR="00611DF1" w:rsidRPr="009562B1" w:rsidDel="00C11D29" w:rsidRDefault="00611DF1" w:rsidP="00CE51AB">
            <w:pPr>
              <w:pStyle w:val="BodyText"/>
              <w:rPr>
                <w:ins w:id="1904" w:author="Fred E Fredriksen" w:date="2016-08-03T04:17:00Z"/>
                <w:del w:id="1905" w:author="Hogendoorn, Rene" w:date="2016-08-04T06:08:00Z"/>
                <w:highlight w:val="yellow"/>
                <w:lang w:val="en-US"/>
              </w:rPr>
            </w:pPr>
            <w:ins w:id="1906" w:author="Fred E Fredriksen" w:date="2016-08-03T04:17:00Z">
              <w:del w:id="1907" w:author="Hogendoorn, Rene" w:date="2016-08-04T06:08:00Z">
                <w:r w:rsidRPr="009562B1" w:rsidDel="00C11D29">
                  <w:rPr>
                    <w:highlight w:val="yellow"/>
                    <w:lang w:val="en-US"/>
                  </w:rPr>
                  <w:delText>Traffic Image</w:delText>
                </w:r>
              </w:del>
            </w:ins>
          </w:p>
          <w:p w:rsidR="00611DF1" w:rsidRPr="009562B1" w:rsidRDefault="00611DF1" w:rsidP="00CE51AB">
            <w:pPr>
              <w:pStyle w:val="BodyText"/>
              <w:rPr>
                <w:ins w:id="1908" w:author="Hogendoorn, Rene" w:date="2016-08-02T09:00:00Z"/>
                <w:rFonts w:cs="Times New Roman"/>
                <w:highlight w:val="yellow"/>
                <w:lang w:eastAsia="sv-SE"/>
              </w:rPr>
            </w:pPr>
          </w:p>
        </w:tc>
        <w:tc>
          <w:tcPr>
            <w:tcW w:w="1842" w:type="dxa"/>
          </w:tcPr>
          <w:p w:rsidR="00611DF1" w:rsidRPr="00611DF1" w:rsidDel="00611DF1" w:rsidRDefault="00611DF1" w:rsidP="00611DF1">
            <w:pPr>
              <w:pStyle w:val="BodyText"/>
              <w:rPr>
                <w:ins w:id="1909" w:author="Fred E Fredriksen" w:date="2016-08-03T03:36:00Z"/>
                <w:del w:id="1910" w:author="Hogendoorn, Rene" w:date="2016-08-04T06:09:00Z"/>
                <w:lang w:eastAsia="sv-SE"/>
              </w:rPr>
            </w:pPr>
            <w:ins w:id="1911" w:author="Fred E Fredriksen" w:date="2016-08-03T03:36:00Z">
              <w:del w:id="1912" w:author="Hogendoorn, Rene" w:date="2016-08-04T06:09:00Z">
                <w:r w:rsidRPr="00611DF1" w:rsidDel="00611DF1">
                  <w:rPr>
                    <w:lang w:eastAsia="sv-SE"/>
                  </w:rPr>
                  <w:delText>Notification</w:delText>
                </w:r>
              </w:del>
            </w:ins>
          </w:p>
          <w:p w:rsidR="00611DF1" w:rsidRPr="00611DF1" w:rsidRDefault="00611DF1" w:rsidP="00611DF1">
            <w:pPr>
              <w:pStyle w:val="BodyText"/>
              <w:rPr>
                <w:ins w:id="1913" w:author="Hogendoorn, Rene" w:date="2016-08-02T09:00:00Z"/>
                <w:lang w:eastAsia="sv-SE"/>
              </w:rPr>
            </w:pPr>
            <w:ins w:id="1914" w:author="Fred E Fredriksen" w:date="2016-08-03T03:36:00Z">
              <w:del w:id="1915" w:author="Hogendoorn, Rene" w:date="2016-08-04T06:09:00Z">
                <w:r w:rsidRPr="00611DF1" w:rsidDel="00611DF1">
                  <w:rPr>
                    <w:lang w:val="en-US"/>
                  </w:rPr>
                  <w:delText>Constant</w:delText>
                </w:r>
              </w:del>
            </w:ins>
            <w:ins w:id="1916" w:author="Hogendoorn, Rene" w:date="2016-08-04T06:09:00Z">
              <w:r w:rsidRPr="00611DF1">
                <w:rPr>
                  <w:lang w:eastAsia="sv-SE"/>
                </w:rPr>
                <w:t>Non real-time</w:t>
              </w:r>
            </w:ins>
          </w:p>
        </w:tc>
        <w:tc>
          <w:tcPr>
            <w:tcW w:w="1842" w:type="dxa"/>
          </w:tcPr>
          <w:p w:rsidR="00611DF1" w:rsidRPr="00611DF1" w:rsidRDefault="00CE51AB" w:rsidP="00611DF1">
            <w:pPr>
              <w:pStyle w:val="BodyText"/>
              <w:rPr>
                <w:ins w:id="1917" w:author="Hogendoorn, Rene" w:date="2016-08-04T05:53:00Z"/>
                <w:lang w:eastAsia="sv-SE"/>
              </w:rPr>
            </w:pPr>
            <w:ins w:id="1918" w:author="Hogendoorn, Rene" w:date="2016-08-04T05:53:00Z">
              <w:r>
                <w:rPr>
                  <w:lang w:eastAsia="sv-SE"/>
                </w:rPr>
                <w:t>Notification</w:t>
              </w:r>
            </w:ins>
          </w:p>
        </w:tc>
      </w:tr>
      <w:tr w:rsidR="00611DF1" w:rsidRPr="002005A9" w:rsidTr="00302783">
        <w:trPr>
          <w:trHeight w:val="432"/>
          <w:ins w:id="1919" w:author="Hogendoorn, Rene" w:date="2016-08-04T06:05:00Z"/>
        </w:trPr>
        <w:tc>
          <w:tcPr>
            <w:tcW w:w="2592" w:type="dxa"/>
          </w:tcPr>
          <w:p w:rsidR="00611DF1" w:rsidRDefault="00611DF1" w:rsidP="001C0172">
            <w:pPr>
              <w:rPr>
                <w:ins w:id="1920" w:author="Hogendoorn, Rene" w:date="2016-08-04T06:05:00Z"/>
                <w:lang w:eastAsia="de-DE"/>
              </w:rPr>
            </w:pPr>
          </w:p>
        </w:tc>
        <w:tc>
          <w:tcPr>
            <w:tcW w:w="2552" w:type="dxa"/>
          </w:tcPr>
          <w:p w:rsidR="00611DF1" w:rsidRPr="009562B1" w:rsidRDefault="00611DF1" w:rsidP="00611DF1">
            <w:pPr>
              <w:pStyle w:val="BodyText"/>
              <w:rPr>
                <w:ins w:id="1921" w:author="Hogendoorn, Rene" w:date="2016-08-04T06:05:00Z"/>
                <w:highlight w:val="yellow"/>
                <w:lang w:val="en-US"/>
              </w:rPr>
            </w:pPr>
            <w:ins w:id="1922" w:author="Hogendoorn, Rene" w:date="2016-08-04T06:08:00Z">
              <w:r w:rsidRPr="00611DF1">
                <w:rPr>
                  <w:lang w:val="en-US"/>
                </w:rPr>
                <w:t>Voyage Data</w:t>
              </w:r>
            </w:ins>
          </w:p>
        </w:tc>
        <w:tc>
          <w:tcPr>
            <w:tcW w:w="1842" w:type="dxa"/>
          </w:tcPr>
          <w:p w:rsidR="00611DF1" w:rsidRPr="00611DF1" w:rsidRDefault="00611DF1" w:rsidP="00611DF1">
            <w:pPr>
              <w:pStyle w:val="BodyText"/>
              <w:rPr>
                <w:ins w:id="1923" w:author="Hogendoorn, Rene" w:date="2016-08-04T06:05:00Z"/>
                <w:lang w:eastAsia="sv-SE"/>
              </w:rPr>
            </w:pPr>
            <w:ins w:id="1924" w:author="Hogendoorn, Rene" w:date="2016-08-04T06:09:00Z">
              <w:r w:rsidRPr="00611DF1">
                <w:rPr>
                  <w:lang w:eastAsia="sv-SE"/>
                </w:rPr>
                <w:t>Non real-time</w:t>
              </w:r>
            </w:ins>
          </w:p>
        </w:tc>
        <w:tc>
          <w:tcPr>
            <w:tcW w:w="1842" w:type="dxa"/>
          </w:tcPr>
          <w:p w:rsidR="00611DF1" w:rsidRPr="00611DF1" w:rsidRDefault="00611DF1" w:rsidP="00611DF1">
            <w:pPr>
              <w:pStyle w:val="BodyText"/>
              <w:rPr>
                <w:ins w:id="1925" w:author="Hogendoorn, Rene" w:date="2016-08-04T06:05:00Z"/>
                <w:lang w:eastAsia="sv-SE"/>
              </w:rPr>
            </w:pPr>
            <w:ins w:id="1926" w:author="Hogendoorn, Rene" w:date="2016-08-04T06:08:00Z">
              <w:r w:rsidRPr="00611DF1">
                <w:rPr>
                  <w:lang w:eastAsia="sv-SE"/>
                </w:rPr>
                <w:t>Notification</w:t>
              </w:r>
            </w:ins>
          </w:p>
        </w:tc>
      </w:tr>
      <w:tr w:rsidR="00611DF1" w:rsidRPr="002005A9" w:rsidTr="00302783">
        <w:trPr>
          <w:trHeight w:val="432"/>
          <w:ins w:id="1927" w:author="Hogendoorn, Rene" w:date="2016-08-02T09:00:00Z"/>
        </w:trPr>
        <w:tc>
          <w:tcPr>
            <w:tcW w:w="2592" w:type="dxa"/>
          </w:tcPr>
          <w:p w:rsidR="00611DF1" w:rsidRPr="002005A9" w:rsidRDefault="00611DF1" w:rsidP="001C0172">
            <w:pPr>
              <w:rPr>
                <w:ins w:id="1928" w:author="Hogendoorn, Rene" w:date="2016-08-02T09:00:00Z"/>
                <w:rFonts w:cs="Times New Roman"/>
                <w:b/>
                <w:lang w:eastAsia="sv-SE"/>
              </w:rPr>
            </w:pPr>
            <w:ins w:id="1929" w:author="Hogendoorn, Rene" w:date="2016-08-02T09:32:00Z">
              <w:r>
                <w:rPr>
                  <w:lang w:eastAsia="de-DE"/>
                </w:rPr>
                <w:lastRenderedPageBreak/>
                <w:t>accident investigation</w:t>
              </w:r>
            </w:ins>
          </w:p>
        </w:tc>
        <w:tc>
          <w:tcPr>
            <w:tcW w:w="2552" w:type="dxa"/>
          </w:tcPr>
          <w:p w:rsidR="00611DF1" w:rsidRPr="00611DF1" w:rsidRDefault="00611DF1" w:rsidP="00611DF1">
            <w:pPr>
              <w:pStyle w:val="BodyText"/>
              <w:jc w:val="left"/>
              <w:rPr>
                <w:ins w:id="1930" w:author="Hogendoorn, Rene" w:date="2016-08-04T06:06:00Z"/>
                <w:lang w:val="en-US"/>
              </w:rPr>
            </w:pPr>
            <w:ins w:id="1931" w:author="Hogendoorn, Rene" w:date="2016-08-04T06:06:00Z">
              <w:r w:rsidRPr="00611DF1">
                <w:rPr>
                  <w:lang w:val="en-US"/>
                </w:rPr>
                <w:t>Traffic Image</w:t>
              </w:r>
            </w:ins>
          </w:p>
          <w:p w:rsidR="00611DF1" w:rsidRPr="009562B1" w:rsidDel="00342B76" w:rsidRDefault="00611DF1" w:rsidP="00973002">
            <w:pPr>
              <w:pStyle w:val="ListParagraph"/>
              <w:numPr>
                <w:ilvl w:val="0"/>
                <w:numId w:val="32"/>
              </w:numPr>
              <w:rPr>
                <w:ins w:id="1932" w:author="Fred E Fredriksen" w:date="2016-08-03T03:38:00Z"/>
                <w:del w:id="1933" w:author="Hogendoorn, Rene" w:date="2016-08-04T06:06:00Z"/>
                <w:highlight w:val="yellow"/>
                <w:lang w:val="en-US"/>
              </w:rPr>
            </w:pPr>
            <w:ins w:id="1934" w:author="Fred E Fredriksen" w:date="2016-08-03T03:36:00Z">
              <w:del w:id="1935" w:author="Hogendoorn, Rene" w:date="2016-08-04T06:06:00Z">
                <w:r w:rsidRPr="009562B1" w:rsidDel="00342B76">
                  <w:rPr>
                    <w:highlight w:val="yellow"/>
                    <w:lang w:val="en-US"/>
                  </w:rPr>
                  <w:delText>Voyage Data</w:delText>
                </w:r>
              </w:del>
            </w:ins>
          </w:p>
          <w:p w:rsidR="00611DF1" w:rsidRPr="009562B1" w:rsidDel="00342B76" w:rsidRDefault="00611DF1" w:rsidP="00973002">
            <w:pPr>
              <w:pStyle w:val="ListParagraph"/>
              <w:numPr>
                <w:ilvl w:val="0"/>
                <w:numId w:val="32"/>
              </w:numPr>
              <w:rPr>
                <w:ins w:id="1936" w:author="Fred E Fredriksen" w:date="2016-08-03T03:38:00Z"/>
                <w:del w:id="1937" w:author="Hogendoorn, Rene" w:date="2016-08-04T06:06:00Z"/>
                <w:highlight w:val="yellow"/>
                <w:lang w:val="en-US"/>
              </w:rPr>
            </w:pPr>
            <w:ins w:id="1938" w:author="Fred E Fredriksen" w:date="2016-08-03T03:38:00Z">
              <w:del w:id="1939" w:author="Hogendoorn, Rene" w:date="2016-08-04T06:06:00Z">
                <w:r w:rsidRPr="009562B1" w:rsidDel="00342B76">
                  <w:rPr>
                    <w:highlight w:val="yellow"/>
                    <w:lang w:val="en-US"/>
                  </w:rPr>
                  <w:delText>Traffic Image</w:delText>
                </w:r>
              </w:del>
            </w:ins>
          </w:p>
          <w:p w:rsidR="00611DF1" w:rsidRPr="009562B1" w:rsidDel="00342B76" w:rsidRDefault="00611DF1" w:rsidP="00973002">
            <w:pPr>
              <w:pStyle w:val="ListParagraph"/>
              <w:numPr>
                <w:ilvl w:val="0"/>
                <w:numId w:val="32"/>
              </w:numPr>
              <w:rPr>
                <w:ins w:id="1940" w:author="Fred E Fredriksen" w:date="2016-08-03T03:38:00Z"/>
                <w:del w:id="1941" w:author="Hogendoorn, Rene" w:date="2016-08-04T06:06:00Z"/>
                <w:highlight w:val="yellow"/>
                <w:lang w:val="en-US"/>
              </w:rPr>
            </w:pPr>
            <w:ins w:id="1942" w:author="Fred E Fredriksen" w:date="2016-08-03T03:38:00Z">
              <w:del w:id="1943" w:author="Hogendoorn, Rene" w:date="2016-08-04T06:06:00Z">
                <w:r w:rsidRPr="009562B1" w:rsidDel="00342B76">
                  <w:rPr>
                    <w:highlight w:val="yellow"/>
                    <w:lang w:val="en-US"/>
                  </w:rPr>
                  <w:delText>Surveillance</w:delText>
                </w:r>
              </w:del>
            </w:ins>
          </w:p>
          <w:p w:rsidR="00611DF1" w:rsidRPr="009562B1" w:rsidDel="00342B76" w:rsidRDefault="00611DF1" w:rsidP="00DD0A83">
            <w:pPr>
              <w:pStyle w:val="ListParagraph"/>
              <w:rPr>
                <w:ins w:id="1944" w:author="Fred E Fredriksen" w:date="2016-08-03T03:38:00Z"/>
                <w:del w:id="1945" w:author="Hogendoorn, Rene" w:date="2016-08-04T06:06:00Z"/>
                <w:highlight w:val="yellow"/>
                <w:lang w:val="en-US"/>
              </w:rPr>
            </w:pPr>
            <w:ins w:id="1946" w:author="Fred E Fredriksen" w:date="2016-08-03T03:38:00Z">
              <w:del w:id="1947" w:author="Hogendoorn, Rene" w:date="2016-08-04T06:06:00Z">
                <w:r w:rsidRPr="009562B1" w:rsidDel="00342B76">
                  <w:rPr>
                    <w:highlight w:val="yellow"/>
                    <w:lang w:val="en-US"/>
                  </w:rPr>
                  <w:delText>Sensor Data</w:delText>
                </w:r>
              </w:del>
            </w:ins>
          </w:p>
          <w:p w:rsidR="00611DF1" w:rsidRPr="009562B1" w:rsidDel="00342B76" w:rsidRDefault="00611DF1" w:rsidP="00973002">
            <w:pPr>
              <w:pStyle w:val="ListParagraph"/>
              <w:numPr>
                <w:ilvl w:val="0"/>
                <w:numId w:val="32"/>
              </w:numPr>
              <w:rPr>
                <w:ins w:id="1948" w:author="Fred E Fredriksen" w:date="2016-08-03T03:36:00Z"/>
                <w:del w:id="1949" w:author="Hogendoorn, Rene" w:date="2016-08-04T06:06:00Z"/>
                <w:highlight w:val="yellow"/>
                <w:lang w:val="en-US"/>
              </w:rPr>
            </w:pPr>
            <w:ins w:id="1950" w:author="Fred E Fredriksen" w:date="2016-08-03T03:38:00Z">
              <w:del w:id="1951" w:author="Hogendoorn, Rene" w:date="2016-08-04T06:06:00Z">
                <w:r w:rsidRPr="009562B1" w:rsidDel="00342B76">
                  <w:rPr>
                    <w:highlight w:val="yellow"/>
                    <w:lang w:val="en-US"/>
                  </w:rPr>
                  <w:delText>Meteo/Hydro</w:delText>
                </w:r>
              </w:del>
            </w:ins>
          </w:p>
          <w:p w:rsidR="00611DF1" w:rsidRPr="009562B1" w:rsidRDefault="00611DF1" w:rsidP="001C0172">
            <w:pPr>
              <w:rPr>
                <w:ins w:id="1952" w:author="Hogendoorn, Rene" w:date="2016-08-02T09:00:00Z"/>
                <w:rFonts w:cs="Times New Roman"/>
                <w:highlight w:val="yellow"/>
                <w:lang w:eastAsia="sv-SE"/>
              </w:rPr>
            </w:pPr>
          </w:p>
        </w:tc>
        <w:tc>
          <w:tcPr>
            <w:tcW w:w="1842" w:type="dxa"/>
          </w:tcPr>
          <w:p w:rsidR="00611DF1" w:rsidRPr="00611DF1" w:rsidDel="00611DF1" w:rsidRDefault="00611DF1" w:rsidP="00611DF1">
            <w:pPr>
              <w:pStyle w:val="BodyText"/>
              <w:rPr>
                <w:ins w:id="1953" w:author="Fred E Fredriksen" w:date="2016-08-03T03:36:00Z"/>
                <w:del w:id="1954" w:author="Hogendoorn, Rene" w:date="2016-08-04T06:07:00Z"/>
                <w:lang w:eastAsia="sv-SE"/>
              </w:rPr>
            </w:pPr>
            <w:ins w:id="1955" w:author="Fred E Fredriksen" w:date="2016-08-03T03:36:00Z">
              <w:del w:id="1956" w:author="Hogendoorn, Rene" w:date="2016-08-04T06:07:00Z">
                <w:r w:rsidRPr="00611DF1" w:rsidDel="00611DF1">
                  <w:rPr>
                    <w:lang w:eastAsia="sv-SE"/>
                  </w:rPr>
                  <w:delText>Notification</w:delText>
                </w:r>
              </w:del>
            </w:ins>
          </w:p>
          <w:p w:rsidR="00611DF1" w:rsidRPr="00611DF1" w:rsidRDefault="00611DF1" w:rsidP="00611DF1">
            <w:pPr>
              <w:pStyle w:val="BodyText"/>
              <w:rPr>
                <w:ins w:id="1957" w:author="Hogendoorn, Rene" w:date="2016-08-02T09:00:00Z"/>
                <w:lang w:eastAsia="sv-SE"/>
              </w:rPr>
            </w:pPr>
            <w:ins w:id="1958" w:author="Fred E Fredriksen" w:date="2016-08-03T03:38:00Z">
              <w:r w:rsidRPr="00611DF1">
                <w:rPr>
                  <w:lang w:val="en-US"/>
                </w:rPr>
                <w:t>Historical</w:t>
              </w:r>
            </w:ins>
          </w:p>
        </w:tc>
        <w:tc>
          <w:tcPr>
            <w:tcW w:w="1842" w:type="dxa"/>
          </w:tcPr>
          <w:p w:rsidR="00611DF1" w:rsidRPr="00611DF1" w:rsidRDefault="00611DF1" w:rsidP="00611DF1">
            <w:pPr>
              <w:pStyle w:val="BodyText"/>
              <w:rPr>
                <w:ins w:id="1959" w:author="Hogendoorn, Rene" w:date="2016-08-04T05:53:00Z"/>
                <w:lang w:eastAsia="sv-SE"/>
              </w:rPr>
            </w:pPr>
            <w:ins w:id="1960" w:author="Hogendoorn, Rene" w:date="2016-08-04T06:07:00Z">
              <w:r w:rsidRPr="00611DF1">
                <w:rPr>
                  <w:lang w:eastAsia="sv-SE"/>
                </w:rPr>
                <w:t>On demand</w:t>
              </w:r>
            </w:ins>
          </w:p>
        </w:tc>
      </w:tr>
      <w:tr w:rsidR="00611DF1" w:rsidRPr="002005A9" w:rsidTr="00302783">
        <w:trPr>
          <w:trHeight w:val="432"/>
          <w:ins w:id="1961" w:author="Hogendoorn, Rene" w:date="2016-08-04T06:05:00Z"/>
        </w:trPr>
        <w:tc>
          <w:tcPr>
            <w:tcW w:w="2592" w:type="dxa"/>
          </w:tcPr>
          <w:p w:rsidR="00611DF1" w:rsidRDefault="00611DF1" w:rsidP="00611DF1">
            <w:pPr>
              <w:rPr>
                <w:ins w:id="1962" w:author="Hogendoorn, Rene" w:date="2016-08-04T06:05:00Z"/>
                <w:lang w:eastAsia="de-DE"/>
              </w:rPr>
            </w:pPr>
          </w:p>
        </w:tc>
        <w:tc>
          <w:tcPr>
            <w:tcW w:w="2552" w:type="dxa"/>
          </w:tcPr>
          <w:p w:rsidR="00611DF1" w:rsidRPr="00611DF1" w:rsidRDefault="00611DF1" w:rsidP="00611DF1">
            <w:pPr>
              <w:pStyle w:val="BodyText"/>
              <w:jc w:val="left"/>
              <w:rPr>
                <w:ins w:id="1963" w:author="Hogendoorn, Rene" w:date="2016-08-04T06:05:00Z"/>
                <w:lang w:val="en-US"/>
              </w:rPr>
            </w:pPr>
            <w:ins w:id="1964" w:author="Hogendoorn, Rene" w:date="2016-08-04T06:06:00Z">
              <w:r w:rsidRPr="00611DF1">
                <w:rPr>
                  <w:lang w:val="en-US"/>
                </w:rPr>
                <w:t>Voyage Data</w:t>
              </w:r>
            </w:ins>
          </w:p>
        </w:tc>
        <w:tc>
          <w:tcPr>
            <w:tcW w:w="1842" w:type="dxa"/>
          </w:tcPr>
          <w:p w:rsidR="00611DF1" w:rsidRPr="00611DF1" w:rsidRDefault="00611DF1" w:rsidP="00611DF1">
            <w:pPr>
              <w:pStyle w:val="BodyText"/>
              <w:rPr>
                <w:ins w:id="1965" w:author="Hogendoorn, Rene" w:date="2016-08-04T06:05:00Z"/>
                <w:rFonts w:cs="Times New Roman"/>
                <w:lang w:eastAsia="sv-SE"/>
              </w:rPr>
            </w:pPr>
            <w:ins w:id="1966" w:author="Hogendoorn, Rene" w:date="2016-08-04T06:08:00Z">
              <w:r w:rsidRPr="00611DF1">
                <w:rPr>
                  <w:lang w:val="en-US"/>
                </w:rPr>
                <w:t>Historical</w:t>
              </w:r>
            </w:ins>
          </w:p>
        </w:tc>
        <w:tc>
          <w:tcPr>
            <w:tcW w:w="1842" w:type="dxa"/>
          </w:tcPr>
          <w:p w:rsidR="00611DF1" w:rsidRPr="00611DF1" w:rsidRDefault="00611DF1" w:rsidP="00611DF1">
            <w:pPr>
              <w:pStyle w:val="BodyText"/>
              <w:rPr>
                <w:ins w:id="1967" w:author="Hogendoorn, Rene" w:date="2016-08-04T06:05:00Z"/>
                <w:rFonts w:cs="Times New Roman"/>
                <w:lang w:eastAsia="sv-SE"/>
              </w:rPr>
            </w:pPr>
            <w:ins w:id="1968" w:author="Hogendoorn, Rene" w:date="2016-08-04T06:08:00Z">
              <w:r w:rsidRPr="00611DF1">
                <w:rPr>
                  <w:lang w:eastAsia="sv-SE"/>
                </w:rPr>
                <w:t>On demand</w:t>
              </w:r>
            </w:ins>
          </w:p>
        </w:tc>
      </w:tr>
      <w:tr w:rsidR="00611DF1" w:rsidRPr="002005A9" w:rsidTr="00302783">
        <w:trPr>
          <w:trHeight w:val="432"/>
          <w:ins w:id="1969" w:author="Hogendoorn, Rene" w:date="2016-08-04T06:05:00Z"/>
        </w:trPr>
        <w:tc>
          <w:tcPr>
            <w:tcW w:w="2592" w:type="dxa"/>
          </w:tcPr>
          <w:p w:rsidR="00611DF1" w:rsidRDefault="00611DF1" w:rsidP="00611DF1">
            <w:pPr>
              <w:rPr>
                <w:ins w:id="1970" w:author="Hogendoorn, Rene" w:date="2016-08-04T06:05:00Z"/>
                <w:lang w:eastAsia="de-DE"/>
              </w:rPr>
            </w:pPr>
          </w:p>
        </w:tc>
        <w:tc>
          <w:tcPr>
            <w:tcW w:w="2552" w:type="dxa"/>
          </w:tcPr>
          <w:p w:rsidR="00611DF1" w:rsidRPr="00611DF1" w:rsidRDefault="00611DF1" w:rsidP="00611DF1">
            <w:pPr>
              <w:pStyle w:val="BodyText"/>
              <w:jc w:val="left"/>
              <w:rPr>
                <w:ins w:id="1971" w:author="Hogendoorn, Rene" w:date="2016-08-04T06:05:00Z"/>
                <w:lang w:val="en-US"/>
              </w:rPr>
            </w:pPr>
            <w:ins w:id="1972" w:author="Hogendoorn, Rene" w:date="2016-08-04T06:06:00Z">
              <w:r w:rsidRPr="00611DF1">
                <w:rPr>
                  <w:lang w:val="en-US"/>
                </w:rPr>
                <w:t>Surveillance</w:t>
              </w:r>
              <w:r>
                <w:rPr>
                  <w:lang w:val="en-US"/>
                </w:rPr>
                <w:t xml:space="preserve"> </w:t>
              </w:r>
              <w:r w:rsidRPr="00611DF1">
                <w:rPr>
                  <w:lang w:val="en-US"/>
                </w:rPr>
                <w:t>Sensor Data</w:t>
              </w:r>
            </w:ins>
          </w:p>
        </w:tc>
        <w:tc>
          <w:tcPr>
            <w:tcW w:w="1842" w:type="dxa"/>
          </w:tcPr>
          <w:p w:rsidR="00611DF1" w:rsidRPr="00611DF1" w:rsidRDefault="00611DF1" w:rsidP="00611DF1">
            <w:pPr>
              <w:pStyle w:val="BodyText"/>
              <w:rPr>
                <w:ins w:id="1973" w:author="Hogendoorn, Rene" w:date="2016-08-04T06:05:00Z"/>
                <w:rFonts w:cs="Times New Roman"/>
                <w:lang w:eastAsia="sv-SE"/>
              </w:rPr>
            </w:pPr>
            <w:ins w:id="1974" w:author="Hogendoorn, Rene" w:date="2016-08-04T06:08:00Z">
              <w:r w:rsidRPr="00611DF1">
                <w:rPr>
                  <w:lang w:val="en-US"/>
                </w:rPr>
                <w:t>Historical</w:t>
              </w:r>
            </w:ins>
          </w:p>
        </w:tc>
        <w:tc>
          <w:tcPr>
            <w:tcW w:w="1842" w:type="dxa"/>
          </w:tcPr>
          <w:p w:rsidR="00611DF1" w:rsidRPr="00611DF1" w:rsidRDefault="00611DF1" w:rsidP="00611DF1">
            <w:pPr>
              <w:pStyle w:val="BodyText"/>
              <w:rPr>
                <w:ins w:id="1975" w:author="Hogendoorn, Rene" w:date="2016-08-04T06:05:00Z"/>
                <w:rFonts w:cs="Times New Roman"/>
                <w:lang w:eastAsia="sv-SE"/>
              </w:rPr>
            </w:pPr>
            <w:ins w:id="1976" w:author="Hogendoorn, Rene" w:date="2016-08-04T06:08:00Z">
              <w:r w:rsidRPr="00611DF1">
                <w:rPr>
                  <w:lang w:eastAsia="sv-SE"/>
                </w:rPr>
                <w:t>On demand</w:t>
              </w:r>
            </w:ins>
          </w:p>
        </w:tc>
      </w:tr>
      <w:tr w:rsidR="00611DF1" w:rsidRPr="002005A9" w:rsidTr="00302783">
        <w:trPr>
          <w:trHeight w:val="432"/>
          <w:ins w:id="1977" w:author="Hogendoorn, Rene" w:date="2016-08-04T06:05:00Z"/>
        </w:trPr>
        <w:tc>
          <w:tcPr>
            <w:tcW w:w="2592" w:type="dxa"/>
          </w:tcPr>
          <w:p w:rsidR="00611DF1" w:rsidRDefault="00611DF1" w:rsidP="001C0172">
            <w:pPr>
              <w:rPr>
                <w:ins w:id="1978" w:author="Hogendoorn, Rene" w:date="2016-08-04T06:05:00Z"/>
                <w:lang w:eastAsia="de-DE"/>
              </w:rPr>
            </w:pPr>
          </w:p>
        </w:tc>
        <w:tc>
          <w:tcPr>
            <w:tcW w:w="2552" w:type="dxa"/>
          </w:tcPr>
          <w:p w:rsidR="00611DF1" w:rsidRPr="009562B1" w:rsidRDefault="00611DF1" w:rsidP="00611DF1">
            <w:pPr>
              <w:pStyle w:val="BodyText"/>
              <w:rPr>
                <w:ins w:id="1979" w:author="Hogendoorn, Rene" w:date="2016-08-04T06:05:00Z"/>
                <w:highlight w:val="yellow"/>
                <w:lang w:val="en-US"/>
              </w:rPr>
            </w:pPr>
            <w:proofErr w:type="spellStart"/>
            <w:ins w:id="1980" w:author="Hogendoorn, Rene" w:date="2016-08-04T06:06:00Z">
              <w:r w:rsidRPr="00611DF1">
                <w:rPr>
                  <w:lang w:val="en-US"/>
                </w:rPr>
                <w:t>Meteo</w:t>
              </w:r>
              <w:proofErr w:type="spellEnd"/>
              <w:r w:rsidRPr="00611DF1">
                <w:rPr>
                  <w:lang w:val="en-US"/>
                </w:rPr>
                <w:t>/Hydro</w:t>
              </w:r>
            </w:ins>
          </w:p>
        </w:tc>
        <w:tc>
          <w:tcPr>
            <w:tcW w:w="1842" w:type="dxa"/>
          </w:tcPr>
          <w:p w:rsidR="00611DF1" w:rsidRPr="00611DF1" w:rsidRDefault="00611DF1" w:rsidP="00611DF1">
            <w:pPr>
              <w:pStyle w:val="BodyText"/>
              <w:rPr>
                <w:ins w:id="1981" w:author="Hogendoorn, Rene" w:date="2016-08-04T06:05:00Z"/>
                <w:rFonts w:cs="Times New Roman"/>
                <w:lang w:eastAsia="sv-SE"/>
              </w:rPr>
            </w:pPr>
            <w:ins w:id="1982" w:author="Hogendoorn, Rene" w:date="2016-08-04T06:08:00Z">
              <w:r w:rsidRPr="00611DF1">
                <w:rPr>
                  <w:lang w:val="en-US"/>
                </w:rPr>
                <w:t>Historical</w:t>
              </w:r>
            </w:ins>
          </w:p>
        </w:tc>
        <w:tc>
          <w:tcPr>
            <w:tcW w:w="1842" w:type="dxa"/>
          </w:tcPr>
          <w:p w:rsidR="00611DF1" w:rsidRPr="00611DF1" w:rsidRDefault="00611DF1" w:rsidP="00611DF1">
            <w:pPr>
              <w:pStyle w:val="BodyText"/>
              <w:rPr>
                <w:ins w:id="1983" w:author="Hogendoorn, Rene" w:date="2016-08-04T06:05:00Z"/>
                <w:rFonts w:cs="Times New Roman"/>
                <w:lang w:eastAsia="sv-SE"/>
              </w:rPr>
            </w:pPr>
            <w:ins w:id="1984" w:author="Hogendoorn, Rene" w:date="2016-08-04T06:08:00Z">
              <w:r w:rsidRPr="00611DF1">
                <w:rPr>
                  <w:lang w:eastAsia="sv-SE"/>
                </w:rPr>
                <w:t>On demand</w:t>
              </w:r>
            </w:ins>
          </w:p>
        </w:tc>
      </w:tr>
      <w:tr w:rsidR="00611DF1" w:rsidRPr="002005A9" w:rsidTr="00302783">
        <w:trPr>
          <w:trHeight w:val="432"/>
          <w:ins w:id="1985" w:author="Hogendoorn, Rene" w:date="2016-08-02T09:00:00Z"/>
        </w:trPr>
        <w:tc>
          <w:tcPr>
            <w:tcW w:w="2592" w:type="dxa"/>
          </w:tcPr>
          <w:p w:rsidR="00611DF1" w:rsidRPr="00611DF1" w:rsidRDefault="00611DF1" w:rsidP="001C0172">
            <w:pPr>
              <w:rPr>
                <w:ins w:id="1986" w:author="Hogendoorn, Rene" w:date="2016-08-02T09:00:00Z"/>
                <w:rFonts w:cs="Times New Roman"/>
                <w:b/>
                <w:lang w:eastAsia="sv-SE"/>
              </w:rPr>
            </w:pPr>
            <w:ins w:id="1987" w:author="Hogendoorn, Rene" w:date="2016-08-02T09:32:00Z">
              <w:r w:rsidRPr="00611DF1">
                <w:rPr>
                  <w:b/>
                  <w:lang w:eastAsia="de-DE"/>
                </w:rPr>
                <w:t>SAR</w:t>
              </w:r>
            </w:ins>
          </w:p>
        </w:tc>
        <w:tc>
          <w:tcPr>
            <w:tcW w:w="2552" w:type="dxa"/>
          </w:tcPr>
          <w:p w:rsidR="00611DF1" w:rsidRPr="00D7700A" w:rsidDel="00D7700A" w:rsidRDefault="00611DF1" w:rsidP="00D7700A">
            <w:pPr>
              <w:pStyle w:val="BodyText"/>
              <w:rPr>
                <w:ins w:id="1988" w:author="Fred E Fredriksen" w:date="2016-08-03T03:39:00Z"/>
                <w:del w:id="1989" w:author="Hogendoorn, Rene" w:date="2016-08-04T06:14:00Z"/>
                <w:lang w:val="en-US"/>
              </w:rPr>
            </w:pPr>
            <w:ins w:id="1990" w:author="Fred E Fredriksen" w:date="2016-08-03T03:39:00Z">
              <w:del w:id="1991" w:author="Hogendoorn, Rene" w:date="2016-08-04T06:14:00Z">
                <w:r w:rsidRPr="00D7700A" w:rsidDel="00D7700A">
                  <w:rPr>
                    <w:lang w:val="en-US"/>
                  </w:rPr>
                  <w:delText>Voyage Data</w:delText>
                </w:r>
              </w:del>
            </w:ins>
          </w:p>
          <w:p w:rsidR="00611DF1" w:rsidRPr="00D7700A" w:rsidDel="00D7700A" w:rsidRDefault="00611DF1" w:rsidP="00D7700A">
            <w:pPr>
              <w:pStyle w:val="BodyText"/>
              <w:rPr>
                <w:ins w:id="1992" w:author="Fred E Fredriksen" w:date="2016-08-03T03:39:00Z"/>
                <w:del w:id="1993" w:author="Hogendoorn, Rene" w:date="2016-08-04T06:14:00Z"/>
                <w:lang w:val="en-US"/>
              </w:rPr>
            </w:pPr>
            <w:ins w:id="1994" w:author="Fred E Fredriksen" w:date="2016-08-03T03:39:00Z">
              <w:r w:rsidRPr="00D7700A">
                <w:rPr>
                  <w:lang w:val="en-US"/>
                </w:rPr>
                <w:t>Traffic Image</w:t>
              </w:r>
            </w:ins>
          </w:p>
          <w:p w:rsidR="00611DF1" w:rsidRPr="00D7700A" w:rsidDel="00D7700A" w:rsidRDefault="00611DF1" w:rsidP="00D7700A">
            <w:pPr>
              <w:rPr>
                <w:ins w:id="1995" w:author="Fred E Fredriksen" w:date="2016-08-03T03:39:00Z"/>
                <w:del w:id="1996" w:author="Hogendoorn, Rene" w:date="2016-08-04T06:14:00Z"/>
                <w:lang w:val="en-US"/>
              </w:rPr>
            </w:pPr>
            <w:ins w:id="1997" w:author="Fred E Fredriksen" w:date="2016-08-03T03:39:00Z">
              <w:del w:id="1998" w:author="Hogendoorn, Rene" w:date="2016-08-04T06:14:00Z">
                <w:r w:rsidRPr="00D7700A" w:rsidDel="00D7700A">
                  <w:rPr>
                    <w:lang w:val="en-US"/>
                  </w:rPr>
                  <w:delText>Surveillance</w:delText>
                </w:r>
              </w:del>
            </w:ins>
          </w:p>
          <w:p w:rsidR="00611DF1" w:rsidRPr="00D7700A" w:rsidDel="00D7700A" w:rsidRDefault="00611DF1" w:rsidP="00D7700A">
            <w:pPr>
              <w:rPr>
                <w:ins w:id="1999" w:author="Fred E Fredriksen" w:date="2016-08-03T03:39:00Z"/>
                <w:del w:id="2000" w:author="Hogendoorn, Rene" w:date="2016-08-04T06:14:00Z"/>
                <w:lang w:val="en-US"/>
              </w:rPr>
            </w:pPr>
            <w:ins w:id="2001" w:author="Fred E Fredriksen" w:date="2016-08-03T03:39:00Z">
              <w:del w:id="2002" w:author="Hogendoorn, Rene" w:date="2016-08-04T06:14:00Z">
                <w:r w:rsidRPr="00D7700A" w:rsidDel="00D7700A">
                  <w:rPr>
                    <w:lang w:val="en-US"/>
                  </w:rPr>
                  <w:delText>Sensor Data</w:delText>
                </w:r>
              </w:del>
            </w:ins>
          </w:p>
          <w:p w:rsidR="00611DF1" w:rsidRPr="00D7700A" w:rsidDel="00D7700A" w:rsidRDefault="00611DF1" w:rsidP="00D7700A">
            <w:pPr>
              <w:rPr>
                <w:ins w:id="2003" w:author="Fred E Fredriksen" w:date="2016-08-03T03:39:00Z"/>
                <w:del w:id="2004" w:author="Hogendoorn, Rene" w:date="2016-08-04T06:14:00Z"/>
                <w:lang w:val="en-US"/>
              </w:rPr>
            </w:pPr>
            <w:ins w:id="2005" w:author="Fred E Fredriksen" w:date="2016-08-03T06:52:00Z">
              <w:del w:id="2006" w:author="Hogendoorn, Rene" w:date="2016-08-04T06:14:00Z">
                <w:r w:rsidRPr="00D7700A" w:rsidDel="00D7700A">
                  <w:rPr>
                    <w:lang w:val="en-US"/>
                  </w:rPr>
                  <w:delText>Metro</w:delText>
                </w:r>
              </w:del>
            </w:ins>
            <w:ins w:id="2007" w:author="Fred E Fredriksen" w:date="2016-08-03T03:39:00Z">
              <w:del w:id="2008" w:author="Hogendoorn, Rene" w:date="2016-08-04T06:14:00Z">
                <w:r w:rsidRPr="00D7700A" w:rsidDel="00D7700A">
                  <w:rPr>
                    <w:lang w:val="en-US"/>
                  </w:rPr>
                  <w:delText>/Hydro</w:delText>
                </w:r>
              </w:del>
            </w:ins>
          </w:p>
          <w:p w:rsidR="00611DF1" w:rsidRPr="00D7700A" w:rsidRDefault="00611DF1" w:rsidP="00D7700A">
            <w:pPr>
              <w:pStyle w:val="BodyText"/>
              <w:rPr>
                <w:ins w:id="2009" w:author="Hogendoorn, Rene" w:date="2016-08-02T09:00:00Z"/>
                <w:lang w:eastAsia="sv-SE"/>
              </w:rPr>
            </w:pPr>
          </w:p>
        </w:tc>
        <w:tc>
          <w:tcPr>
            <w:tcW w:w="1842" w:type="dxa"/>
          </w:tcPr>
          <w:p w:rsidR="00611DF1" w:rsidRPr="00D7700A" w:rsidDel="00D7700A" w:rsidRDefault="00611DF1" w:rsidP="00D7700A">
            <w:pPr>
              <w:pStyle w:val="BodyText"/>
              <w:rPr>
                <w:ins w:id="2010" w:author="Fred E Fredriksen" w:date="2016-08-03T03:39:00Z"/>
                <w:del w:id="2011" w:author="Hogendoorn, Rene" w:date="2016-08-04T06:14:00Z"/>
                <w:lang w:eastAsia="sv-SE"/>
              </w:rPr>
            </w:pPr>
            <w:ins w:id="2012" w:author="Fred E Fredriksen" w:date="2016-08-03T03:39:00Z">
              <w:r w:rsidRPr="00D7700A">
                <w:rPr>
                  <w:lang w:eastAsia="sv-SE"/>
                </w:rPr>
                <w:t>Real Time</w:t>
              </w:r>
            </w:ins>
          </w:p>
          <w:p w:rsidR="00611DF1" w:rsidRPr="00D7700A" w:rsidRDefault="00611DF1" w:rsidP="00D7700A">
            <w:pPr>
              <w:pStyle w:val="BodyText"/>
              <w:rPr>
                <w:ins w:id="2013" w:author="Hogendoorn, Rene" w:date="2016-08-02T09:00:00Z"/>
                <w:lang w:eastAsia="sv-SE"/>
              </w:rPr>
            </w:pPr>
            <w:ins w:id="2014" w:author="Fred E Fredriksen" w:date="2016-08-03T03:39:00Z">
              <w:del w:id="2015" w:author="Hogendoorn, Rene" w:date="2016-08-04T06:14:00Z">
                <w:r w:rsidRPr="00D7700A" w:rsidDel="00D7700A">
                  <w:rPr>
                    <w:lang w:eastAsia="sv-SE"/>
                  </w:rPr>
                  <w:delText>Constant</w:delText>
                </w:r>
              </w:del>
            </w:ins>
          </w:p>
        </w:tc>
        <w:tc>
          <w:tcPr>
            <w:tcW w:w="1842" w:type="dxa"/>
          </w:tcPr>
          <w:p w:rsidR="00611DF1" w:rsidRPr="00D7700A" w:rsidRDefault="00D7700A" w:rsidP="00D7700A">
            <w:pPr>
              <w:pStyle w:val="BodyText"/>
              <w:rPr>
                <w:ins w:id="2016" w:author="Hogendoorn, Rene" w:date="2016-08-04T05:53:00Z"/>
                <w:lang w:eastAsia="sv-SE"/>
              </w:rPr>
            </w:pPr>
            <w:ins w:id="2017" w:author="Hogendoorn, Rene" w:date="2016-08-04T06:14:00Z">
              <w:r w:rsidRPr="00D7700A">
                <w:rPr>
                  <w:lang w:eastAsia="sv-SE"/>
                </w:rPr>
                <w:t>Continuous</w:t>
              </w:r>
            </w:ins>
          </w:p>
        </w:tc>
      </w:tr>
      <w:tr w:rsidR="00D7700A" w:rsidRPr="002005A9" w:rsidTr="00302783">
        <w:trPr>
          <w:trHeight w:val="432"/>
          <w:ins w:id="2018" w:author="Hogendoorn, Rene" w:date="2016-08-04T06:13:00Z"/>
        </w:trPr>
        <w:tc>
          <w:tcPr>
            <w:tcW w:w="2592" w:type="dxa"/>
          </w:tcPr>
          <w:p w:rsidR="00D7700A" w:rsidRPr="00611DF1" w:rsidRDefault="00D7700A" w:rsidP="001C0172">
            <w:pPr>
              <w:rPr>
                <w:ins w:id="2019" w:author="Hogendoorn, Rene" w:date="2016-08-04T06:13:00Z"/>
                <w:b/>
                <w:lang w:eastAsia="de-DE"/>
              </w:rPr>
            </w:pPr>
          </w:p>
        </w:tc>
        <w:tc>
          <w:tcPr>
            <w:tcW w:w="2552" w:type="dxa"/>
          </w:tcPr>
          <w:p w:rsidR="00D7700A" w:rsidRPr="00D7700A" w:rsidRDefault="00D7700A" w:rsidP="00D7700A">
            <w:pPr>
              <w:pStyle w:val="BodyText"/>
              <w:rPr>
                <w:ins w:id="2020" w:author="Hogendoorn, Rene" w:date="2016-08-04T06:13:00Z"/>
                <w:lang w:val="en-US"/>
              </w:rPr>
            </w:pPr>
            <w:ins w:id="2021" w:author="Hogendoorn, Rene" w:date="2016-08-04T06:13:00Z">
              <w:r w:rsidRPr="00D7700A">
                <w:rPr>
                  <w:lang w:val="en-US"/>
                </w:rPr>
                <w:t>Voyage Data</w:t>
              </w:r>
            </w:ins>
          </w:p>
        </w:tc>
        <w:tc>
          <w:tcPr>
            <w:tcW w:w="1842" w:type="dxa"/>
          </w:tcPr>
          <w:p w:rsidR="00D7700A" w:rsidRPr="00D7700A" w:rsidRDefault="00D7700A" w:rsidP="00D7700A">
            <w:pPr>
              <w:pStyle w:val="BodyText"/>
              <w:rPr>
                <w:ins w:id="2022" w:author="Hogendoorn, Rene" w:date="2016-08-04T06:13:00Z"/>
                <w:lang w:eastAsia="sv-SE"/>
              </w:rPr>
            </w:pPr>
            <w:ins w:id="2023" w:author="Hogendoorn, Rene" w:date="2016-08-04T06:15:00Z">
              <w:r w:rsidRPr="00D7700A">
                <w:rPr>
                  <w:lang w:val="en-US"/>
                </w:rPr>
                <w:t>Non real-time</w:t>
              </w:r>
            </w:ins>
          </w:p>
        </w:tc>
        <w:tc>
          <w:tcPr>
            <w:tcW w:w="1842" w:type="dxa"/>
          </w:tcPr>
          <w:p w:rsidR="00D7700A" w:rsidRPr="00D7700A" w:rsidRDefault="00D7700A" w:rsidP="00D7700A">
            <w:pPr>
              <w:pStyle w:val="BodyText"/>
              <w:rPr>
                <w:ins w:id="2024" w:author="Hogendoorn, Rene" w:date="2016-08-04T06:13:00Z"/>
                <w:lang w:eastAsia="sv-SE"/>
              </w:rPr>
            </w:pPr>
            <w:ins w:id="2025" w:author="Hogendoorn, Rene" w:date="2016-08-04T06:16:00Z">
              <w:r w:rsidRPr="00D7700A">
                <w:rPr>
                  <w:lang w:eastAsia="sv-SE"/>
                </w:rPr>
                <w:t>Continuous</w:t>
              </w:r>
            </w:ins>
          </w:p>
        </w:tc>
      </w:tr>
      <w:tr w:rsidR="00D7700A" w:rsidRPr="00285E2B" w:rsidTr="00302783">
        <w:trPr>
          <w:trHeight w:val="432"/>
          <w:ins w:id="2026" w:author="Hogendoorn, Rene" w:date="2016-08-02T09:00:00Z"/>
        </w:trPr>
        <w:tc>
          <w:tcPr>
            <w:tcW w:w="2592" w:type="dxa"/>
          </w:tcPr>
          <w:p w:rsidR="00D7700A" w:rsidRPr="00611DF1" w:rsidRDefault="00D7700A" w:rsidP="001C0172">
            <w:pPr>
              <w:rPr>
                <w:ins w:id="2027" w:author="Hogendoorn, Rene" w:date="2016-08-02T09:00:00Z"/>
                <w:rFonts w:cs="Times New Roman"/>
                <w:b/>
                <w:lang w:val="fr-FR" w:eastAsia="sv-SE"/>
              </w:rPr>
            </w:pPr>
          </w:p>
        </w:tc>
        <w:tc>
          <w:tcPr>
            <w:tcW w:w="2552" w:type="dxa"/>
          </w:tcPr>
          <w:p w:rsidR="00D7700A" w:rsidRPr="00D7700A" w:rsidDel="00D61ABF" w:rsidRDefault="00D7700A" w:rsidP="00973002">
            <w:pPr>
              <w:pStyle w:val="ListParagraph"/>
              <w:numPr>
                <w:ilvl w:val="0"/>
                <w:numId w:val="32"/>
              </w:numPr>
              <w:rPr>
                <w:ins w:id="2028" w:author="Fred E Fredriksen" w:date="2016-08-03T03:41:00Z"/>
                <w:del w:id="2029" w:author="Hogendoorn, Rene" w:date="2016-08-04T06:13:00Z"/>
                <w:lang w:val="en-US"/>
              </w:rPr>
            </w:pPr>
            <w:ins w:id="2030" w:author="Hogendoorn, Rene" w:date="2016-08-04T06:13:00Z">
              <w:r w:rsidRPr="00D7700A">
                <w:rPr>
                  <w:lang w:val="en-US"/>
                </w:rPr>
                <w:t>Surveillance Sensor Data</w:t>
              </w:r>
            </w:ins>
            <w:ins w:id="2031" w:author="Fred E Fredriksen" w:date="2016-08-03T03:41:00Z">
              <w:del w:id="2032" w:author="Hogendoorn, Rene" w:date="2016-08-04T06:13:00Z">
                <w:r w:rsidRPr="00D7700A" w:rsidDel="00D61ABF">
                  <w:rPr>
                    <w:lang w:val="en-US"/>
                  </w:rPr>
                  <w:delText>Voyage Data</w:delText>
                </w:r>
              </w:del>
            </w:ins>
          </w:p>
          <w:p w:rsidR="00D7700A" w:rsidRPr="00D7700A" w:rsidDel="00D61ABF" w:rsidRDefault="00D7700A" w:rsidP="00973002">
            <w:pPr>
              <w:pStyle w:val="ListParagraph"/>
              <w:numPr>
                <w:ilvl w:val="0"/>
                <w:numId w:val="32"/>
              </w:numPr>
              <w:rPr>
                <w:ins w:id="2033" w:author="Fred E Fredriksen" w:date="2016-08-03T03:41:00Z"/>
                <w:del w:id="2034" w:author="Hogendoorn, Rene" w:date="2016-08-04T06:13:00Z"/>
                <w:lang w:val="en-US"/>
              </w:rPr>
            </w:pPr>
            <w:ins w:id="2035" w:author="Fred E Fredriksen" w:date="2016-08-03T03:41:00Z">
              <w:del w:id="2036" w:author="Hogendoorn, Rene" w:date="2016-08-04T06:13:00Z">
                <w:r w:rsidRPr="00D7700A" w:rsidDel="00D61ABF">
                  <w:rPr>
                    <w:lang w:val="en-US"/>
                  </w:rPr>
                  <w:delText>Traffic Image</w:delText>
                </w:r>
              </w:del>
            </w:ins>
          </w:p>
          <w:p w:rsidR="00D7700A" w:rsidRPr="00D7700A" w:rsidDel="00D61ABF" w:rsidRDefault="00D7700A" w:rsidP="00973002">
            <w:pPr>
              <w:pStyle w:val="ListParagraph"/>
              <w:numPr>
                <w:ilvl w:val="0"/>
                <w:numId w:val="32"/>
              </w:numPr>
              <w:rPr>
                <w:ins w:id="2037" w:author="Fred E Fredriksen" w:date="2016-08-03T03:41:00Z"/>
                <w:del w:id="2038" w:author="Hogendoorn, Rene" w:date="2016-08-04T06:13:00Z"/>
                <w:lang w:val="en-US"/>
              </w:rPr>
            </w:pPr>
            <w:ins w:id="2039" w:author="Fred E Fredriksen" w:date="2016-08-03T06:52:00Z">
              <w:del w:id="2040" w:author="Hogendoorn, Rene" w:date="2016-08-04T06:13:00Z">
                <w:r w:rsidRPr="00D7700A" w:rsidDel="00D61ABF">
                  <w:rPr>
                    <w:lang w:val="en-US"/>
                  </w:rPr>
                  <w:delText>Metro</w:delText>
                </w:r>
              </w:del>
            </w:ins>
            <w:ins w:id="2041" w:author="Fred E Fredriksen" w:date="2016-08-03T03:41:00Z">
              <w:del w:id="2042" w:author="Hogendoorn, Rene" w:date="2016-08-04T06:13:00Z">
                <w:r w:rsidRPr="00D7700A" w:rsidDel="00D61ABF">
                  <w:rPr>
                    <w:lang w:val="en-US"/>
                  </w:rPr>
                  <w:delText>/Hydro</w:delText>
                </w:r>
              </w:del>
            </w:ins>
          </w:p>
          <w:p w:rsidR="00D7700A" w:rsidRPr="00D7700A" w:rsidRDefault="00D7700A" w:rsidP="001C0172">
            <w:pPr>
              <w:rPr>
                <w:ins w:id="2043" w:author="Hogendoorn, Rene" w:date="2016-08-02T09:00:00Z"/>
                <w:rFonts w:cs="Times New Roman"/>
                <w:lang w:val="fr-FR" w:eastAsia="sv-SE"/>
              </w:rPr>
            </w:pPr>
          </w:p>
        </w:tc>
        <w:tc>
          <w:tcPr>
            <w:tcW w:w="1842" w:type="dxa"/>
          </w:tcPr>
          <w:p w:rsidR="00D7700A" w:rsidRPr="00D7700A" w:rsidDel="00D61ABF" w:rsidRDefault="00D7700A" w:rsidP="00D7700A">
            <w:pPr>
              <w:pStyle w:val="BodyText"/>
              <w:rPr>
                <w:ins w:id="2044" w:author="Fred E Fredriksen" w:date="2016-08-03T03:42:00Z"/>
                <w:del w:id="2045" w:author="Hogendoorn, Rene" w:date="2016-08-04T06:13:00Z"/>
                <w:lang w:eastAsia="sv-SE"/>
              </w:rPr>
            </w:pPr>
            <w:ins w:id="2046" w:author="Hogendoorn, Rene" w:date="2016-08-04T06:15:00Z">
              <w:r w:rsidRPr="00D7700A">
                <w:rPr>
                  <w:lang w:val="en-US"/>
                </w:rPr>
                <w:t>Real time</w:t>
              </w:r>
            </w:ins>
            <w:ins w:id="2047" w:author="Fred E Fredriksen" w:date="2016-08-03T03:42:00Z">
              <w:del w:id="2048" w:author="Hogendoorn, Rene" w:date="2016-08-04T06:13:00Z">
                <w:r w:rsidRPr="00D7700A" w:rsidDel="00D61ABF">
                  <w:rPr>
                    <w:lang w:eastAsia="sv-SE"/>
                  </w:rPr>
                  <w:delText>Notification</w:delText>
                </w:r>
              </w:del>
            </w:ins>
          </w:p>
          <w:p w:rsidR="00D7700A" w:rsidRPr="00D7700A" w:rsidRDefault="00D7700A" w:rsidP="00D7700A">
            <w:pPr>
              <w:pStyle w:val="BodyText"/>
              <w:rPr>
                <w:ins w:id="2049" w:author="Hogendoorn, Rene" w:date="2016-08-02T09:00:00Z"/>
                <w:lang w:val="fr-FR" w:eastAsia="sv-SE"/>
              </w:rPr>
            </w:pPr>
            <w:ins w:id="2050" w:author="Fred E Fredriksen" w:date="2016-08-03T03:42:00Z">
              <w:del w:id="2051" w:author="Hogendoorn, Rene" w:date="2016-08-04T06:13:00Z">
                <w:r w:rsidRPr="00D7700A" w:rsidDel="00D61ABF">
                  <w:rPr>
                    <w:lang w:val="en-US"/>
                  </w:rPr>
                  <w:delText>Constant</w:delText>
                </w:r>
              </w:del>
            </w:ins>
          </w:p>
        </w:tc>
        <w:tc>
          <w:tcPr>
            <w:tcW w:w="1842" w:type="dxa"/>
          </w:tcPr>
          <w:p w:rsidR="00D7700A" w:rsidRPr="00D7700A" w:rsidRDefault="00D7700A" w:rsidP="00D7700A">
            <w:pPr>
              <w:pStyle w:val="BodyText"/>
              <w:rPr>
                <w:ins w:id="2052" w:author="Hogendoorn, Rene" w:date="2016-08-04T05:53:00Z"/>
                <w:lang w:eastAsia="sv-SE"/>
              </w:rPr>
            </w:pPr>
            <w:ins w:id="2053" w:author="Hogendoorn, Rene" w:date="2016-08-04T06:16:00Z">
              <w:r w:rsidRPr="00D7700A">
                <w:rPr>
                  <w:lang w:eastAsia="sv-SE"/>
                </w:rPr>
                <w:t>Continuous</w:t>
              </w:r>
            </w:ins>
          </w:p>
        </w:tc>
      </w:tr>
      <w:tr w:rsidR="00D7700A" w:rsidRPr="002005A9" w:rsidTr="00302783">
        <w:trPr>
          <w:trHeight w:val="432"/>
          <w:ins w:id="2054" w:author="Hogendoorn, Rene" w:date="2016-08-02T09:00:00Z"/>
        </w:trPr>
        <w:tc>
          <w:tcPr>
            <w:tcW w:w="2592" w:type="dxa"/>
          </w:tcPr>
          <w:p w:rsidR="00D7700A" w:rsidRPr="00611DF1" w:rsidRDefault="00D7700A" w:rsidP="001C0172">
            <w:pPr>
              <w:rPr>
                <w:ins w:id="2055" w:author="Hogendoorn, Rene" w:date="2016-08-02T09:00:00Z"/>
                <w:rFonts w:cs="Times New Roman"/>
                <w:b/>
                <w:lang w:eastAsia="sv-SE"/>
              </w:rPr>
            </w:pPr>
          </w:p>
        </w:tc>
        <w:tc>
          <w:tcPr>
            <w:tcW w:w="2552" w:type="dxa"/>
          </w:tcPr>
          <w:p w:rsidR="00D7700A" w:rsidRPr="00D7700A" w:rsidRDefault="00D7700A" w:rsidP="001C0172">
            <w:pPr>
              <w:rPr>
                <w:ins w:id="2056" w:author="Hogendoorn, Rene" w:date="2016-08-02T09:00:00Z"/>
                <w:rFonts w:cs="Times New Roman"/>
                <w:lang w:eastAsia="sv-SE"/>
              </w:rPr>
            </w:pPr>
            <w:proofErr w:type="spellStart"/>
            <w:ins w:id="2057" w:author="Hogendoorn, Rene" w:date="2016-08-04T06:13:00Z">
              <w:r w:rsidRPr="00D7700A">
                <w:rPr>
                  <w:lang w:val="en-US"/>
                </w:rPr>
                <w:t>Meteo</w:t>
              </w:r>
              <w:proofErr w:type="spellEnd"/>
              <w:r w:rsidRPr="00D7700A">
                <w:rPr>
                  <w:lang w:val="en-US"/>
                </w:rPr>
                <w:t>/Hydro</w:t>
              </w:r>
            </w:ins>
          </w:p>
        </w:tc>
        <w:tc>
          <w:tcPr>
            <w:tcW w:w="1842" w:type="dxa"/>
          </w:tcPr>
          <w:p w:rsidR="00D7700A" w:rsidRPr="00D7700A" w:rsidRDefault="00D7700A" w:rsidP="001C0172">
            <w:pPr>
              <w:rPr>
                <w:ins w:id="2058" w:author="Hogendoorn, Rene" w:date="2016-08-02T09:00:00Z"/>
                <w:rFonts w:cs="Times New Roman"/>
                <w:lang w:eastAsia="sv-SE"/>
              </w:rPr>
            </w:pPr>
            <w:ins w:id="2059" w:author="Hogendoorn, Rene" w:date="2016-08-04T06:15:00Z">
              <w:r w:rsidRPr="00D7700A">
                <w:rPr>
                  <w:lang w:val="en-US"/>
                </w:rPr>
                <w:t>Non real-time</w:t>
              </w:r>
            </w:ins>
          </w:p>
        </w:tc>
        <w:tc>
          <w:tcPr>
            <w:tcW w:w="1842" w:type="dxa"/>
          </w:tcPr>
          <w:p w:rsidR="00D7700A" w:rsidRPr="00D7700A" w:rsidRDefault="00D7700A" w:rsidP="001C0172">
            <w:pPr>
              <w:rPr>
                <w:ins w:id="2060" w:author="Hogendoorn, Rene" w:date="2016-08-04T05:53:00Z"/>
                <w:rFonts w:cs="Times New Roman"/>
                <w:lang w:eastAsia="sv-SE"/>
              </w:rPr>
            </w:pPr>
            <w:ins w:id="2061" w:author="Hogendoorn, Rene" w:date="2016-08-04T06:16:00Z">
              <w:r w:rsidRPr="00D7700A">
                <w:rPr>
                  <w:lang w:eastAsia="sv-SE"/>
                </w:rPr>
                <w:t>Continuous</w:t>
              </w:r>
            </w:ins>
          </w:p>
        </w:tc>
      </w:tr>
      <w:tr w:rsidR="00D7700A" w:rsidRPr="002005A9" w:rsidTr="00302783">
        <w:trPr>
          <w:trHeight w:val="432"/>
          <w:ins w:id="2062" w:author="Hogendoorn, Rene" w:date="2016-08-04T06:17:00Z"/>
        </w:trPr>
        <w:tc>
          <w:tcPr>
            <w:tcW w:w="2592" w:type="dxa"/>
          </w:tcPr>
          <w:p w:rsidR="00D7700A" w:rsidRPr="00D7700A" w:rsidRDefault="00D7700A" w:rsidP="001C0172">
            <w:pPr>
              <w:rPr>
                <w:ins w:id="2063" w:author="Hogendoorn, Rene" w:date="2016-08-04T06:17:00Z"/>
                <w:rFonts w:cs="Times New Roman"/>
                <w:b/>
                <w:lang w:eastAsia="sv-SE"/>
              </w:rPr>
            </w:pPr>
            <w:ins w:id="2064" w:author="Hogendoorn, Rene" w:date="2016-08-04T06:17:00Z">
              <w:r w:rsidRPr="00D7700A">
                <w:rPr>
                  <w:b/>
                  <w:lang w:eastAsia="de-DE"/>
                </w:rPr>
                <w:t>Support to the logistics chain</w:t>
              </w:r>
            </w:ins>
          </w:p>
        </w:tc>
        <w:tc>
          <w:tcPr>
            <w:tcW w:w="2552" w:type="dxa"/>
          </w:tcPr>
          <w:p w:rsidR="00D7700A" w:rsidRPr="00D7700A" w:rsidRDefault="00D7700A" w:rsidP="001C0172">
            <w:pPr>
              <w:rPr>
                <w:ins w:id="2065" w:author="Hogendoorn, Rene" w:date="2016-08-04T06:17:00Z"/>
                <w:lang w:val="en-US"/>
              </w:rPr>
            </w:pPr>
          </w:p>
        </w:tc>
        <w:tc>
          <w:tcPr>
            <w:tcW w:w="1842" w:type="dxa"/>
          </w:tcPr>
          <w:p w:rsidR="00D7700A" w:rsidRPr="00D7700A" w:rsidRDefault="00D7700A" w:rsidP="001C0172">
            <w:pPr>
              <w:rPr>
                <w:ins w:id="2066" w:author="Hogendoorn, Rene" w:date="2016-08-04T06:17:00Z"/>
                <w:lang w:val="en-US"/>
              </w:rPr>
            </w:pPr>
          </w:p>
        </w:tc>
        <w:tc>
          <w:tcPr>
            <w:tcW w:w="1842" w:type="dxa"/>
          </w:tcPr>
          <w:p w:rsidR="00D7700A" w:rsidRPr="00D7700A" w:rsidRDefault="00D7700A" w:rsidP="001C0172">
            <w:pPr>
              <w:rPr>
                <w:ins w:id="2067" w:author="Hogendoorn, Rene" w:date="2016-08-04T06:17:00Z"/>
                <w:lang w:eastAsia="sv-SE"/>
              </w:rPr>
            </w:pPr>
          </w:p>
        </w:tc>
      </w:tr>
      <w:tr w:rsidR="00D7700A" w:rsidRPr="002005A9" w:rsidTr="00302783">
        <w:trPr>
          <w:trHeight w:val="432"/>
          <w:ins w:id="2068" w:author="Hogendoorn, Rene" w:date="2016-08-02T09:00:00Z"/>
        </w:trPr>
        <w:tc>
          <w:tcPr>
            <w:tcW w:w="2592" w:type="dxa"/>
          </w:tcPr>
          <w:p w:rsidR="00D7700A" w:rsidRPr="002005A9" w:rsidRDefault="00D7700A" w:rsidP="001C0172">
            <w:pPr>
              <w:rPr>
                <w:ins w:id="2069" w:author="Hogendoorn, Rene" w:date="2016-08-02T09:00:00Z"/>
                <w:rFonts w:cs="Times New Roman"/>
                <w:b/>
                <w:lang w:eastAsia="sv-SE"/>
              </w:rPr>
            </w:pPr>
            <w:ins w:id="2070" w:author="Hogendoorn, Rene" w:date="2016-08-02T09:32:00Z">
              <w:r>
                <w:rPr>
                  <w:lang w:eastAsia="de-DE"/>
                </w:rPr>
                <w:t>port operations</w:t>
              </w:r>
            </w:ins>
          </w:p>
        </w:tc>
        <w:tc>
          <w:tcPr>
            <w:tcW w:w="2552" w:type="dxa"/>
          </w:tcPr>
          <w:p w:rsidR="00D7700A" w:rsidRPr="00D7700A" w:rsidRDefault="00D7700A" w:rsidP="00D7700A">
            <w:pPr>
              <w:pStyle w:val="BodyText"/>
              <w:rPr>
                <w:ins w:id="2071" w:author="Hogendoorn, Rene" w:date="2016-08-02T09:00:00Z"/>
                <w:rFonts w:cs="Times New Roman"/>
                <w:lang w:eastAsia="sv-SE"/>
              </w:rPr>
            </w:pPr>
            <w:ins w:id="2072" w:author="Fred E Fredriksen" w:date="2016-08-03T03:43:00Z">
              <w:r w:rsidRPr="00D7700A">
                <w:rPr>
                  <w:lang w:val="en-US"/>
                </w:rPr>
                <w:t>Voyage Data</w:t>
              </w:r>
            </w:ins>
          </w:p>
        </w:tc>
        <w:tc>
          <w:tcPr>
            <w:tcW w:w="1842" w:type="dxa"/>
          </w:tcPr>
          <w:p w:rsidR="00D7700A" w:rsidRPr="00D7700A" w:rsidDel="00D7700A" w:rsidRDefault="00D7700A" w:rsidP="00D7700A">
            <w:pPr>
              <w:pStyle w:val="BodyText"/>
              <w:rPr>
                <w:ins w:id="2073" w:author="Fred E Fredriksen" w:date="2016-08-03T03:43:00Z"/>
                <w:del w:id="2074" w:author="Hogendoorn, Rene" w:date="2016-08-04T06:18:00Z"/>
                <w:lang w:eastAsia="sv-SE"/>
              </w:rPr>
            </w:pPr>
            <w:ins w:id="2075" w:author="Fred E Fredriksen" w:date="2016-08-03T03:43:00Z">
              <w:del w:id="2076" w:author="Hogendoorn, Rene" w:date="2016-08-04T06:18:00Z">
                <w:r w:rsidRPr="00D7700A" w:rsidDel="00D7700A">
                  <w:rPr>
                    <w:lang w:eastAsia="sv-SE"/>
                  </w:rPr>
                  <w:delText>Notification</w:delText>
                </w:r>
              </w:del>
            </w:ins>
          </w:p>
          <w:p w:rsidR="00D7700A" w:rsidRPr="00D7700A" w:rsidRDefault="00D7700A" w:rsidP="00D7700A">
            <w:pPr>
              <w:pStyle w:val="BodyText"/>
              <w:rPr>
                <w:ins w:id="2077" w:author="Hogendoorn, Rene" w:date="2016-08-02T09:00:00Z"/>
                <w:lang w:eastAsia="sv-SE"/>
              </w:rPr>
            </w:pPr>
            <w:ins w:id="2078" w:author="Fred E Fredriksen" w:date="2016-08-03T03:43:00Z">
              <w:del w:id="2079" w:author="Hogendoorn, Rene" w:date="2016-08-04T06:18:00Z">
                <w:r w:rsidRPr="00D7700A" w:rsidDel="00D7700A">
                  <w:rPr>
                    <w:lang w:val="en-US"/>
                  </w:rPr>
                  <w:delText>Constant</w:delText>
                </w:r>
              </w:del>
            </w:ins>
            <w:ins w:id="2080" w:author="Hogendoorn, Rene" w:date="2016-08-04T06:18:00Z">
              <w:r w:rsidRPr="00D7700A">
                <w:rPr>
                  <w:lang w:eastAsia="sv-SE"/>
                </w:rPr>
                <w:t>Non real-time</w:t>
              </w:r>
            </w:ins>
          </w:p>
        </w:tc>
        <w:tc>
          <w:tcPr>
            <w:tcW w:w="1842" w:type="dxa"/>
          </w:tcPr>
          <w:p w:rsidR="00D7700A" w:rsidRPr="00D7700A" w:rsidRDefault="00D7700A" w:rsidP="00D7700A">
            <w:pPr>
              <w:pStyle w:val="BodyText"/>
              <w:rPr>
                <w:ins w:id="2081" w:author="Hogendoorn, Rene" w:date="2016-08-04T05:53:00Z"/>
                <w:lang w:eastAsia="sv-SE"/>
              </w:rPr>
            </w:pPr>
            <w:ins w:id="2082" w:author="Hogendoorn, Rene" w:date="2016-08-04T05:53:00Z">
              <w:r w:rsidRPr="00D7700A">
                <w:rPr>
                  <w:lang w:eastAsia="sv-SE"/>
                </w:rPr>
                <w:t>Notification</w:t>
              </w:r>
            </w:ins>
          </w:p>
        </w:tc>
      </w:tr>
      <w:tr w:rsidR="00D7700A" w:rsidRPr="002005A9" w:rsidTr="00302783">
        <w:trPr>
          <w:trHeight w:val="432"/>
          <w:ins w:id="2083" w:author="Hogendoorn, Rene" w:date="2016-08-02T09:00:00Z"/>
        </w:trPr>
        <w:tc>
          <w:tcPr>
            <w:tcW w:w="2592" w:type="dxa"/>
          </w:tcPr>
          <w:p w:rsidR="00D7700A" w:rsidRPr="002005A9" w:rsidRDefault="00D7700A" w:rsidP="001C0172">
            <w:pPr>
              <w:rPr>
                <w:ins w:id="2084" w:author="Hogendoorn, Rene" w:date="2016-08-02T09:00:00Z"/>
                <w:rFonts w:cs="Times New Roman"/>
                <w:lang w:eastAsia="sv-SE"/>
              </w:rPr>
            </w:pPr>
            <w:ins w:id="2085" w:author="Hogendoorn, Rene" w:date="2016-08-02T09:32:00Z">
              <w:r w:rsidRPr="009123FC">
                <w:rPr>
                  <w:lang w:eastAsia="de-DE"/>
                </w:rPr>
                <w:t>voyage monitoring;</w:t>
              </w:r>
            </w:ins>
          </w:p>
        </w:tc>
        <w:tc>
          <w:tcPr>
            <w:tcW w:w="2552" w:type="dxa"/>
          </w:tcPr>
          <w:p w:rsidR="00D7700A" w:rsidRPr="00D7700A" w:rsidRDefault="00D7700A" w:rsidP="00D7700A">
            <w:pPr>
              <w:pStyle w:val="BodyText"/>
              <w:rPr>
                <w:ins w:id="2086" w:author="Hogendoorn, Rene" w:date="2016-08-02T09:00:00Z"/>
                <w:rFonts w:cs="Times New Roman"/>
                <w:lang w:eastAsia="sv-SE"/>
              </w:rPr>
            </w:pPr>
            <w:ins w:id="2087" w:author="Fred E Fredriksen" w:date="2016-08-03T03:43:00Z">
              <w:r w:rsidRPr="00D7700A">
                <w:rPr>
                  <w:lang w:val="en-US"/>
                </w:rPr>
                <w:t>Voyage Data</w:t>
              </w:r>
            </w:ins>
          </w:p>
        </w:tc>
        <w:tc>
          <w:tcPr>
            <w:tcW w:w="1842" w:type="dxa"/>
          </w:tcPr>
          <w:p w:rsidR="00D7700A" w:rsidRPr="00D7700A" w:rsidDel="000A2359" w:rsidRDefault="00D7700A" w:rsidP="00D7700A">
            <w:pPr>
              <w:pStyle w:val="BodyText"/>
              <w:rPr>
                <w:ins w:id="2088" w:author="Fred E Fredriksen" w:date="2016-08-03T03:44:00Z"/>
                <w:del w:id="2089" w:author="Hogendoorn, Rene" w:date="2016-08-04T06:19:00Z"/>
                <w:rFonts w:cs="Times New Roman"/>
                <w:lang w:eastAsia="sv-SE"/>
              </w:rPr>
            </w:pPr>
            <w:ins w:id="2090" w:author="Hogendoorn, Rene" w:date="2016-08-04T06:19:00Z">
              <w:r w:rsidRPr="00D7700A">
                <w:rPr>
                  <w:lang w:eastAsia="sv-SE"/>
                </w:rPr>
                <w:t>Non real-time</w:t>
              </w:r>
            </w:ins>
            <w:ins w:id="2091" w:author="Fred E Fredriksen" w:date="2016-08-03T03:44:00Z">
              <w:del w:id="2092" w:author="Hogendoorn, Rene" w:date="2016-08-04T06:19:00Z">
                <w:r w:rsidRPr="00D7700A" w:rsidDel="000A2359">
                  <w:rPr>
                    <w:rFonts w:cs="Times New Roman"/>
                    <w:lang w:eastAsia="sv-SE"/>
                  </w:rPr>
                  <w:delText>Notification</w:delText>
                </w:r>
              </w:del>
            </w:ins>
          </w:p>
          <w:p w:rsidR="00D7700A" w:rsidRPr="00D7700A" w:rsidRDefault="00D7700A" w:rsidP="00D7700A">
            <w:pPr>
              <w:pStyle w:val="BodyText"/>
              <w:rPr>
                <w:ins w:id="2093" w:author="Hogendoorn, Rene" w:date="2016-08-02T09:00:00Z"/>
                <w:rFonts w:cs="Times New Roman"/>
                <w:lang w:eastAsia="sv-SE"/>
              </w:rPr>
            </w:pPr>
            <w:ins w:id="2094" w:author="Fred E Fredriksen" w:date="2016-08-03T03:43:00Z">
              <w:del w:id="2095" w:author="Hogendoorn, Rene" w:date="2016-08-04T06:19:00Z">
                <w:r w:rsidRPr="00D7700A" w:rsidDel="000A2359">
                  <w:rPr>
                    <w:lang w:val="en-US"/>
                  </w:rPr>
                  <w:delText>Constant</w:delText>
                </w:r>
              </w:del>
            </w:ins>
          </w:p>
        </w:tc>
        <w:tc>
          <w:tcPr>
            <w:tcW w:w="1842" w:type="dxa"/>
          </w:tcPr>
          <w:p w:rsidR="00D7700A" w:rsidRPr="00D7700A" w:rsidRDefault="00D7700A" w:rsidP="00D7700A">
            <w:pPr>
              <w:pStyle w:val="BodyText"/>
              <w:rPr>
                <w:ins w:id="2096" w:author="Hogendoorn, Rene" w:date="2016-08-04T05:53:00Z"/>
                <w:rFonts w:cs="Times New Roman"/>
                <w:lang w:eastAsia="sv-SE"/>
              </w:rPr>
            </w:pPr>
            <w:ins w:id="2097" w:author="Hogendoorn, Rene" w:date="2016-08-04T06:19:00Z">
              <w:r w:rsidRPr="00D7700A">
                <w:rPr>
                  <w:lang w:eastAsia="sv-SE"/>
                </w:rPr>
                <w:t>Notification</w:t>
              </w:r>
            </w:ins>
          </w:p>
        </w:tc>
      </w:tr>
      <w:tr w:rsidR="00D7700A" w:rsidRPr="002005A9" w:rsidTr="00302783">
        <w:trPr>
          <w:trHeight w:val="432"/>
          <w:ins w:id="2098" w:author="Hogendoorn, Rene" w:date="2016-08-02T09:00:00Z"/>
        </w:trPr>
        <w:tc>
          <w:tcPr>
            <w:tcW w:w="2592" w:type="dxa"/>
          </w:tcPr>
          <w:p w:rsidR="00D7700A" w:rsidRPr="002005A9" w:rsidRDefault="00D7700A" w:rsidP="00D7700A">
            <w:pPr>
              <w:rPr>
                <w:ins w:id="2099" w:author="Hogendoorn, Rene" w:date="2016-08-02T09:00:00Z"/>
                <w:rFonts w:cs="Times New Roman"/>
                <w:b/>
                <w:lang w:eastAsia="sv-SE"/>
              </w:rPr>
            </w:pPr>
            <w:ins w:id="2100" w:author="Hogendoorn, Rene" w:date="2016-08-02T09:32:00Z">
              <w:r>
                <w:rPr>
                  <w:lang w:eastAsia="de-DE"/>
                </w:rPr>
                <w:t>asset &amp; resource management</w:t>
              </w:r>
            </w:ins>
          </w:p>
        </w:tc>
        <w:tc>
          <w:tcPr>
            <w:tcW w:w="2552" w:type="dxa"/>
          </w:tcPr>
          <w:p w:rsidR="00D7700A" w:rsidRPr="00D7700A" w:rsidRDefault="00D7700A" w:rsidP="00D7700A">
            <w:pPr>
              <w:pStyle w:val="BodyText"/>
              <w:rPr>
                <w:ins w:id="2101" w:author="Hogendoorn, Rene" w:date="2016-08-02T09:00:00Z"/>
                <w:rFonts w:cs="Times New Roman"/>
                <w:lang w:eastAsia="sv-SE"/>
              </w:rPr>
            </w:pPr>
            <w:ins w:id="2102" w:author="Fred E Fredriksen" w:date="2016-08-03T03:43:00Z">
              <w:r w:rsidRPr="00D7700A">
                <w:rPr>
                  <w:lang w:val="en-US"/>
                </w:rPr>
                <w:t>Voyage Data</w:t>
              </w:r>
            </w:ins>
          </w:p>
        </w:tc>
        <w:tc>
          <w:tcPr>
            <w:tcW w:w="1842" w:type="dxa"/>
          </w:tcPr>
          <w:p w:rsidR="00D7700A" w:rsidRPr="00D7700A" w:rsidDel="007D0982" w:rsidRDefault="00D7700A" w:rsidP="00D7700A">
            <w:pPr>
              <w:pStyle w:val="BodyText"/>
              <w:rPr>
                <w:ins w:id="2103" w:author="Fred E Fredriksen" w:date="2016-08-03T03:43:00Z"/>
                <w:del w:id="2104" w:author="Hogendoorn, Rene" w:date="2016-08-04T06:19:00Z"/>
                <w:rFonts w:cs="Times New Roman"/>
                <w:lang w:eastAsia="sv-SE"/>
              </w:rPr>
            </w:pPr>
            <w:ins w:id="2105" w:author="Hogendoorn, Rene" w:date="2016-08-04T06:19:00Z">
              <w:r w:rsidRPr="00D7700A">
                <w:rPr>
                  <w:lang w:eastAsia="sv-SE"/>
                </w:rPr>
                <w:t>Non real-time</w:t>
              </w:r>
            </w:ins>
            <w:ins w:id="2106" w:author="Fred E Fredriksen" w:date="2016-08-03T03:43:00Z">
              <w:del w:id="2107" w:author="Hogendoorn, Rene" w:date="2016-08-04T06:19:00Z">
                <w:r w:rsidRPr="00D7700A" w:rsidDel="007D0982">
                  <w:rPr>
                    <w:rFonts w:cs="Times New Roman"/>
                    <w:lang w:eastAsia="sv-SE"/>
                  </w:rPr>
                  <w:delText>Notification</w:delText>
                </w:r>
              </w:del>
            </w:ins>
          </w:p>
          <w:p w:rsidR="00D7700A" w:rsidRPr="00D7700A" w:rsidRDefault="00D7700A" w:rsidP="00D7700A">
            <w:pPr>
              <w:pStyle w:val="BodyText"/>
              <w:rPr>
                <w:ins w:id="2108" w:author="Hogendoorn, Rene" w:date="2016-08-02T09:00:00Z"/>
                <w:rFonts w:cs="Times New Roman"/>
                <w:lang w:eastAsia="sv-SE"/>
              </w:rPr>
            </w:pPr>
            <w:ins w:id="2109" w:author="Fred E Fredriksen" w:date="2016-08-03T03:43:00Z">
              <w:del w:id="2110" w:author="Hogendoorn, Rene" w:date="2016-08-04T06:19:00Z">
                <w:r w:rsidRPr="00D7700A" w:rsidDel="007D0982">
                  <w:rPr>
                    <w:lang w:val="en-US"/>
                  </w:rPr>
                  <w:delText>Constant</w:delText>
                </w:r>
              </w:del>
            </w:ins>
          </w:p>
        </w:tc>
        <w:tc>
          <w:tcPr>
            <w:tcW w:w="1842" w:type="dxa"/>
          </w:tcPr>
          <w:p w:rsidR="00D7700A" w:rsidRPr="00D7700A" w:rsidRDefault="00D7700A" w:rsidP="00D7700A">
            <w:pPr>
              <w:pStyle w:val="BodyText"/>
              <w:rPr>
                <w:ins w:id="2111" w:author="Hogendoorn, Rene" w:date="2016-08-04T05:53:00Z"/>
                <w:rFonts w:cs="Times New Roman"/>
                <w:lang w:eastAsia="sv-SE"/>
              </w:rPr>
            </w:pPr>
            <w:ins w:id="2112" w:author="Hogendoorn, Rene" w:date="2016-08-04T06:19:00Z">
              <w:r w:rsidRPr="00D7700A">
                <w:rPr>
                  <w:lang w:eastAsia="sv-SE"/>
                </w:rPr>
                <w:t>Notification</w:t>
              </w:r>
            </w:ins>
          </w:p>
        </w:tc>
      </w:tr>
      <w:tr w:rsidR="00D7700A" w:rsidRPr="002005A9" w:rsidTr="00302783">
        <w:trPr>
          <w:trHeight w:val="432"/>
          <w:ins w:id="2113" w:author="Hogendoorn, Rene" w:date="2016-08-02T09:00:00Z"/>
        </w:trPr>
        <w:tc>
          <w:tcPr>
            <w:tcW w:w="2592" w:type="dxa"/>
          </w:tcPr>
          <w:p w:rsidR="00D7700A" w:rsidRPr="002005A9" w:rsidRDefault="00D7700A" w:rsidP="001C0172">
            <w:pPr>
              <w:rPr>
                <w:ins w:id="2114" w:author="Hogendoorn, Rene" w:date="2016-08-02T09:00:00Z"/>
                <w:rFonts w:cs="Times New Roman"/>
                <w:b/>
                <w:lang w:eastAsia="sv-SE"/>
              </w:rPr>
            </w:pPr>
            <w:ins w:id="2115" w:author="Hogendoorn, Rene" w:date="2016-08-02T09:32:00Z">
              <w:r w:rsidRPr="009123FC">
                <w:rPr>
                  <w:lang w:eastAsia="de-DE"/>
                </w:rPr>
                <w:t>forward</w:t>
              </w:r>
              <w:r>
                <w:rPr>
                  <w:lang w:eastAsia="de-DE"/>
                </w:rPr>
                <w:t xml:space="preserve"> planning of movements</w:t>
              </w:r>
            </w:ins>
          </w:p>
        </w:tc>
        <w:tc>
          <w:tcPr>
            <w:tcW w:w="2552" w:type="dxa"/>
          </w:tcPr>
          <w:p w:rsidR="00D7700A" w:rsidRPr="00D7700A" w:rsidRDefault="00D7700A" w:rsidP="00D7700A">
            <w:pPr>
              <w:pStyle w:val="BodyText"/>
              <w:rPr>
                <w:ins w:id="2116" w:author="Hogendoorn, Rene" w:date="2016-08-02T09:00:00Z"/>
                <w:rFonts w:cs="Times New Roman"/>
                <w:lang w:eastAsia="sv-SE"/>
              </w:rPr>
            </w:pPr>
            <w:ins w:id="2117" w:author="Fred E Fredriksen" w:date="2016-08-03T03:43:00Z">
              <w:r w:rsidRPr="00D7700A">
                <w:rPr>
                  <w:lang w:val="en-US"/>
                </w:rPr>
                <w:t>Voyage Data</w:t>
              </w:r>
            </w:ins>
          </w:p>
        </w:tc>
        <w:tc>
          <w:tcPr>
            <w:tcW w:w="1842" w:type="dxa"/>
          </w:tcPr>
          <w:p w:rsidR="00D7700A" w:rsidRPr="00D7700A" w:rsidDel="00E44B3C" w:rsidRDefault="00D7700A" w:rsidP="00D7700A">
            <w:pPr>
              <w:pStyle w:val="BodyText"/>
              <w:rPr>
                <w:ins w:id="2118" w:author="Fred E Fredriksen" w:date="2016-08-03T03:44:00Z"/>
                <w:del w:id="2119" w:author="Hogendoorn, Rene" w:date="2016-08-04T06:19:00Z"/>
                <w:rFonts w:cs="Times New Roman"/>
                <w:lang w:eastAsia="sv-SE"/>
              </w:rPr>
            </w:pPr>
            <w:ins w:id="2120" w:author="Hogendoorn, Rene" w:date="2016-08-04T06:19:00Z">
              <w:r w:rsidRPr="00D7700A">
                <w:rPr>
                  <w:lang w:eastAsia="sv-SE"/>
                </w:rPr>
                <w:t>Non real-time</w:t>
              </w:r>
            </w:ins>
            <w:ins w:id="2121" w:author="Fred E Fredriksen" w:date="2016-08-03T03:44:00Z">
              <w:del w:id="2122" w:author="Hogendoorn, Rene" w:date="2016-08-04T06:19:00Z">
                <w:r w:rsidRPr="00D7700A" w:rsidDel="00E44B3C">
                  <w:rPr>
                    <w:rFonts w:cs="Times New Roman"/>
                    <w:lang w:eastAsia="sv-SE"/>
                  </w:rPr>
                  <w:delText>Notification</w:delText>
                </w:r>
              </w:del>
            </w:ins>
          </w:p>
          <w:p w:rsidR="00D7700A" w:rsidRPr="00D7700A" w:rsidRDefault="00D7700A" w:rsidP="00D7700A">
            <w:pPr>
              <w:pStyle w:val="BodyText"/>
              <w:rPr>
                <w:ins w:id="2123" w:author="Hogendoorn, Rene" w:date="2016-08-02T09:00:00Z"/>
                <w:rFonts w:cs="Times New Roman"/>
                <w:lang w:eastAsia="sv-SE"/>
              </w:rPr>
            </w:pPr>
            <w:ins w:id="2124" w:author="Fred E Fredriksen" w:date="2016-08-03T03:43:00Z">
              <w:del w:id="2125" w:author="Hogendoorn, Rene" w:date="2016-08-04T06:19:00Z">
                <w:r w:rsidRPr="00D7700A" w:rsidDel="00E44B3C">
                  <w:rPr>
                    <w:lang w:val="en-US"/>
                  </w:rPr>
                  <w:delText>Constant</w:delText>
                </w:r>
              </w:del>
            </w:ins>
          </w:p>
        </w:tc>
        <w:tc>
          <w:tcPr>
            <w:tcW w:w="1842" w:type="dxa"/>
          </w:tcPr>
          <w:p w:rsidR="00D7700A" w:rsidRPr="00D7700A" w:rsidRDefault="00D7700A" w:rsidP="00D7700A">
            <w:pPr>
              <w:pStyle w:val="BodyText"/>
              <w:rPr>
                <w:ins w:id="2126" w:author="Hogendoorn, Rene" w:date="2016-08-04T05:53:00Z"/>
                <w:rFonts w:cs="Times New Roman"/>
                <w:lang w:eastAsia="sv-SE"/>
              </w:rPr>
            </w:pPr>
            <w:ins w:id="2127" w:author="Hogendoorn, Rene" w:date="2016-08-04T06:19:00Z">
              <w:r w:rsidRPr="00D7700A">
                <w:rPr>
                  <w:lang w:eastAsia="sv-SE"/>
                </w:rPr>
                <w:t>Notification</w:t>
              </w:r>
            </w:ins>
          </w:p>
        </w:tc>
      </w:tr>
      <w:tr w:rsidR="00D7700A" w:rsidRPr="002005A9" w:rsidTr="00302783">
        <w:trPr>
          <w:trHeight w:val="432"/>
          <w:ins w:id="2128" w:author="Hogendoorn, Rene" w:date="2016-08-02T09:00:00Z"/>
        </w:trPr>
        <w:tc>
          <w:tcPr>
            <w:tcW w:w="2592" w:type="dxa"/>
          </w:tcPr>
          <w:p w:rsidR="00D7700A" w:rsidRPr="00D7700A" w:rsidRDefault="00D7700A" w:rsidP="00D7700A">
            <w:pPr>
              <w:rPr>
                <w:ins w:id="2129" w:author="Hogendoorn, Rene" w:date="2016-08-02T09:00:00Z"/>
                <w:rFonts w:cs="Times New Roman"/>
                <w:b/>
                <w:lang w:eastAsia="sv-SE"/>
              </w:rPr>
            </w:pPr>
            <w:ins w:id="2130" w:author="Hogendoorn, Rene" w:date="2016-08-02T09:32:00Z">
              <w:r w:rsidRPr="00D7700A">
                <w:rPr>
                  <w:b/>
                  <w:lang w:eastAsia="de-DE"/>
                </w:rPr>
                <w:t>Asset tracking &amp; management</w:t>
              </w:r>
            </w:ins>
          </w:p>
        </w:tc>
        <w:tc>
          <w:tcPr>
            <w:tcW w:w="2552" w:type="dxa"/>
          </w:tcPr>
          <w:p w:rsidR="00D7700A" w:rsidRPr="008D01A0" w:rsidRDefault="00D7700A" w:rsidP="00D7700A">
            <w:pPr>
              <w:pStyle w:val="BodyText"/>
              <w:rPr>
                <w:ins w:id="2131" w:author="Hogendoorn, Rene" w:date="2016-08-02T09:00:00Z"/>
                <w:rFonts w:cs="Times New Roman"/>
                <w:highlight w:val="yellow"/>
                <w:lang w:eastAsia="sv-SE"/>
              </w:rPr>
            </w:pPr>
            <w:ins w:id="2132" w:author="Hogendoorn, Rene" w:date="2016-08-04T06:19:00Z">
              <w:r w:rsidRPr="00D7700A">
                <w:rPr>
                  <w:lang w:val="en-US"/>
                </w:rPr>
                <w:t>Voyage Data</w:t>
              </w:r>
            </w:ins>
            <w:ins w:id="2133" w:author="Fred E Fredriksen" w:date="2016-08-03T03:45:00Z">
              <w:del w:id="2134" w:author="Hogendoorn, Rene" w:date="2016-08-04T06:19:00Z">
                <w:r w:rsidRPr="008D01A0" w:rsidDel="00925139">
                  <w:rPr>
                    <w:highlight w:val="yellow"/>
                    <w:lang w:val="en-US"/>
                  </w:rPr>
                  <w:delText>Voyage Data</w:delText>
                </w:r>
              </w:del>
            </w:ins>
          </w:p>
        </w:tc>
        <w:tc>
          <w:tcPr>
            <w:tcW w:w="1842" w:type="dxa"/>
          </w:tcPr>
          <w:p w:rsidR="00D7700A" w:rsidRPr="008D01A0" w:rsidDel="00925139" w:rsidRDefault="00D7700A" w:rsidP="00D7700A">
            <w:pPr>
              <w:pStyle w:val="BodyText"/>
              <w:rPr>
                <w:ins w:id="2135" w:author="Fred E Fredriksen" w:date="2016-08-03T03:45:00Z"/>
                <w:del w:id="2136" w:author="Hogendoorn, Rene" w:date="2016-08-04T06:19:00Z"/>
                <w:rFonts w:cs="Times New Roman"/>
                <w:highlight w:val="yellow"/>
                <w:lang w:eastAsia="sv-SE"/>
              </w:rPr>
            </w:pPr>
            <w:ins w:id="2137" w:author="Hogendoorn, Rene" w:date="2016-08-04T06:19:00Z">
              <w:r w:rsidRPr="00D7700A">
                <w:rPr>
                  <w:lang w:eastAsia="sv-SE"/>
                </w:rPr>
                <w:t>Non real-time</w:t>
              </w:r>
            </w:ins>
            <w:ins w:id="2138" w:author="Fred E Fredriksen" w:date="2016-08-03T03:45:00Z">
              <w:del w:id="2139" w:author="Hogendoorn, Rene" w:date="2016-08-04T06:19:00Z">
                <w:r w:rsidRPr="008D01A0" w:rsidDel="00925139">
                  <w:rPr>
                    <w:rFonts w:cs="Times New Roman"/>
                    <w:highlight w:val="yellow"/>
                    <w:lang w:eastAsia="sv-SE"/>
                  </w:rPr>
                  <w:delText>Notification</w:delText>
                </w:r>
              </w:del>
            </w:ins>
          </w:p>
          <w:p w:rsidR="00D7700A" w:rsidRPr="008D01A0" w:rsidRDefault="00D7700A" w:rsidP="00D7700A">
            <w:pPr>
              <w:pStyle w:val="BodyText"/>
              <w:rPr>
                <w:ins w:id="2140" w:author="Hogendoorn, Rene" w:date="2016-08-02T09:00:00Z"/>
                <w:rFonts w:cs="Times New Roman"/>
                <w:highlight w:val="yellow"/>
                <w:lang w:eastAsia="sv-SE"/>
              </w:rPr>
            </w:pPr>
            <w:ins w:id="2141" w:author="Fred E Fredriksen" w:date="2016-08-03T03:45:00Z">
              <w:del w:id="2142" w:author="Hogendoorn, Rene" w:date="2016-08-04T06:19:00Z">
                <w:r w:rsidRPr="008D01A0" w:rsidDel="00925139">
                  <w:rPr>
                    <w:highlight w:val="yellow"/>
                    <w:lang w:val="en-US"/>
                  </w:rPr>
                  <w:delText>Constant</w:delText>
                </w:r>
              </w:del>
            </w:ins>
          </w:p>
        </w:tc>
        <w:tc>
          <w:tcPr>
            <w:tcW w:w="1842" w:type="dxa"/>
          </w:tcPr>
          <w:p w:rsidR="00D7700A" w:rsidRPr="008D01A0" w:rsidRDefault="00D7700A" w:rsidP="00D7700A">
            <w:pPr>
              <w:pStyle w:val="BodyText"/>
              <w:rPr>
                <w:ins w:id="2143" w:author="Hogendoorn, Rene" w:date="2016-08-04T05:53:00Z"/>
                <w:rFonts w:cs="Times New Roman"/>
                <w:highlight w:val="yellow"/>
                <w:lang w:eastAsia="sv-SE"/>
              </w:rPr>
            </w:pPr>
            <w:ins w:id="2144" w:author="Hogendoorn, Rene" w:date="2016-08-04T06:19:00Z">
              <w:r w:rsidRPr="00D7700A">
                <w:rPr>
                  <w:lang w:eastAsia="sv-SE"/>
                </w:rPr>
                <w:t>Notification</w:t>
              </w:r>
            </w:ins>
          </w:p>
        </w:tc>
      </w:tr>
      <w:tr w:rsidR="00D7700A" w:rsidRPr="002005A9" w:rsidTr="00302783">
        <w:trPr>
          <w:trHeight w:val="432"/>
          <w:ins w:id="2145" w:author="Hogendoorn, Rene" w:date="2016-08-02T09:00:00Z"/>
        </w:trPr>
        <w:tc>
          <w:tcPr>
            <w:tcW w:w="2592" w:type="dxa"/>
          </w:tcPr>
          <w:p w:rsidR="00D7700A" w:rsidRPr="00D7700A" w:rsidRDefault="00D7700A" w:rsidP="001C0172">
            <w:pPr>
              <w:rPr>
                <w:ins w:id="2146" w:author="Hogendoorn, Rene" w:date="2016-08-02T09:00:00Z"/>
                <w:rFonts w:cs="Times New Roman"/>
                <w:b/>
                <w:lang w:eastAsia="sv-SE"/>
              </w:rPr>
            </w:pPr>
            <w:ins w:id="2147" w:author="Hogendoorn, Rene" w:date="2016-08-02T09:32:00Z">
              <w:r w:rsidRPr="00D7700A">
                <w:rPr>
                  <w:b/>
                  <w:lang w:eastAsia="de-DE"/>
                </w:rPr>
                <w:t>Regulatory compliance</w:t>
              </w:r>
            </w:ins>
          </w:p>
        </w:tc>
        <w:tc>
          <w:tcPr>
            <w:tcW w:w="2552" w:type="dxa"/>
          </w:tcPr>
          <w:p w:rsidR="00D7700A" w:rsidRPr="002005A9" w:rsidRDefault="00D7700A" w:rsidP="001C0172">
            <w:pPr>
              <w:rPr>
                <w:ins w:id="2148" w:author="Hogendoorn, Rene" w:date="2016-08-02T09:00:00Z"/>
                <w:rFonts w:cs="Times New Roman"/>
                <w:lang w:eastAsia="sv-SE"/>
              </w:rPr>
            </w:pPr>
          </w:p>
        </w:tc>
        <w:tc>
          <w:tcPr>
            <w:tcW w:w="1842" w:type="dxa"/>
          </w:tcPr>
          <w:p w:rsidR="00D7700A" w:rsidRPr="002005A9" w:rsidRDefault="00D7700A" w:rsidP="001C0172">
            <w:pPr>
              <w:rPr>
                <w:ins w:id="2149" w:author="Hogendoorn, Rene" w:date="2016-08-02T09:00:00Z"/>
                <w:rFonts w:cs="Times New Roman"/>
                <w:lang w:eastAsia="sv-SE"/>
              </w:rPr>
            </w:pPr>
          </w:p>
        </w:tc>
        <w:tc>
          <w:tcPr>
            <w:tcW w:w="1842" w:type="dxa"/>
          </w:tcPr>
          <w:p w:rsidR="00D7700A" w:rsidRPr="002005A9" w:rsidRDefault="00D7700A" w:rsidP="001C0172">
            <w:pPr>
              <w:rPr>
                <w:ins w:id="2150" w:author="Hogendoorn, Rene" w:date="2016-08-04T05:53:00Z"/>
                <w:rFonts w:cs="Times New Roman"/>
                <w:lang w:eastAsia="sv-SE"/>
              </w:rPr>
            </w:pPr>
          </w:p>
        </w:tc>
      </w:tr>
      <w:tr w:rsidR="00D7700A" w:rsidRPr="002005A9" w:rsidTr="00302783">
        <w:trPr>
          <w:trHeight w:val="432"/>
          <w:ins w:id="2151" w:author="Hogendoorn, Rene" w:date="2016-08-02T09:00:00Z"/>
        </w:trPr>
        <w:tc>
          <w:tcPr>
            <w:tcW w:w="2592" w:type="dxa"/>
          </w:tcPr>
          <w:p w:rsidR="00D7700A" w:rsidRPr="002005A9" w:rsidRDefault="00D7700A" w:rsidP="001C0172">
            <w:pPr>
              <w:rPr>
                <w:ins w:id="2152" w:author="Hogendoorn, Rene" w:date="2016-08-02T09:00:00Z"/>
                <w:rFonts w:cs="Times New Roman"/>
                <w:b/>
                <w:lang w:eastAsia="sv-SE"/>
              </w:rPr>
            </w:pPr>
            <w:ins w:id="2153" w:author="Hogendoorn, Rene" w:date="2016-08-02T09:32:00Z">
              <w:r>
                <w:rPr>
                  <w:lang w:eastAsia="de-DE"/>
                </w:rPr>
                <w:lastRenderedPageBreak/>
                <w:t>shipping inspection</w:t>
              </w:r>
            </w:ins>
          </w:p>
        </w:tc>
        <w:tc>
          <w:tcPr>
            <w:tcW w:w="2552" w:type="dxa"/>
          </w:tcPr>
          <w:p w:rsidR="00D7700A" w:rsidRPr="008D01A0" w:rsidRDefault="00D7700A" w:rsidP="00D7700A">
            <w:pPr>
              <w:pStyle w:val="BodyText"/>
              <w:rPr>
                <w:ins w:id="2154" w:author="Hogendoorn, Rene" w:date="2016-08-02T09:00:00Z"/>
                <w:rFonts w:cs="Times New Roman"/>
                <w:highlight w:val="yellow"/>
                <w:lang w:eastAsia="sv-SE"/>
              </w:rPr>
            </w:pPr>
            <w:ins w:id="2155" w:author="Hogendoorn, Rene" w:date="2016-08-04T06:20:00Z">
              <w:r w:rsidRPr="00D7700A">
                <w:rPr>
                  <w:lang w:val="en-US"/>
                </w:rPr>
                <w:t>Voyage Data</w:t>
              </w:r>
            </w:ins>
            <w:ins w:id="2156" w:author="Fred E Fredriksen" w:date="2016-08-03T03:45:00Z">
              <w:del w:id="2157" w:author="Hogendoorn, Rene" w:date="2016-08-04T06:20:00Z">
                <w:r w:rsidRPr="008D01A0" w:rsidDel="000B2652">
                  <w:rPr>
                    <w:highlight w:val="yellow"/>
                    <w:lang w:val="en-US"/>
                  </w:rPr>
                  <w:delText>Voyage Data</w:delText>
                </w:r>
              </w:del>
            </w:ins>
          </w:p>
        </w:tc>
        <w:tc>
          <w:tcPr>
            <w:tcW w:w="1842" w:type="dxa"/>
          </w:tcPr>
          <w:p w:rsidR="00D7700A" w:rsidRPr="008D01A0" w:rsidDel="000B2652" w:rsidRDefault="00D7700A" w:rsidP="00D7700A">
            <w:pPr>
              <w:pStyle w:val="BodyText"/>
              <w:rPr>
                <w:ins w:id="2158" w:author="Fred E Fredriksen" w:date="2016-08-03T03:45:00Z"/>
                <w:del w:id="2159" w:author="Hogendoorn, Rene" w:date="2016-08-04T06:20:00Z"/>
                <w:rFonts w:cs="Times New Roman"/>
                <w:highlight w:val="yellow"/>
                <w:lang w:eastAsia="sv-SE"/>
              </w:rPr>
            </w:pPr>
            <w:ins w:id="2160" w:author="Hogendoorn, Rene" w:date="2016-08-04T06:20:00Z">
              <w:r w:rsidRPr="00D7700A">
                <w:rPr>
                  <w:lang w:eastAsia="sv-SE"/>
                </w:rPr>
                <w:t>Non real-time</w:t>
              </w:r>
            </w:ins>
            <w:ins w:id="2161" w:author="Fred E Fredriksen" w:date="2016-08-03T03:45:00Z">
              <w:del w:id="2162" w:author="Hogendoorn, Rene" w:date="2016-08-04T06:20:00Z">
                <w:r w:rsidRPr="008D01A0" w:rsidDel="000B2652">
                  <w:rPr>
                    <w:rFonts w:cs="Times New Roman"/>
                    <w:highlight w:val="yellow"/>
                    <w:lang w:eastAsia="sv-SE"/>
                  </w:rPr>
                  <w:delText>Notification</w:delText>
                </w:r>
              </w:del>
            </w:ins>
          </w:p>
          <w:p w:rsidR="00D7700A" w:rsidRPr="008D01A0" w:rsidRDefault="00D7700A" w:rsidP="00D7700A">
            <w:pPr>
              <w:pStyle w:val="BodyText"/>
              <w:rPr>
                <w:ins w:id="2163" w:author="Hogendoorn, Rene" w:date="2016-08-02T09:00:00Z"/>
                <w:rFonts w:cs="Times New Roman"/>
                <w:highlight w:val="yellow"/>
                <w:lang w:eastAsia="sv-SE"/>
              </w:rPr>
            </w:pPr>
            <w:ins w:id="2164" w:author="Fred E Fredriksen" w:date="2016-08-03T03:45:00Z">
              <w:del w:id="2165" w:author="Hogendoorn, Rene" w:date="2016-08-04T06:20:00Z">
                <w:r w:rsidRPr="008D01A0" w:rsidDel="000B2652">
                  <w:rPr>
                    <w:highlight w:val="yellow"/>
                    <w:lang w:val="en-US"/>
                  </w:rPr>
                  <w:delText>Constant</w:delText>
                </w:r>
              </w:del>
            </w:ins>
          </w:p>
        </w:tc>
        <w:tc>
          <w:tcPr>
            <w:tcW w:w="1842" w:type="dxa"/>
          </w:tcPr>
          <w:p w:rsidR="00D7700A" w:rsidRPr="008D01A0" w:rsidRDefault="00D7700A" w:rsidP="00D7700A">
            <w:pPr>
              <w:pStyle w:val="BodyText"/>
              <w:rPr>
                <w:ins w:id="2166" w:author="Hogendoorn, Rene" w:date="2016-08-04T05:53:00Z"/>
                <w:rFonts w:cs="Times New Roman"/>
                <w:highlight w:val="yellow"/>
                <w:lang w:eastAsia="sv-SE"/>
              </w:rPr>
            </w:pPr>
            <w:ins w:id="2167" w:author="Hogendoorn, Rene" w:date="2016-08-04T06:20:00Z">
              <w:r w:rsidRPr="00D7700A">
                <w:rPr>
                  <w:lang w:eastAsia="sv-SE"/>
                </w:rPr>
                <w:t>Notification</w:t>
              </w:r>
            </w:ins>
          </w:p>
        </w:tc>
      </w:tr>
      <w:tr w:rsidR="00D7700A" w:rsidRPr="002005A9" w:rsidTr="00302783">
        <w:trPr>
          <w:trHeight w:val="432"/>
          <w:ins w:id="2168" w:author="Hogendoorn, Rene" w:date="2016-08-02T09:00:00Z"/>
        </w:trPr>
        <w:tc>
          <w:tcPr>
            <w:tcW w:w="2592" w:type="dxa"/>
          </w:tcPr>
          <w:p w:rsidR="00D7700A" w:rsidRPr="002005A9" w:rsidRDefault="00D7700A" w:rsidP="001C0172">
            <w:pPr>
              <w:rPr>
                <w:ins w:id="2169" w:author="Hogendoorn, Rene" w:date="2016-08-02T09:00:00Z"/>
                <w:rFonts w:cs="Times New Roman"/>
                <w:b/>
                <w:lang w:eastAsia="sv-SE"/>
              </w:rPr>
            </w:pPr>
            <w:ins w:id="2170" w:author="Hogendoorn, Rene" w:date="2016-08-02T09:32:00Z">
              <w:r>
                <w:rPr>
                  <w:lang w:eastAsia="de-DE"/>
                </w:rPr>
                <w:t>Port State Control</w:t>
              </w:r>
            </w:ins>
          </w:p>
        </w:tc>
        <w:tc>
          <w:tcPr>
            <w:tcW w:w="2552" w:type="dxa"/>
          </w:tcPr>
          <w:p w:rsidR="00D7700A" w:rsidRPr="008D01A0" w:rsidRDefault="00D7700A" w:rsidP="00D7700A">
            <w:pPr>
              <w:pStyle w:val="BodyText"/>
              <w:rPr>
                <w:ins w:id="2171" w:author="Hogendoorn, Rene" w:date="2016-08-02T09:00:00Z"/>
                <w:rFonts w:cs="Times New Roman"/>
                <w:highlight w:val="yellow"/>
                <w:lang w:eastAsia="sv-SE"/>
              </w:rPr>
            </w:pPr>
            <w:ins w:id="2172" w:author="Hogendoorn, Rene" w:date="2016-08-04T06:20:00Z">
              <w:r w:rsidRPr="00D7700A">
                <w:rPr>
                  <w:lang w:val="en-US"/>
                </w:rPr>
                <w:t>Voyage Data</w:t>
              </w:r>
            </w:ins>
            <w:ins w:id="2173" w:author="Fred E Fredriksen" w:date="2016-08-03T03:45:00Z">
              <w:del w:id="2174" w:author="Hogendoorn, Rene" w:date="2016-08-04T06:20:00Z">
                <w:r w:rsidRPr="008D01A0" w:rsidDel="000B2652">
                  <w:rPr>
                    <w:highlight w:val="yellow"/>
                    <w:lang w:val="en-US"/>
                  </w:rPr>
                  <w:delText>Voyage Data</w:delText>
                </w:r>
              </w:del>
            </w:ins>
          </w:p>
        </w:tc>
        <w:tc>
          <w:tcPr>
            <w:tcW w:w="1842" w:type="dxa"/>
          </w:tcPr>
          <w:p w:rsidR="00D7700A" w:rsidRPr="008D01A0" w:rsidDel="000B2652" w:rsidRDefault="00D7700A" w:rsidP="00D7700A">
            <w:pPr>
              <w:pStyle w:val="BodyText"/>
              <w:rPr>
                <w:ins w:id="2175" w:author="Fred E Fredriksen" w:date="2016-08-03T03:45:00Z"/>
                <w:del w:id="2176" w:author="Hogendoorn, Rene" w:date="2016-08-04T06:20:00Z"/>
                <w:rFonts w:cs="Times New Roman"/>
                <w:highlight w:val="yellow"/>
                <w:lang w:eastAsia="sv-SE"/>
              </w:rPr>
            </w:pPr>
            <w:ins w:id="2177" w:author="Hogendoorn, Rene" w:date="2016-08-04T06:20:00Z">
              <w:r w:rsidRPr="00D7700A">
                <w:rPr>
                  <w:lang w:eastAsia="sv-SE"/>
                </w:rPr>
                <w:t>Non real-time</w:t>
              </w:r>
            </w:ins>
            <w:ins w:id="2178" w:author="Fred E Fredriksen" w:date="2016-08-03T03:45:00Z">
              <w:del w:id="2179" w:author="Hogendoorn, Rene" w:date="2016-08-04T06:20:00Z">
                <w:r w:rsidRPr="008D01A0" w:rsidDel="000B2652">
                  <w:rPr>
                    <w:rFonts w:cs="Times New Roman"/>
                    <w:highlight w:val="yellow"/>
                    <w:lang w:eastAsia="sv-SE"/>
                  </w:rPr>
                  <w:delText>Notification</w:delText>
                </w:r>
              </w:del>
            </w:ins>
          </w:p>
          <w:p w:rsidR="00D7700A" w:rsidRPr="008D01A0" w:rsidRDefault="00D7700A" w:rsidP="00D7700A">
            <w:pPr>
              <w:pStyle w:val="BodyText"/>
              <w:rPr>
                <w:ins w:id="2180" w:author="Hogendoorn, Rene" w:date="2016-08-02T09:00:00Z"/>
                <w:rFonts w:cs="Times New Roman"/>
                <w:highlight w:val="yellow"/>
                <w:lang w:eastAsia="sv-SE"/>
              </w:rPr>
            </w:pPr>
            <w:ins w:id="2181" w:author="Fred E Fredriksen" w:date="2016-08-03T03:45:00Z">
              <w:del w:id="2182" w:author="Hogendoorn, Rene" w:date="2016-08-04T06:20:00Z">
                <w:r w:rsidRPr="008D01A0" w:rsidDel="000B2652">
                  <w:rPr>
                    <w:highlight w:val="yellow"/>
                    <w:lang w:val="en-US"/>
                  </w:rPr>
                  <w:delText>Constant</w:delText>
                </w:r>
              </w:del>
            </w:ins>
          </w:p>
        </w:tc>
        <w:tc>
          <w:tcPr>
            <w:tcW w:w="1842" w:type="dxa"/>
          </w:tcPr>
          <w:p w:rsidR="00D7700A" w:rsidRPr="008D01A0" w:rsidRDefault="00D7700A" w:rsidP="00D7700A">
            <w:pPr>
              <w:pStyle w:val="BodyText"/>
              <w:rPr>
                <w:ins w:id="2183" w:author="Hogendoorn, Rene" w:date="2016-08-04T05:53:00Z"/>
                <w:rFonts w:cs="Times New Roman"/>
                <w:highlight w:val="yellow"/>
                <w:lang w:eastAsia="sv-SE"/>
              </w:rPr>
            </w:pPr>
            <w:ins w:id="2184" w:author="Hogendoorn, Rene" w:date="2016-08-04T06:20:00Z">
              <w:r w:rsidRPr="00D7700A">
                <w:rPr>
                  <w:lang w:eastAsia="sv-SE"/>
                </w:rPr>
                <w:t>Notification</w:t>
              </w:r>
            </w:ins>
          </w:p>
        </w:tc>
      </w:tr>
      <w:tr w:rsidR="00D7700A" w:rsidTr="00302783">
        <w:trPr>
          <w:trHeight w:val="432"/>
          <w:ins w:id="2185" w:author="Hogendoorn, Rene" w:date="2016-08-02T09:00:00Z"/>
        </w:trPr>
        <w:tc>
          <w:tcPr>
            <w:tcW w:w="2592" w:type="dxa"/>
          </w:tcPr>
          <w:p w:rsidR="00D7700A" w:rsidRPr="00D7700A" w:rsidRDefault="00D7700A" w:rsidP="001C0172">
            <w:pPr>
              <w:rPr>
                <w:ins w:id="2186" w:author="Hogendoorn, Rene" w:date="2016-08-02T09:00:00Z"/>
                <w:rFonts w:cs="Times New Roman"/>
                <w:b/>
                <w:lang w:eastAsia="sv-SE"/>
              </w:rPr>
            </w:pPr>
            <w:ins w:id="2187" w:author="Hogendoorn, Rene" w:date="2016-08-02T09:32:00Z">
              <w:r w:rsidRPr="00D7700A">
                <w:rPr>
                  <w:b/>
                  <w:lang w:eastAsia="de-DE"/>
                </w:rPr>
                <w:t>Law enforcement</w:t>
              </w:r>
            </w:ins>
          </w:p>
        </w:tc>
        <w:tc>
          <w:tcPr>
            <w:tcW w:w="2552" w:type="dxa"/>
          </w:tcPr>
          <w:p w:rsidR="00D7700A" w:rsidRDefault="00D7700A" w:rsidP="001C0172">
            <w:pPr>
              <w:rPr>
                <w:ins w:id="2188" w:author="Hogendoorn, Rene" w:date="2016-08-02T09:00:00Z"/>
                <w:rFonts w:cs="Times New Roman"/>
                <w:lang w:eastAsia="sv-SE"/>
              </w:rPr>
            </w:pPr>
          </w:p>
        </w:tc>
        <w:tc>
          <w:tcPr>
            <w:tcW w:w="1842" w:type="dxa"/>
          </w:tcPr>
          <w:p w:rsidR="00D7700A" w:rsidRDefault="00D7700A" w:rsidP="001C0172">
            <w:pPr>
              <w:rPr>
                <w:ins w:id="2189" w:author="Hogendoorn, Rene" w:date="2016-08-02T09:00:00Z"/>
                <w:rFonts w:cs="Times New Roman"/>
                <w:lang w:eastAsia="sv-SE"/>
              </w:rPr>
            </w:pPr>
          </w:p>
        </w:tc>
        <w:tc>
          <w:tcPr>
            <w:tcW w:w="1842" w:type="dxa"/>
          </w:tcPr>
          <w:p w:rsidR="00D7700A" w:rsidRDefault="00D7700A" w:rsidP="001C0172">
            <w:pPr>
              <w:rPr>
                <w:ins w:id="2190" w:author="Hogendoorn, Rene" w:date="2016-08-04T05:53:00Z"/>
                <w:rFonts w:cs="Times New Roman"/>
                <w:lang w:eastAsia="sv-SE"/>
              </w:rPr>
            </w:pPr>
          </w:p>
        </w:tc>
      </w:tr>
      <w:tr w:rsidR="00972760" w:rsidRPr="002005A9" w:rsidTr="00302783">
        <w:trPr>
          <w:trHeight w:val="432"/>
          <w:ins w:id="2191" w:author="Hogendoorn, Rene" w:date="2016-08-02T09:00:00Z"/>
        </w:trPr>
        <w:tc>
          <w:tcPr>
            <w:tcW w:w="2592" w:type="dxa"/>
          </w:tcPr>
          <w:p w:rsidR="00972760" w:rsidRPr="0047659A" w:rsidRDefault="009A3977" w:rsidP="009A3977">
            <w:pPr>
              <w:rPr>
                <w:ins w:id="2192" w:author="Hogendoorn, Rene" w:date="2016-08-02T09:00:00Z"/>
                <w:rFonts w:cs="Times New Roman"/>
                <w:b/>
                <w:lang w:eastAsia="sv-SE"/>
              </w:rPr>
            </w:pPr>
            <w:ins w:id="2193" w:author="Hogendoorn, Rene" w:date="2016-08-04T06:25:00Z">
              <w:r>
                <w:rPr>
                  <w:lang w:eastAsia="de-DE"/>
                </w:rPr>
                <w:t>F</w:t>
              </w:r>
            </w:ins>
            <w:ins w:id="2194" w:author="Hogendoorn, Rene" w:date="2016-08-02T09:32:00Z">
              <w:r w:rsidR="00972760">
                <w:rPr>
                  <w:lang w:eastAsia="de-DE"/>
                </w:rPr>
                <w:t xml:space="preserve">isheries </w:t>
              </w:r>
            </w:ins>
            <w:ins w:id="2195" w:author="Hogendoorn, Rene" w:date="2016-08-04T06:25:00Z">
              <w:r>
                <w:rPr>
                  <w:lang w:eastAsia="de-DE"/>
                </w:rPr>
                <w:t>inspection</w:t>
              </w:r>
            </w:ins>
          </w:p>
        </w:tc>
        <w:tc>
          <w:tcPr>
            <w:tcW w:w="2552" w:type="dxa"/>
          </w:tcPr>
          <w:p w:rsidR="00972760" w:rsidRPr="009A3977" w:rsidDel="00D93538" w:rsidRDefault="00972760" w:rsidP="009A3977">
            <w:pPr>
              <w:pStyle w:val="BodyText"/>
              <w:jc w:val="left"/>
              <w:rPr>
                <w:ins w:id="2196" w:author="Fred E Fredriksen" w:date="2016-08-03T03:47:00Z"/>
                <w:del w:id="2197" w:author="Hogendoorn, Rene" w:date="2016-08-04T06:22:00Z"/>
                <w:lang w:val="en-US"/>
              </w:rPr>
            </w:pPr>
            <w:ins w:id="2198" w:author="Hogendoorn, Rene" w:date="2016-08-04T06:22:00Z">
              <w:r w:rsidRPr="00611DF1">
                <w:rPr>
                  <w:lang w:val="en-US"/>
                </w:rPr>
                <w:t>Traffic Image</w:t>
              </w:r>
            </w:ins>
            <w:ins w:id="2199" w:author="Fred E Fredriksen" w:date="2016-08-03T03:47:00Z">
              <w:del w:id="2200" w:author="Hogendoorn, Rene" w:date="2016-08-04T06:22:00Z">
                <w:r w:rsidRPr="00122E10" w:rsidDel="00D93538">
                  <w:rPr>
                    <w:highlight w:val="yellow"/>
                    <w:lang w:val="en-US"/>
                  </w:rPr>
                  <w:delText>Voyage Data</w:delText>
                </w:r>
              </w:del>
            </w:ins>
          </w:p>
          <w:p w:rsidR="00972760" w:rsidRPr="00122E10" w:rsidDel="00D93538" w:rsidRDefault="00972760" w:rsidP="009A3977">
            <w:pPr>
              <w:pStyle w:val="BodyText"/>
              <w:jc w:val="left"/>
              <w:rPr>
                <w:ins w:id="2201" w:author="Fred E Fredriksen" w:date="2016-08-03T03:47:00Z"/>
                <w:del w:id="2202" w:author="Hogendoorn, Rene" w:date="2016-08-04T06:22:00Z"/>
                <w:highlight w:val="yellow"/>
                <w:lang w:val="en-US"/>
              </w:rPr>
            </w:pPr>
            <w:ins w:id="2203" w:author="Fred E Fredriksen" w:date="2016-08-03T03:47:00Z">
              <w:del w:id="2204" w:author="Hogendoorn, Rene" w:date="2016-08-04T06:22:00Z">
                <w:r w:rsidRPr="00122E10" w:rsidDel="00D93538">
                  <w:rPr>
                    <w:highlight w:val="yellow"/>
                    <w:lang w:val="en-US"/>
                  </w:rPr>
                  <w:delText>Traffic Image</w:delText>
                </w:r>
              </w:del>
            </w:ins>
          </w:p>
          <w:p w:rsidR="00972760" w:rsidRPr="00122E10" w:rsidDel="00D93538" w:rsidRDefault="00972760" w:rsidP="009A3977">
            <w:pPr>
              <w:pStyle w:val="BodyText"/>
              <w:jc w:val="left"/>
              <w:rPr>
                <w:ins w:id="2205" w:author="Fred E Fredriksen" w:date="2016-08-03T03:47:00Z"/>
                <w:del w:id="2206" w:author="Hogendoorn, Rene" w:date="2016-08-04T06:22:00Z"/>
                <w:highlight w:val="yellow"/>
                <w:lang w:val="en-US"/>
              </w:rPr>
            </w:pPr>
            <w:ins w:id="2207" w:author="Fred E Fredriksen" w:date="2016-08-03T03:47:00Z">
              <w:del w:id="2208" w:author="Hogendoorn, Rene" w:date="2016-08-04T06:22:00Z">
                <w:r w:rsidRPr="00122E10" w:rsidDel="00D93538">
                  <w:rPr>
                    <w:highlight w:val="yellow"/>
                    <w:lang w:val="en-US"/>
                  </w:rPr>
                  <w:delText>Surveillance</w:delText>
                </w:r>
              </w:del>
            </w:ins>
          </w:p>
          <w:p w:rsidR="00972760" w:rsidRPr="00122E10" w:rsidRDefault="00972760" w:rsidP="009A3977">
            <w:pPr>
              <w:pStyle w:val="BodyText"/>
              <w:jc w:val="left"/>
              <w:rPr>
                <w:ins w:id="2209" w:author="Hogendoorn, Rene" w:date="2016-08-02T09:00:00Z"/>
                <w:highlight w:val="yellow"/>
                <w:lang w:val="en-US"/>
              </w:rPr>
            </w:pPr>
            <w:ins w:id="2210" w:author="Fred E Fredriksen" w:date="2016-08-03T03:47:00Z">
              <w:del w:id="2211" w:author="Hogendoorn, Rene" w:date="2016-08-04T06:22:00Z">
                <w:r w:rsidRPr="00122E10" w:rsidDel="00D93538">
                  <w:rPr>
                    <w:highlight w:val="yellow"/>
                    <w:lang w:val="en-US"/>
                  </w:rPr>
                  <w:delText>Sensor Data</w:delText>
                </w:r>
              </w:del>
            </w:ins>
          </w:p>
        </w:tc>
        <w:tc>
          <w:tcPr>
            <w:tcW w:w="1842" w:type="dxa"/>
          </w:tcPr>
          <w:p w:rsidR="00972760" w:rsidRPr="009A3977" w:rsidDel="00D93538" w:rsidRDefault="00972760" w:rsidP="009A3977">
            <w:pPr>
              <w:pStyle w:val="BodyText"/>
              <w:jc w:val="left"/>
              <w:rPr>
                <w:ins w:id="2212" w:author="Fred E Fredriksen" w:date="2016-08-03T03:47:00Z"/>
                <w:del w:id="2213" w:author="Hogendoorn, Rene" w:date="2016-08-04T06:22:00Z"/>
                <w:lang w:val="en-US"/>
              </w:rPr>
            </w:pPr>
            <w:ins w:id="2214" w:author="Hogendoorn, Rene" w:date="2016-08-04T06:22:00Z">
              <w:r w:rsidRPr="00611DF1">
                <w:rPr>
                  <w:lang w:val="en-US"/>
                </w:rPr>
                <w:t>Real-time</w:t>
              </w:r>
            </w:ins>
            <w:ins w:id="2215" w:author="Fred E Fredriksen" w:date="2016-08-03T03:47:00Z">
              <w:del w:id="2216" w:author="Hogendoorn, Rene" w:date="2016-08-04T06:22:00Z">
                <w:r w:rsidRPr="00122E10" w:rsidDel="00D93538">
                  <w:rPr>
                    <w:rFonts w:cs="Times New Roman"/>
                    <w:highlight w:val="yellow"/>
                    <w:lang w:eastAsia="sv-SE"/>
                  </w:rPr>
                  <w:delText>Real Time</w:delText>
                </w:r>
              </w:del>
            </w:ins>
          </w:p>
          <w:p w:rsidR="00972760" w:rsidRPr="00122E10" w:rsidRDefault="00972760" w:rsidP="009A3977">
            <w:pPr>
              <w:pStyle w:val="BodyText"/>
              <w:jc w:val="left"/>
              <w:rPr>
                <w:ins w:id="2217" w:author="Hogendoorn, Rene" w:date="2016-08-02T09:00:00Z"/>
                <w:rFonts w:cs="Times New Roman"/>
                <w:highlight w:val="yellow"/>
                <w:lang w:eastAsia="sv-SE"/>
              </w:rPr>
            </w:pPr>
            <w:ins w:id="2218" w:author="Fred E Fredriksen" w:date="2016-08-03T03:47:00Z">
              <w:del w:id="2219" w:author="Hogendoorn, Rene" w:date="2016-08-04T06:22:00Z">
                <w:r w:rsidRPr="00122E10" w:rsidDel="00D93538">
                  <w:rPr>
                    <w:rFonts w:cs="Times New Roman"/>
                    <w:highlight w:val="yellow"/>
                    <w:lang w:eastAsia="sv-SE"/>
                  </w:rPr>
                  <w:delText>Constant</w:delText>
                </w:r>
              </w:del>
            </w:ins>
          </w:p>
        </w:tc>
        <w:tc>
          <w:tcPr>
            <w:tcW w:w="1842" w:type="dxa"/>
          </w:tcPr>
          <w:p w:rsidR="00972760" w:rsidRPr="00122E10" w:rsidRDefault="00972760" w:rsidP="009A3977">
            <w:pPr>
              <w:pStyle w:val="BodyText"/>
              <w:jc w:val="left"/>
              <w:rPr>
                <w:ins w:id="2220" w:author="Hogendoorn, Rene" w:date="2016-08-04T05:53:00Z"/>
                <w:rFonts w:cs="Times New Roman"/>
                <w:highlight w:val="yellow"/>
                <w:lang w:eastAsia="sv-SE"/>
              </w:rPr>
            </w:pPr>
            <w:ins w:id="2221" w:author="Hogendoorn, Rene" w:date="2016-08-04T06:22:00Z">
              <w:r w:rsidRPr="00611DF1">
                <w:rPr>
                  <w:lang w:val="en-US"/>
                </w:rPr>
                <w:t>Continuous</w:t>
              </w:r>
            </w:ins>
          </w:p>
        </w:tc>
      </w:tr>
      <w:tr w:rsidR="00972760" w:rsidRPr="002005A9" w:rsidTr="00302783">
        <w:trPr>
          <w:trHeight w:val="432"/>
          <w:ins w:id="2222" w:author="Hogendoorn, Rene" w:date="2016-08-04T06:21:00Z"/>
        </w:trPr>
        <w:tc>
          <w:tcPr>
            <w:tcW w:w="2592" w:type="dxa"/>
          </w:tcPr>
          <w:p w:rsidR="00972760" w:rsidRDefault="00972760" w:rsidP="00972760">
            <w:pPr>
              <w:rPr>
                <w:ins w:id="2223" w:author="Hogendoorn, Rene" w:date="2016-08-04T06:21:00Z"/>
                <w:lang w:eastAsia="de-DE"/>
              </w:rPr>
            </w:pPr>
          </w:p>
        </w:tc>
        <w:tc>
          <w:tcPr>
            <w:tcW w:w="2552" w:type="dxa"/>
          </w:tcPr>
          <w:p w:rsidR="00972760" w:rsidRPr="009A3977" w:rsidRDefault="009A3977" w:rsidP="009A3977">
            <w:pPr>
              <w:pStyle w:val="BodyText"/>
              <w:jc w:val="left"/>
              <w:rPr>
                <w:ins w:id="2224" w:author="Hogendoorn, Rene" w:date="2016-08-04T06:21:00Z"/>
                <w:lang w:val="en-US"/>
              </w:rPr>
            </w:pPr>
            <w:ins w:id="2225" w:author="Hogendoorn, Rene" w:date="2016-08-04T06:22:00Z">
              <w:r>
                <w:rPr>
                  <w:lang w:val="en-US"/>
                </w:rPr>
                <w:t>Voyage Data</w:t>
              </w:r>
            </w:ins>
          </w:p>
        </w:tc>
        <w:tc>
          <w:tcPr>
            <w:tcW w:w="1842" w:type="dxa"/>
          </w:tcPr>
          <w:p w:rsidR="00972760" w:rsidRPr="00122E10" w:rsidRDefault="00972760" w:rsidP="009A3977">
            <w:pPr>
              <w:pStyle w:val="BodyText"/>
              <w:jc w:val="left"/>
              <w:rPr>
                <w:ins w:id="2226" w:author="Hogendoorn, Rene" w:date="2016-08-04T06:21:00Z"/>
                <w:rFonts w:cs="Times New Roman"/>
                <w:highlight w:val="yellow"/>
                <w:lang w:eastAsia="sv-SE"/>
              </w:rPr>
            </w:pPr>
            <w:ins w:id="2227" w:author="Hogendoorn, Rene" w:date="2016-08-04T06:22:00Z">
              <w:r w:rsidRPr="00611DF1">
                <w:rPr>
                  <w:lang w:val="en-US"/>
                </w:rPr>
                <w:t>Non real-time</w:t>
              </w:r>
            </w:ins>
          </w:p>
        </w:tc>
        <w:tc>
          <w:tcPr>
            <w:tcW w:w="1842" w:type="dxa"/>
          </w:tcPr>
          <w:p w:rsidR="00972760" w:rsidRPr="00122E10" w:rsidRDefault="00972760" w:rsidP="009A3977">
            <w:pPr>
              <w:pStyle w:val="BodyText"/>
              <w:jc w:val="left"/>
              <w:rPr>
                <w:ins w:id="2228" w:author="Hogendoorn, Rene" w:date="2016-08-04T06:21:00Z"/>
                <w:rFonts w:cs="Times New Roman"/>
                <w:highlight w:val="yellow"/>
                <w:lang w:eastAsia="sv-SE"/>
              </w:rPr>
            </w:pPr>
            <w:ins w:id="2229" w:author="Hogendoorn, Rene" w:date="2016-08-04T06:22:00Z">
              <w:r w:rsidRPr="00611DF1">
                <w:rPr>
                  <w:lang w:val="en-US"/>
                </w:rPr>
                <w:t>Continuous</w:t>
              </w:r>
            </w:ins>
          </w:p>
        </w:tc>
      </w:tr>
      <w:tr w:rsidR="00972760" w:rsidRPr="002005A9" w:rsidTr="00302783">
        <w:trPr>
          <w:trHeight w:val="633"/>
          <w:ins w:id="2230" w:author="Hogendoorn, Rene" w:date="2016-08-04T06:21:00Z"/>
        </w:trPr>
        <w:tc>
          <w:tcPr>
            <w:tcW w:w="2592" w:type="dxa"/>
          </w:tcPr>
          <w:p w:rsidR="00972760" w:rsidRDefault="00972760" w:rsidP="00972760">
            <w:pPr>
              <w:rPr>
                <w:ins w:id="2231" w:author="Hogendoorn, Rene" w:date="2016-08-04T06:21:00Z"/>
                <w:lang w:eastAsia="de-DE"/>
              </w:rPr>
            </w:pPr>
          </w:p>
        </w:tc>
        <w:tc>
          <w:tcPr>
            <w:tcW w:w="2552" w:type="dxa"/>
          </w:tcPr>
          <w:p w:rsidR="00972760" w:rsidRPr="009A3977" w:rsidRDefault="00972760" w:rsidP="009A3977">
            <w:pPr>
              <w:pStyle w:val="BodyText"/>
              <w:jc w:val="left"/>
              <w:rPr>
                <w:ins w:id="2232" w:author="Hogendoorn, Rene" w:date="2016-08-04T06:21:00Z"/>
                <w:lang w:val="en-US"/>
              </w:rPr>
            </w:pPr>
            <w:ins w:id="2233" w:author="Hogendoorn, Rene" w:date="2016-08-04T06:22:00Z">
              <w:r w:rsidRPr="00611DF1">
                <w:rPr>
                  <w:lang w:val="en-US"/>
                </w:rPr>
                <w:t>Surveillance</w:t>
              </w:r>
              <w:r>
                <w:rPr>
                  <w:lang w:val="en-US"/>
                </w:rPr>
                <w:t xml:space="preserve"> </w:t>
              </w:r>
              <w:r w:rsidR="009A3977">
                <w:rPr>
                  <w:lang w:val="en-US"/>
                </w:rPr>
                <w:t>Sensor Data</w:t>
              </w:r>
            </w:ins>
          </w:p>
        </w:tc>
        <w:tc>
          <w:tcPr>
            <w:tcW w:w="1842" w:type="dxa"/>
          </w:tcPr>
          <w:p w:rsidR="00972760" w:rsidRPr="00122E10" w:rsidRDefault="00972760" w:rsidP="009A3977">
            <w:pPr>
              <w:pStyle w:val="BodyText"/>
              <w:jc w:val="left"/>
              <w:rPr>
                <w:ins w:id="2234" w:author="Hogendoorn, Rene" w:date="2016-08-04T06:21:00Z"/>
                <w:rFonts w:cs="Times New Roman"/>
                <w:highlight w:val="yellow"/>
                <w:lang w:eastAsia="sv-SE"/>
              </w:rPr>
            </w:pPr>
            <w:ins w:id="2235" w:author="Hogendoorn, Rene" w:date="2016-08-04T06:22:00Z">
              <w:r w:rsidRPr="00611DF1">
                <w:rPr>
                  <w:lang w:val="en-US"/>
                </w:rPr>
                <w:t>Real-time</w:t>
              </w:r>
            </w:ins>
          </w:p>
        </w:tc>
        <w:tc>
          <w:tcPr>
            <w:tcW w:w="1842" w:type="dxa"/>
          </w:tcPr>
          <w:p w:rsidR="00972760" w:rsidRPr="00122E10" w:rsidRDefault="00972760" w:rsidP="009A3977">
            <w:pPr>
              <w:pStyle w:val="BodyText"/>
              <w:jc w:val="left"/>
              <w:rPr>
                <w:ins w:id="2236" w:author="Hogendoorn, Rene" w:date="2016-08-04T06:21:00Z"/>
                <w:rFonts w:cs="Times New Roman"/>
                <w:highlight w:val="yellow"/>
                <w:lang w:eastAsia="sv-SE"/>
              </w:rPr>
            </w:pPr>
            <w:ins w:id="2237" w:author="Hogendoorn, Rene" w:date="2016-08-04T06:22:00Z">
              <w:r w:rsidRPr="00611DF1">
                <w:rPr>
                  <w:lang w:val="en-US"/>
                </w:rPr>
                <w:t>Continuous</w:t>
              </w:r>
            </w:ins>
          </w:p>
        </w:tc>
      </w:tr>
      <w:tr w:rsidR="00972760" w:rsidRPr="002005A9" w:rsidTr="00302783">
        <w:trPr>
          <w:trHeight w:val="432"/>
          <w:ins w:id="2238" w:author="Hogendoorn, Rene" w:date="2016-08-04T06:21:00Z"/>
        </w:trPr>
        <w:tc>
          <w:tcPr>
            <w:tcW w:w="2592" w:type="dxa"/>
          </w:tcPr>
          <w:p w:rsidR="00972760" w:rsidRDefault="00972760" w:rsidP="001C0172">
            <w:pPr>
              <w:rPr>
                <w:ins w:id="2239" w:author="Hogendoorn, Rene" w:date="2016-08-04T06:21:00Z"/>
                <w:lang w:eastAsia="de-DE"/>
              </w:rPr>
            </w:pPr>
          </w:p>
        </w:tc>
        <w:tc>
          <w:tcPr>
            <w:tcW w:w="2552" w:type="dxa"/>
          </w:tcPr>
          <w:p w:rsidR="00972760" w:rsidRPr="00122E10" w:rsidRDefault="00972760" w:rsidP="009A3977">
            <w:pPr>
              <w:pStyle w:val="BodyText"/>
              <w:jc w:val="left"/>
              <w:rPr>
                <w:ins w:id="2240" w:author="Hogendoorn, Rene" w:date="2016-08-04T06:21:00Z"/>
                <w:highlight w:val="yellow"/>
                <w:lang w:val="en-US"/>
              </w:rPr>
            </w:pPr>
            <w:proofErr w:type="spellStart"/>
            <w:ins w:id="2241" w:author="Hogendoorn, Rene" w:date="2016-08-04T06:22:00Z">
              <w:r w:rsidRPr="00611DF1">
                <w:rPr>
                  <w:lang w:val="en-US"/>
                </w:rPr>
                <w:t>Meteo</w:t>
              </w:r>
              <w:proofErr w:type="spellEnd"/>
              <w:r w:rsidRPr="00611DF1">
                <w:rPr>
                  <w:lang w:val="en-US"/>
                </w:rPr>
                <w:t>/Hydro</w:t>
              </w:r>
            </w:ins>
          </w:p>
        </w:tc>
        <w:tc>
          <w:tcPr>
            <w:tcW w:w="1842" w:type="dxa"/>
          </w:tcPr>
          <w:p w:rsidR="00972760" w:rsidRPr="00122E10" w:rsidRDefault="00972760" w:rsidP="009A3977">
            <w:pPr>
              <w:pStyle w:val="BodyText"/>
              <w:jc w:val="left"/>
              <w:rPr>
                <w:ins w:id="2242" w:author="Hogendoorn, Rene" w:date="2016-08-04T06:21:00Z"/>
                <w:rFonts w:cs="Times New Roman"/>
                <w:highlight w:val="yellow"/>
                <w:lang w:eastAsia="sv-SE"/>
              </w:rPr>
            </w:pPr>
            <w:ins w:id="2243" w:author="Hogendoorn, Rene" w:date="2016-08-04T06:22:00Z">
              <w:r w:rsidRPr="00611DF1">
                <w:rPr>
                  <w:lang w:val="en-US"/>
                </w:rPr>
                <w:t>Non real-time</w:t>
              </w:r>
            </w:ins>
          </w:p>
        </w:tc>
        <w:tc>
          <w:tcPr>
            <w:tcW w:w="1842" w:type="dxa"/>
          </w:tcPr>
          <w:p w:rsidR="00972760" w:rsidRPr="00122E10" w:rsidRDefault="00972760" w:rsidP="009A3977">
            <w:pPr>
              <w:pStyle w:val="BodyText"/>
              <w:jc w:val="left"/>
              <w:rPr>
                <w:ins w:id="2244" w:author="Hogendoorn, Rene" w:date="2016-08-04T06:21:00Z"/>
                <w:rFonts w:cs="Times New Roman"/>
                <w:highlight w:val="yellow"/>
                <w:lang w:eastAsia="sv-SE"/>
              </w:rPr>
            </w:pPr>
            <w:ins w:id="2245" w:author="Hogendoorn, Rene" w:date="2016-08-04T06:22:00Z">
              <w:r w:rsidRPr="00611DF1">
                <w:rPr>
                  <w:lang w:val="en-US"/>
                </w:rPr>
                <w:t>Continuous</w:t>
              </w:r>
            </w:ins>
          </w:p>
        </w:tc>
      </w:tr>
      <w:tr w:rsidR="009A3977" w:rsidTr="00302783">
        <w:trPr>
          <w:trHeight w:val="432"/>
          <w:ins w:id="2246" w:author="Hogendoorn, Rene" w:date="2016-08-02T09:00:00Z"/>
        </w:trPr>
        <w:tc>
          <w:tcPr>
            <w:tcW w:w="2592" w:type="dxa"/>
          </w:tcPr>
          <w:p w:rsidR="009A3977" w:rsidRPr="002005A9" w:rsidRDefault="009A3977" w:rsidP="009A3977">
            <w:pPr>
              <w:rPr>
                <w:ins w:id="2247" w:author="Hogendoorn, Rene" w:date="2016-08-02T09:00:00Z"/>
                <w:rFonts w:cs="Times New Roman"/>
                <w:b/>
                <w:lang w:eastAsia="sv-SE"/>
              </w:rPr>
            </w:pPr>
            <w:ins w:id="2248" w:author="Hogendoorn, Rene" w:date="2016-08-04T06:25:00Z">
              <w:r>
                <w:rPr>
                  <w:lang w:eastAsia="de-DE"/>
                </w:rPr>
                <w:t>C</w:t>
              </w:r>
            </w:ins>
            <w:ins w:id="2249" w:author="Hogendoorn, Rene" w:date="2016-08-02T09:32:00Z">
              <w:r>
                <w:rPr>
                  <w:lang w:eastAsia="de-DE"/>
                </w:rPr>
                <w:t>ustoms</w:t>
              </w:r>
            </w:ins>
          </w:p>
        </w:tc>
        <w:tc>
          <w:tcPr>
            <w:tcW w:w="2552" w:type="dxa"/>
          </w:tcPr>
          <w:p w:rsidR="009A3977" w:rsidRPr="00122E10" w:rsidDel="008B7085" w:rsidRDefault="009A3977" w:rsidP="009A3977">
            <w:pPr>
              <w:pStyle w:val="BodyText"/>
              <w:jc w:val="left"/>
              <w:rPr>
                <w:ins w:id="2250" w:author="Fred E Fredriksen" w:date="2016-08-03T03:55:00Z"/>
                <w:del w:id="2251" w:author="Hogendoorn, Rene" w:date="2016-08-04T06:25:00Z"/>
                <w:highlight w:val="yellow"/>
                <w:lang w:val="en-US"/>
              </w:rPr>
            </w:pPr>
            <w:ins w:id="2252" w:author="Hogendoorn, Rene" w:date="2016-08-04T06:25:00Z">
              <w:r w:rsidRPr="00611DF1">
                <w:rPr>
                  <w:lang w:val="en-US"/>
                </w:rPr>
                <w:t>Traffic Image</w:t>
              </w:r>
            </w:ins>
            <w:ins w:id="2253" w:author="Fred E Fredriksen" w:date="2016-08-03T03:55:00Z">
              <w:del w:id="2254" w:author="Hogendoorn, Rene" w:date="2016-08-04T06:25:00Z">
                <w:r w:rsidRPr="00122E10" w:rsidDel="008B7085">
                  <w:rPr>
                    <w:highlight w:val="yellow"/>
                    <w:lang w:val="en-US"/>
                  </w:rPr>
                  <w:delText>Voyage Data</w:delText>
                </w:r>
              </w:del>
            </w:ins>
          </w:p>
          <w:p w:rsidR="009A3977" w:rsidRPr="00122E10" w:rsidDel="008B7085" w:rsidRDefault="009A3977" w:rsidP="009A3977">
            <w:pPr>
              <w:pStyle w:val="BodyText"/>
              <w:jc w:val="left"/>
              <w:rPr>
                <w:ins w:id="2255" w:author="Fred E Fredriksen" w:date="2016-08-03T03:55:00Z"/>
                <w:del w:id="2256" w:author="Hogendoorn, Rene" w:date="2016-08-04T06:25:00Z"/>
                <w:highlight w:val="yellow"/>
                <w:lang w:val="en-US"/>
              </w:rPr>
            </w:pPr>
            <w:ins w:id="2257" w:author="Fred E Fredriksen" w:date="2016-08-03T03:55:00Z">
              <w:del w:id="2258" w:author="Hogendoorn, Rene" w:date="2016-08-04T06:25:00Z">
                <w:r w:rsidRPr="00122E10" w:rsidDel="008B7085">
                  <w:rPr>
                    <w:highlight w:val="yellow"/>
                    <w:lang w:val="en-US"/>
                  </w:rPr>
                  <w:delText>Traffic Image</w:delText>
                </w:r>
              </w:del>
            </w:ins>
          </w:p>
          <w:p w:rsidR="009A3977" w:rsidRPr="00122E10" w:rsidDel="008B7085" w:rsidRDefault="009A3977" w:rsidP="009A3977">
            <w:pPr>
              <w:pStyle w:val="BodyText"/>
              <w:jc w:val="left"/>
              <w:rPr>
                <w:ins w:id="2259" w:author="Fred E Fredriksen" w:date="2016-08-03T03:55:00Z"/>
                <w:del w:id="2260" w:author="Hogendoorn, Rene" w:date="2016-08-04T06:25:00Z"/>
                <w:highlight w:val="yellow"/>
                <w:lang w:val="en-US"/>
              </w:rPr>
            </w:pPr>
            <w:ins w:id="2261" w:author="Fred E Fredriksen" w:date="2016-08-03T03:55:00Z">
              <w:del w:id="2262" w:author="Hogendoorn, Rene" w:date="2016-08-04T06:25:00Z">
                <w:r w:rsidRPr="00122E10" w:rsidDel="008B7085">
                  <w:rPr>
                    <w:highlight w:val="yellow"/>
                    <w:lang w:val="en-US"/>
                  </w:rPr>
                  <w:delText>Surveillance</w:delText>
                </w:r>
              </w:del>
            </w:ins>
          </w:p>
          <w:p w:rsidR="009A3977" w:rsidRPr="00122E10" w:rsidRDefault="009A3977" w:rsidP="009A3977">
            <w:pPr>
              <w:pStyle w:val="BodyText"/>
              <w:jc w:val="left"/>
              <w:rPr>
                <w:ins w:id="2263" w:author="Hogendoorn, Rene" w:date="2016-08-02T09:00:00Z"/>
                <w:rFonts w:cs="Times New Roman"/>
                <w:highlight w:val="yellow"/>
                <w:lang w:eastAsia="sv-SE"/>
              </w:rPr>
            </w:pPr>
            <w:ins w:id="2264" w:author="Fred E Fredriksen" w:date="2016-08-03T03:55:00Z">
              <w:del w:id="2265" w:author="Hogendoorn, Rene" w:date="2016-08-04T06:25:00Z">
                <w:r w:rsidRPr="00122E10" w:rsidDel="008B7085">
                  <w:rPr>
                    <w:highlight w:val="yellow"/>
                    <w:lang w:val="en-US"/>
                  </w:rPr>
                  <w:delText>Sensor Data</w:delText>
                </w:r>
              </w:del>
            </w:ins>
          </w:p>
        </w:tc>
        <w:tc>
          <w:tcPr>
            <w:tcW w:w="1842" w:type="dxa"/>
          </w:tcPr>
          <w:p w:rsidR="009A3977" w:rsidRPr="00122E10" w:rsidDel="008B7085" w:rsidRDefault="009A3977" w:rsidP="009A3977">
            <w:pPr>
              <w:pStyle w:val="BodyText"/>
              <w:jc w:val="left"/>
              <w:rPr>
                <w:ins w:id="2266" w:author="Fred E Fredriksen" w:date="2016-08-03T03:48:00Z"/>
                <w:del w:id="2267" w:author="Hogendoorn, Rene" w:date="2016-08-04T06:25:00Z"/>
                <w:rFonts w:cs="Times New Roman"/>
                <w:highlight w:val="yellow"/>
                <w:lang w:eastAsia="sv-SE"/>
              </w:rPr>
            </w:pPr>
            <w:ins w:id="2268" w:author="Hogendoorn, Rene" w:date="2016-08-04T06:25:00Z">
              <w:r w:rsidRPr="00611DF1">
                <w:rPr>
                  <w:lang w:val="en-US"/>
                </w:rPr>
                <w:t>Real-time</w:t>
              </w:r>
            </w:ins>
            <w:ins w:id="2269" w:author="Fred E Fredriksen" w:date="2016-08-03T03:48:00Z">
              <w:del w:id="2270" w:author="Hogendoorn, Rene" w:date="2016-08-04T06:25:00Z">
                <w:r w:rsidRPr="00122E10" w:rsidDel="008B7085">
                  <w:rPr>
                    <w:rFonts w:cs="Times New Roman"/>
                    <w:highlight w:val="yellow"/>
                    <w:lang w:eastAsia="sv-SE"/>
                  </w:rPr>
                  <w:delText>Notification</w:delText>
                </w:r>
              </w:del>
            </w:ins>
          </w:p>
          <w:p w:rsidR="009A3977" w:rsidRPr="00122E10" w:rsidRDefault="009A3977" w:rsidP="009A3977">
            <w:pPr>
              <w:pStyle w:val="BodyText"/>
              <w:jc w:val="left"/>
              <w:rPr>
                <w:ins w:id="2271" w:author="Hogendoorn, Rene" w:date="2016-08-02T09:00:00Z"/>
                <w:rFonts w:cs="Times New Roman"/>
                <w:highlight w:val="yellow"/>
                <w:lang w:eastAsia="sv-SE"/>
              </w:rPr>
            </w:pPr>
            <w:ins w:id="2272" w:author="Fred E Fredriksen" w:date="2016-08-03T03:48:00Z">
              <w:del w:id="2273" w:author="Hogendoorn, Rene" w:date="2016-08-04T06:25:00Z">
                <w:r w:rsidRPr="00122E10" w:rsidDel="008B7085">
                  <w:rPr>
                    <w:highlight w:val="yellow"/>
                    <w:lang w:val="en-US"/>
                  </w:rPr>
                  <w:delText>Constant</w:delText>
                </w:r>
              </w:del>
            </w:ins>
          </w:p>
        </w:tc>
        <w:tc>
          <w:tcPr>
            <w:tcW w:w="1842" w:type="dxa"/>
          </w:tcPr>
          <w:p w:rsidR="009A3977" w:rsidRPr="00122E10" w:rsidRDefault="009A3977" w:rsidP="009A3977">
            <w:pPr>
              <w:pStyle w:val="BodyText"/>
              <w:jc w:val="left"/>
              <w:rPr>
                <w:ins w:id="2274" w:author="Hogendoorn, Rene" w:date="2016-08-04T05:53:00Z"/>
                <w:rFonts w:cs="Times New Roman"/>
                <w:highlight w:val="yellow"/>
                <w:lang w:eastAsia="sv-SE"/>
              </w:rPr>
            </w:pPr>
            <w:ins w:id="2275" w:author="Hogendoorn, Rene" w:date="2016-08-04T06:25:00Z">
              <w:r w:rsidRPr="00611DF1">
                <w:rPr>
                  <w:lang w:val="en-US"/>
                </w:rPr>
                <w:t>Continuous</w:t>
              </w:r>
            </w:ins>
          </w:p>
        </w:tc>
      </w:tr>
      <w:tr w:rsidR="009A3977" w:rsidTr="00302783">
        <w:trPr>
          <w:trHeight w:val="432"/>
          <w:ins w:id="2276" w:author="Hogendoorn, Rene" w:date="2016-08-04T06:24:00Z"/>
        </w:trPr>
        <w:tc>
          <w:tcPr>
            <w:tcW w:w="2592" w:type="dxa"/>
          </w:tcPr>
          <w:p w:rsidR="009A3977" w:rsidRDefault="009A3977" w:rsidP="009A3977">
            <w:pPr>
              <w:pStyle w:val="BodyText"/>
              <w:rPr>
                <w:ins w:id="2277" w:author="Hogendoorn, Rene" w:date="2016-08-04T06:24:00Z"/>
                <w:lang w:eastAsia="de-DE"/>
              </w:rPr>
            </w:pPr>
          </w:p>
        </w:tc>
        <w:tc>
          <w:tcPr>
            <w:tcW w:w="2552" w:type="dxa"/>
          </w:tcPr>
          <w:p w:rsidR="009A3977" w:rsidRPr="00122E10" w:rsidRDefault="009A3977" w:rsidP="009A3977">
            <w:pPr>
              <w:pStyle w:val="BodyText"/>
              <w:jc w:val="left"/>
              <w:rPr>
                <w:ins w:id="2278" w:author="Hogendoorn, Rene" w:date="2016-08-04T06:24:00Z"/>
                <w:highlight w:val="yellow"/>
                <w:lang w:val="en-US"/>
              </w:rPr>
            </w:pPr>
            <w:ins w:id="2279" w:author="Hogendoorn, Rene" w:date="2016-08-04T06:25:00Z">
              <w:r>
                <w:rPr>
                  <w:lang w:val="en-US"/>
                </w:rPr>
                <w:t>Voyage Data</w:t>
              </w:r>
            </w:ins>
          </w:p>
        </w:tc>
        <w:tc>
          <w:tcPr>
            <w:tcW w:w="1842" w:type="dxa"/>
          </w:tcPr>
          <w:p w:rsidR="009A3977" w:rsidRPr="00122E10" w:rsidRDefault="009A3977" w:rsidP="009A3977">
            <w:pPr>
              <w:pStyle w:val="BodyText"/>
              <w:jc w:val="left"/>
              <w:rPr>
                <w:ins w:id="2280" w:author="Hogendoorn, Rene" w:date="2016-08-04T06:24:00Z"/>
                <w:rFonts w:cs="Times New Roman"/>
                <w:highlight w:val="yellow"/>
                <w:lang w:eastAsia="sv-SE"/>
              </w:rPr>
            </w:pPr>
            <w:ins w:id="2281" w:author="Hogendoorn, Rene" w:date="2016-08-04T06:25:00Z">
              <w:r w:rsidRPr="00611DF1">
                <w:rPr>
                  <w:lang w:val="en-US"/>
                </w:rPr>
                <w:t>Non real-time</w:t>
              </w:r>
            </w:ins>
          </w:p>
        </w:tc>
        <w:tc>
          <w:tcPr>
            <w:tcW w:w="1842" w:type="dxa"/>
          </w:tcPr>
          <w:p w:rsidR="009A3977" w:rsidRPr="00122E10" w:rsidRDefault="009A3977" w:rsidP="009A3977">
            <w:pPr>
              <w:pStyle w:val="BodyText"/>
              <w:jc w:val="left"/>
              <w:rPr>
                <w:ins w:id="2282" w:author="Hogendoorn, Rene" w:date="2016-08-04T06:24:00Z"/>
                <w:rFonts w:cs="Times New Roman"/>
                <w:highlight w:val="yellow"/>
                <w:lang w:eastAsia="sv-SE"/>
              </w:rPr>
            </w:pPr>
            <w:ins w:id="2283" w:author="Hogendoorn, Rene" w:date="2016-08-04T06:25:00Z">
              <w:r w:rsidRPr="00611DF1">
                <w:rPr>
                  <w:lang w:val="en-US"/>
                </w:rPr>
                <w:t>Continuous</w:t>
              </w:r>
            </w:ins>
          </w:p>
        </w:tc>
      </w:tr>
      <w:tr w:rsidR="009A3977" w:rsidTr="00302783">
        <w:trPr>
          <w:trHeight w:val="432"/>
          <w:ins w:id="2284" w:author="Hogendoorn, Rene" w:date="2016-08-04T06:24:00Z"/>
        </w:trPr>
        <w:tc>
          <w:tcPr>
            <w:tcW w:w="2592" w:type="dxa"/>
          </w:tcPr>
          <w:p w:rsidR="009A3977" w:rsidRDefault="009A3977" w:rsidP="009A3977">
            <w:pPr>
              <w:pStyle w:val="BodyText"/>
              <w:rPr>
                <w:ins w:id="2285" w:author="Hogendoorn, Rene" w:date="2016-08-04T06:24:00Z"/>
                <w:lang w:eastAsia="de-DE"/>
              </w:rPr>
            </w:pPr>
          </w:p>
        </w:tc>
        <w:tc>
          <w:tcPr>
            <w:tcW w:w="2552" w:type="dxa"/>
          </w:tcPr>
          <w:p w:rsidR="009A3977" w:rsidRDefault="009A3977" w:rsidP="009A3977">
            <w:pPr>
              <w:pStyle w:val="BodyText"/>
              <w:jc w:val="left"/>
              <w:rPr>
                <w:ins w:id="2286" w:author="Hogendoorn, Rene" w:date="2016-08-04T06:24:00Z"/>
                <w:lang w:val="en-US"/>
              </w:rPr>
            </w:pPr>
            <w:ins w:id="2287" w:author="Hogendoorn, Rene" w:date="2016-08-04T06:25:00Z">
              <w:r w:rsidRPr="00611DF1">
                <w:rPr>
                  <w:lang w:val="en-US"/>
                </w:rPr>
                <w:t>Surveillance</w:t>
              </w:r>
              <w:r>
                <w:rPr>
                  <w:lang w:val="en-US"/>
                </w:rPr>
                <w:t xml:space="preserve"> Sensor Data</w:t>
              </w:r>
            </w:ins>
          </w:p>
        </w:tc>
        <w:tc>
          <w:tcPr>
            <w:tcW w:w="1842" w:type="dxa"/>
          </w:tcPr>
          <w:p w:rsidR="009A3977" w:rsidRPr="00611DF1" w:rsidRDefault="009A3977" w:rsidP="009A3977">
            <w:pPr>
              <w:pStyle w:val="BodyText"/>
              <w:jc w:val="left"/>
              <w:rPr>
                <w:ins w:id="2288" w:author="Hogendoorn, Rene" w:date="2016-08-04T06:24:00Z"/>
                <w:lang w:val="en-US"/>
              </w:rPr>
            </w:pPr>
            <w:ins w:id="2289" w:author="Hogendoorn, Rene" w:date="2016-08-04T06:25:00Z">
              <w:r w:rsidRPr="00611DF1">
                <w:rPr>
                  <w:lang w:val="en-US"/>
                </w:rPr>
                <w:t>Real-time</w:t>
              </w:r>
            </w:ins>
          </w:p>
        </w:tc>
        <w:tc>
          <w:tcPr>
            <w:tcW w:w="1842" w:type="dxa"/>
          </w:tcPr>
          <w:p w:rsidR="009A3977" w:rsidRPr="00611DF1" w:rsidRDefault="009A3977" w:rsidP="009A3977">
            <w:pPr>
              <w:pStyle w:val="BodyText"/>
              <w:jc w:val="left"/>
              <w:rPr>
                <w:ins w:id="2290" w:author="Hogendoorn, Rene" w:date="2016-08-04T06:24:00Z"/>
                <w:lang w:val="en-US"/>
              </w:rPr>
            </w:pPr>
            <w:ins w:id="2291" w:author="Hogendoorn, Rene" w:date="2016-08-04T06:25:00Z">
              <w:r w:rsidRPr="00611DF1">
                <w:rPr>
                  <w:lang w:val="en-US"/>
                </w:rPr>
                <w:t>Continuous</w:t>
              </w:r>
            </w:ins>
          </w:p>
        </w:tc>
      </w:tr>
      <w:tr w:rsidR="009A3977" w:rsidTr="00302783">
        <w:trPr>
          <w:trHeight w:val="432"/>
          <w:ins w:id="2292" w:author="Hogendoorn, Rene" w:date="2016-08-04T06:25:00Z"/>
        </w:trPr>
        <w:tc>
          <w:tcPr>
            <w:tcW w:w="2592" w:type="dxa"/>
          </w:tcPr>
          <w:p w:rsidR="009A3977" w:rsidRDefault="009A3977" w:rsidP="009A3977">
            <w:pPr>
              <w:pStyle w:val="BodyText"/>
              <w:rPr>
                <w:ins w:id="2293" w:author="Hogendoorn, Rene" w:date="2016-08-04T06:25:00Z"/>
                <w:lang w:eastAsia="de-DE"/>
              </w:rPr>
            </w:pPr>
          </w:p>
        </w:tc>
        <w:tc>
          <w:tcPr>
            <w:tcW w:w="2552" w:type="dxa"/>
          </w:tcPr>
          <w:p w:rsidR="009A3977" w:rsidRDefault="009A3977" w:rsidP="009A3977">
            <w:pPr>
              <w:pStyle w:val="BodyText"/>
              <w:jc w:val="left"/>
              <w:rPr>
                <w:ins w:id="2294" w:author="Hogendoorn, Rene" w:date="2016-08-04T06:25:00Z"/>
                <w:lang w:val="en-US"/>
              </w:rPr>
            </w:pPr>
            <w:proofErr w:type="spellStart"/>
            <w:ins w:id="2295" w:author="Hogendoorn, Rene" w:date="2016-08-04T06:25:00Z">
              <w:r w:rsidRPr="00611DF1">
                <w:rPr>
                  <w:lang w:val="en-US"/>
                </w:rPr>
                <w:t>Meteo</w:t>
              </w:r>
              <w:proofErr w:type="spellEnd"/>
              <w:r w:rsidRPr="00611DF1">
                <w:rPr>
                  <w:lang w:val="en-US"/>
                </w:rPr>
                <w:t>/Hydro</w:t>
              </w:r>
            </w:ins>
          </w:p>
        </w:tc>
        <w:tc>
          <w:tcPr>
            <w:tcW w:w="1842" w:type="dxa"/>
          </w:tcPr>
          <w:p w:rsidR="009A3977" w:rsidRPr="00611DF1" w:rsidRDefault="009A3977" w:rsidP="009A3977">
            <w:pPr>
              <w:pStyle w:val="BodyText"/>
              <w:jc w:val="left"/>
              <w:rPr>
                <w:ins w:id="2296" w:author="Hogendoorn, Rene" w:date="2016-08-04T06:25:00Z"/>
                <w:lang w:val="en-US"/>
              </w:rPr>
            </w:pPr>
            <w:ins w:id="2297" w:author="Hogendoorn, Rene" w:date="2016-08-04T06:25:00Z">
              <w:r w:rsidRPr="00611DF1">
                <w:rPr>
                  <w:lang w:val="en-US"/>
                </w:rPr>
                <w:t>Non real-time</w:t>
              </w:r>
            </w:ins>
          </w:p>
        </w:tc>
        <w:tc>
          <w:tcPr>
            <w:tcW w:w="1842" w:type="dxa"/>
          </w:tcPr>
          <w:p w:rsidR="009A3977" w:rsidRPr="00611DF1" w:rsidRDefault="009A3977" w:rsidP="009A3977">
            <w:pPr>
              <w:pStyle w:val="BodyText"/>
              <w:jc w:val="left"/>
              <w:rPr>
                <w:ins w:id="2298" w:author="Hogendoorn, Rene" w:date="2016-08-04T06:25:00Z"/>
                <w:lang w:val="en-US"/>
              </w:rPr>
            </w:pPr>
            <w:ins w:id="2299" w:author="Hogendoorn, Rene" w:date="2016-08-04T06:25:00Z">
              <w:r w:rsidRPr="00611DF1">
                <w:rPr>
                  <w:lang w:val="en-US"/>
                </w:rPr>
                <w:t>Continuous</w:t>
              </w:r>
            </w:ins>
          </w:p>
        </w:tc>
      </w:tr>
      <w:tr w:rsidR="009A3977" w:rsidTr="00302783">
        <w:trPr>
          <w:trHeight w:val="432"/>
          <w:ins w:id="2300" w:author="Hogendoorn, Rene" w:date="2016-08-02T09:00:00Z"/>
        </w:trPr>
        <w:tc>
          <w:tcPr>
            <w:tcW w:w="2592" w:type="dxa"/>
          </w:tcPr>
          <w:p w:rsidR="009A3977" w:rsidRDefault="009A3977" w:rsidP="001C0172">
            <w:pPr>
              <w:rPr>
                <w:ins w:id="2301" w:author="Hogendoorn, Rene" w:date="2016-08-02T09:00:00Z"/>
                <w:rFonts w:cs="Times New Roman"/>
                <w:lang w:eastAsia="sv-SE"/>
              </w:rPr>
            </w:pPr>
            <w:ins w:id="2302" w:author="Hogendoorn, Rene" w:date="2016-08-04T06:26:00Z">
              <w:r>
                <w:rPr>
                  <w:lang w:eastAsia="de-DE"/>
                </w:rPr>
                <w:t>B</w:t>
              </w:r>
            </w:ins>
            <w:ins w:id="2303" w:author="Hogendoorn, Rene" w:date="2016-08-02T09:32:00Z">
              <w:r>
                <w:rPr>
                  <w:lang w:eastAsia="de-DE"/>
                </w:rPr>
                <w:t>order control / Immigration</w:t>
              </w:r>
            </w:ins>
          </w:p>
        </w:tc>
        <w:tc>
          <w:tcPr>
            <w:tcW w:w="2552" w:type="dxa"/>
          </w:tcPr>
          <w:p w:rsidR="009A3977" w:rsidRPr="00122E10" w:rsidDel="00BD61D7" w:rsidRDefault="009A3977" w:rsidP="009A3977">
            <w:pPr>
              <w:pStyle w:val="BodyText"/>
              <w:jc w:val="left"/>
              <w:rPr>
                <w:ins w:id="2304" w:author="Fred E Fredriksen" w:date="2016-08-03T04:28:00Z"/>
                <w:del w:id="2305" w:author="Hogendoorn, Rene" w:date="2016-08-04T06:26:00Z"/>
                <w:highlight w:val="yellow"/>
                <w:lang w:val="en-US"/>
              </w:rPr>
            </w:pPr>
            <w:ins w:id="2306" w:author="Hogendoorn, Rene" w:date="2016-08-04T06:26:00Z">
              <w:r w:rsidRPr="00611DF1">
                <w:rPr>
                  <w:lang w:val="en-US"/>
                </w:rPr>
                <w:t>Traffic Image</w:t>
              </w:r>
            </w:ins>
            <w:ins w:id="2307" w:author="Fred E Fredriksen" w:date="2016-08-03T03:48:00Z">
              <w:del w:id="2308" w:author="Hogendoorn, Rene" w:date="2016-08-04T06:26:00Z">
                <w:r w:rsidRPr="00122E10" w:rsidDel="00BD61D7">
                  <w:rPr>
                    <w:highlight w:val="yellow"/>
                    <w:lang w:val="en-US"/>
                  </w:rPr>
                  <w:delText>Voyage Data</w:delText>
                </w:r>
              </w:del>
            </w:ins>
            <w:ins w:id="2309" w:author="Fred E Fredriksen" w:date="2016-08-03T04:28:00Z">
              <w:del w:id="2310" w:author="Hogendoorn, Rene" w:date="2016-08-04T06:26:00Z">
                <w:r w:rsidRPr="00122E10" w:rsidDel="00BD61D7">
                  <w:rPr>
                    <w:highlight w:val="yellow"/>
                    <w:lang w:val="en-US"/>
                  </w:rPr>
                  <w:delText xml:space="preserve"> </w:delText>
                </w:r>
              </w:del>
            </w:ins>
          </w:p>
          <w:p w:rsidR="009A3977" w:rsidRPr="00122E10" w:rsidDel="00BD61D7" w:rsidRDefault="009A3977" w:rsidP="009A3977">
            <w:pPr>
              <w:pStyle w:val="BodyText"/>
              <w:jc w:val="left"/>
              <w:rPr>
                <w:ins w:id="2311" w:author="Fred E Fredriksen" w:date="2016-08-03T04:27:00Z"/>
                <w:del w:id="2312" w:author="Hogendoorn, Rene" w:date="2016-08-04T06:26:00Z"/>
                <w:highlight w:val="yellow"/>
                <w:lang w:val="en-US"/>
              </w:rPr>
            </w:pPr>
            <w:ins w:id="2313" w:author="Fred E Fredriksen" w:date="2016-08-03T04:28:00Z">
              <w:del w:id="2314" w:author="Hogendoorn, Rene" w:date="2016-08-04T06:26:00Z">
                <w:r w:rsidRPr="00122E10" w:rsidDel="00BD61D7">
                  <w:rPr>
                    <w:highlight w:val="yellow"/>
                    <w:lang w:val="en-US"/>
                  </w:rPr>
                  <w:delText>Traffic Image</w:delText>
                </w:r>
              </w:del>
            </w:ins>
          </w:p>
          <w:p w:rsidR="009A3977" w:rsidRPr="00122E10" w:rsidDel="00BD61D7" w:rsidRDefault="009A3977" w:rsidP="009A3977">
            <w:pPr>
              <w:pStyle w:val="BodyText"/>
              <w:jc w:val="left"/>
              <w:rPr>
                <w:ins w:id="2315" w:author="Fred E Fredriksen" w:date="2016-08-03T03:51:00Z"/>
                <w:del w:id="2316" w:author="Hogendoorn, Rene" w:date="2016-08-04T06:26:00Z"/>
                <w:highlight w:val="yellow"/>
                <w:lang w:val="en-US"/>
              </w:rPr>
            </w:pPr>
            <w:ins w:id="2317" w:author="Fred E Fredriksen" w:date="2016-08-03T03:51:00Z">
              <w:del w:id="2318" w:author="Hogendoorn, Rene" w:date="2016-08-04T06:26:00Z">
                <w:r w:rsidRPr="00122E10" w:rsidDel="00BD61D7">
                  <w:rPr>
                    <w:highlight w:val="yellow"/>
                    <w:lang w:val="en-US"/>
                  </w:rPr>
                  <w:delText>Surveillance</w:delText>
                </w:r>
              </w:del>
            </w:ins>
          </w:p>
          <w:p w:rsidR="009A3977" w:rsidRPr="00122E10" w:rsidRDefault="009A3977" w:rsidP="009A3977">
            <w:pPr>
              <w:pStyle w:val="BodyText"/>
              <w:jc w:val="left"/>
              <w:rPr>
                <w:ins w:id="2319" w:author="Hogendoorn, Rene" w:date="2016-08-02T09:00:00Z"/>
                <w:highlight w:val="yellow"/>
                <w:lang w:val="en-US"/>
              </w:rPr>
            </w:pPr>
            <w:ins w:id="2320" w:author="Fred E Fredriksen" w:date="2016-08-03T03:51:00Z">
              <w:del w:id="2321" w:author="Hogendoorn, Rene" w:date="2016-08-04T06:26:00Z">
                <w:r w:rsidRPr="00122E10" w:rsidDel="00BD61D7">
                  <w:rPr>
                    <w:highlight w:val="yellow"/>
                    <w:lang w:val="en-US"/>
                  </w:rPr>
                  <w:delText>Sensor Data</w:delText>
                </w:r>
              </w:del>
            </w:ins>
          </w:p>
        </w:tc>
        <w:tc>
          <w:tcPr>
            <w:tcW w:w="1842" w:type="dxa"/>
          </w:tcPr>
          <w:p w:rsidR="009A3977" w:rsidRPr="00122E10" w:rsidDel="00BD61D7" w:rsidRDefault="009A3977" w:rsidP="009A3977">
            <w:pPr>
              <w:pStyle w:val="BodyText"/>
              <w:jc w:val="left"/>
              <w:rPr>
                <w:ins w:id="2322" w:author="Fred E Fredriksen" w:date="2016-08-03T03:50:00Z"/>
                <w:del w:id="2323" w:author="Hogendoorn, Rene" w:date="2016-08-04T06:26:00Z"/>
                <w:rFonts w:cs="Times New Roman"/>
                <w:highlight w:val="yellow"/>
                <w:lang w:eastAsia="sv-SE"/>
              </w:rPr>
            </w:pPr>
            <w:ins w:id="2324" w:author="Hogendoorn, Rene" w:date="2016-08-04T06:26:00Z">
              <w:r w:rsidRPr="00611DF1">
                <w:rPr>
                  <w:lang w:val="en-US"/>
                </w:rPr>
                <w:t>Real-time</w:t>
              </w:r>
            </w:ins>
            <w:ins w:id="2325" w:author="Fred E Fredriksen" w:date="2016-08-03T03:50:00Z">
              <w:del w:id="2326" w:author="Hogendoorn, Rene" w:date="2016-08-04T06:26:00Z">
                <w:r w:rsidRPr="00122E10" w:rsidDel="00BD61D7">
                  <w:rPr>
                    <w:rFonts w:cs="Times New Roman"/>
                    <w:highlight w:val="yellow"/>
                    <w:lang w:eastAsia="sv-SE"/>
                  </w:rPr>
                  <w:delText>Real Time</w:delText>
                </w:r>
              </w:del>
            </w:ins>
          </w:p>
          <w:p w:rsidR="009A3977" w:rsidRPr="00122E10" w:rsidRDefault="009A3977" w:rsidP="009A3977">
            <w:pPr>
              <w:pStyle w:val="BodyText"/>
              <w:jc w:val="left"/>
              <w:rPr>
                <w:ins w:id="2327" w:author="Hogendoorn, Rene" w:date="2016-08-02T09:00:00Z"/>
                <w:rFonts w:cs="Times New Roman"/>
                <w:highlight w:val="yellow"/>
                <w:lang w:eastAsia="sv-SE"/>
              </w:rPr>
            </w:pPr>
            <w:ins w:id="2328" w:author="Fred E Fredriksen" w:date="2016-08-03T03:48:00Z">
              <w:del w:id="2329" w:author="Hogendoorn, Rene" w:date="2016-08-04T06:26:00Z">
                <w:r w:rsidRPr="00122E10" w:rsidDel="00BD61D7">
                  <w:rPr>
                    <w:highlight w:val="yellow"/>
                    <w:lang w:val="en-US"/>
                  </w:rPr>
                  <w:delText>Constant</w:delText>
                </w:r>
              </w:del>
            </w:ins>
          </w:p>
        </w:tc>
        <w:tc>
          <w:tcPr>
            <w:tcW w:w="1842" w:type="dxa"/>
          </w:tcPr>
          <w:p w:rsidR="009A3977" w:rsidRPr="00122E10" w:rsidRDefault="009A3977" w:rsidP="009A3977">
            <w:pPr>
              <w:pStyle w:val="BodyText"/>
              <w:jc w:val="left"/>
              <w:rPr>
                <w:ins w:id="2330" w:author="Hogendoorn, Rene" w:date="2016-08-04T05:53:00Z"/>
                <w:rFonts w:cs="Times New Roman"/>
                <w:highlight w:val="yellow"/>
                <w:lang w:eastAsia="sv-SE"/>
              </w:rPr>
            </w:pPr>
            <w:ins w:id="2331" w:author="Hogendoorn, Rene" w:date="2016-08-04T06:26:00Z">
              <w:r w:rsidRPr="00611DF1">
                <w:rPr>
                  <w:lang w:val="en-US"/>
                </w:rPr>
                <w:t>Continuous</w:t>
              </w:r>
            </w:ins>
          </w:p>
        </w:tc>
      </w:tr>
      <w:tr w:rsidR="009A3977" w:rsidTr="00302783">
        <w:trPr>
          <w:trHeight w:val="432"/>
          <w:ins w:id="2332" w:author="Hogendoorn, Rene" w:date="2016-08-04T06:26:00Z"/>
        </w:trPr>
        <w:tc>
          <w:tcPr>
            <w:tcW w:w="2592" w:type="dxa"/>
          </w:tcPr>
          <w:p w:rsidR="009A3977" w:rsidRDefault="009A3977" w:rsidP="001C0172">
            <w:pPr>
              <w:rPr>
                <w:ins w:id="2333" w:author="Hogendoorn, Rene" w:date="2016-08-04T06:26:00Z"/>
                <w:lang w:eastAsia="de-DE"/>
              </w:rPr>
            </w:pPr>
          </w:p>
        </w:tc>
        <w:tc>
          <w:tcPr>
            <w:tcW w:w="2552" w:type="dxa"/>
          </w:tcPr>
          <w:p w:rsidR="009A3977" w:rsidRPr="00122E10" w:rsidRDefault="009A3977" w:rsidP="009A3977">
            <w:pPr>
              <w:pStyle w:val="BodyText"/>
              <w:jc w:val="left"/>
              <w:rPr>
                <w:ins w:id="2334" w:author="Hogendoorn, Rene" w:date="2016-08-04T06:26:00Z"/>
                <w:highlight w:val="yellow"/>
                <w:lang w:val="en-US"/>
              </w:rPr>
            </w:pPr>
            <w:ins w:id="2335" w:author="Hogendoorn, Rene" w:date="2016-08-04T06:26:00Z">
              <w:r>
                <w:rPr>
                  <w:lang w:val="en-US"/>
                </w:rPr>
                <w:t>Voyage Data</w:t>
              </w:r>
            </w:ins>
          </w:p>
        </w:tc>
        <w:tc>
          <w:tcPr>
            <w:tcW w:w="1842" w:type="dxa"/>
          </w:tcPr>
          <w:p w:rsidR="009A3977" w:rsidRPr="00122E10" w:rsidRDefault="009A3977" w:rsidP="009A3977">
            <w:pPr>
              <w:pStyle w:val="BodyText"/>
              <w:jc w:val="left"/>
              <w:rPr>
                <w:ins w:id="2336" w:author="Hogendoorn, Rene" w:date="2016-08-04T06:26:00Z"/>
                <w:rFonts w:cs="Times New Roman"/>
                <w:highlight w:val="yellow"/>
                <w:lang w:eastAsia="sv-SE"/>
              </w:rPr>
            </w:pPr>
            <w:ins w:id="2337" w:author="Hogendoorn, Rene" w:date="2016-08-04T06:26:00Z">
              <w:r w:rsidRPr="00611DF1">
                <w:rPr>
                  <w:lang w:val="en-US"/>
                </w:rPr>
                <w:t>Non real-time</w:t>
              </w:r>
            </w:ins>
          </w:p>
        </w:tc>
        <w:tc>
          <w:tcPr>
            <w:tcW w:w="1842" w:type="dxa"/>
          </w:tcPr>
          <w:p w:rsidR="009A3977" w:rsidRPr="00122E10" w:rsidRDefault="009A3977" w:rsidP="009A3977">
            <w:pPr>
              <w:pStyle w:val="BodyText"/>
              <w:jc w:val="left"/>
              <w:rPr>
                <w:ins w:id="2338" w:author="Hogendoorn, Rene" w:date="2016-08-04T06:26:00Z"/>
                <w:rFonts w:cs="Times New Roman"/>
                <w:highlight w:val="yellow"/>
                <w:lang w:eastAsia="sv-SE"/>
              </w:rPr>
            </w:pPr>
            <w:ins w:id="2339" w:author="Hogendoorn, Rene" w:date="2016-08-04T06:26:00Z">
              <w:r w:rsidRPr="00611DF1">
                <w:rPr>
                  <w:lang w:val="en-US"/>
                </w:rPr>
                <w:t>Continuous</w:t>
              </w:r>
            </w:ins>
          </w:p>
        </w:tc>
      </w:tr>
      <w:tr w:rsidR="009A3977" w:rsidTr="00302783">
        <w:trPr>
          <w:trHeight w:val="432"/>
          <w:ins w:id="2340" w:author="Hogendoorn, Rene" w:date="2016-08-04T06:26:00Z"/>
        </w:trPr>
        <w:tc>
          <w:tcPr>
            <w:tcW w:w="2592" w:type="dxa"/>
          </w:tcPr>
          <w:p w:rsidR="009A3977" w:rsidRDefault="009A3977" w:rsidP="001C0172">
            <w:pPr>
              <w:rPr>
                <w:ins w:id="2341" w:author="Hogendoorn, Rene" w:date="2016-08-04T06:26:00Z"/>
                <w:lang w:eastAsia="de-DE"/>
              </w:rPr>
            </w:pPr>
          </w:p>
        </w:tc>
        <w:tc>
          <w:tcPr>
            <w:tcW w:w="2552" w:type="dxa"/>
          </w:tcPr>
          <w:p w:rsidR="009A3977" w:rsidRPr="00122E10" w:rsidRDefault="009A3977" w:rsidP="009A3977">
            <w:pPr>
              <w:pStyle w:val="BodyText"/>
              <w:jc w:val="left"/>
              <w:rPr>
                <w:ins w:id="2342" w:author="Hogendoorn, Rene" w:date="2016-08-04T06:26:00Z"/>
                <w:highlight w:val="yellow"/>
                <w:lang w:val="en-US"/>
              </w:rPr>
            </w:pPr>
            <w:ins w:id="2343" w:author="Hogendoorn, Rene" w:date="2016-08-04T06:26:00Z">
              <w:r w:rsidRPr="00611DF1">
                <w:rPr>
                  <w:lang w:val="en-US"/>
                </w:rPr>
                <w:t>Surveillance</w:t>
              </w:r>
              <w:r>
                <w:rPr>
                  <w:lang w:val="en-US"/>
                </w:rPr>
                <w:t xml:space="preserve"> Sensor Data</w:t>
              </w:r>
            </w:ins>
          </w:p>
        </w:tc>
        <w:tc>
          <w:tcPr>
            <w:tcW w:w="1842" w:type="dxa"/>
          </w:tcPr>
          <w:p w:rsidR="009A3977" w:rsidRPr="00122E10" w:rsidRDefault="009A3977" w:rsidP="009A3977">
            <w:pPr>
              <w:pStyle w:val="BodyText"/>
              <w:jc w:val="left"/>
              <w:rPr>
                <w:ins w:id="2344" w:author="Hogendoorn, Rene" w:date="2016-08-04T06:26:00Z"/>
                <w:rFonts w:cs="Times New Roman"/>
                <w:highlight w:val="yellow"/>
                <w:lang w:eastAsia="sv-SE"/>
              </w:rPr>
            </w:pPr>
            <w:ins w:id="2345" w:author="Hogendoorn, Rene" w:date="2016-08-04T06:26:00Z">
              <w:r w:rsidRPr="00611DF1">
                <w:rPr>
                  <w:lang w:val="en-US"/>
                </w:rPr>
                <w:t>Real-time</w:t>
              </w:r>
            </w:ins>
          </w:p>
        </w:tc>
        <w:tc>
          <w:tcPr>
            <w:tcW w:w="1842" w:type="dxa"/>
          </w:tcPr>
          <w:p w:rsidR="009A3977" w:rsidRPr="00122E10" w:rsidRDefault="009A3977" w:rsidP="009A3977">
            <w:pPr>
              <w:pStyle w:val="BodyText"/>
              <w:jc w:val="left"/>
              <w:rPr>
                <w:ins w:id="2346" w:author="Hogendoorn, Rene" w:date="2016-08-04T06:26:00Z"/>
                <w:rFonts w:cs="Times New Roman"/>
                <w:highlight w:val="yellow"/>
                <w:lang w:eastAsia="sv-SE"/>
              </w:rPr>
            </w:pPr>
            <w:ins w:id="2347" w:author="Hogendoorn, Rene" w:date="2016-08-04T06:26:00Z">
              <w:r w:rsidRPr="00611DF1">
                <w:rPr>
                  <w:lang w:val="en-US"/>
                </w:rPr>
                <w:t>Continuous</w:t>
              </w:r>
            </w:ins>
          </w:p>
        </w:tc>
      </w:tr>
      <w:tr w:rsidR="009A3977" w:rsidTr="00302783">
        <w:trPr>
          <w:trHeight w:val="432"/>
          <w:ins w:id="2348" w:author="Hogendoorn, Rene" w:date="2016-08-04T06:26:00Z"/>
        </w:trPr>
        <w:tc>
          <w:tcPr>
            <w:tcW w:w="2592" w:type="dxa"/>
          </w:tcPr>
          <w:p w:rsidR="009A3977" w:rsidRDefault="009A3977" w:rsidP="001C0172">
            <w:pPr>
              <w:rPr>
                <w:ins w:id="2349" w:author="Hogendoorn, Rene" w:date="2016-08-04T06:26:00Z"/>
                <w:lang w:eastAsia="de-DE"/>
              </w:rPr>
            </w:pPr>
          </w:p>
        </w:tc>
        <w:tc>
          <w:tcPr>
            <w:tcW w:w="2552" w:type="dxa"/>
          </w:tcPr>
          <w:p w:rsidR="009A3977" w:rsidRPr="00122E10" w:rsidRDefault="009A3977" w:rsidP="009A3977">
            <w:pPr>
              <w:pStyle w:val="BodyText"/>
              <w:jc w:val="left"/>
              <w:rPr>
                <w:ins w:id="2350" w:author="Hogendoorn, Rene" w:date="2016-08-04T06:26:00Z"/>
                <w:highlight w:val="yellow"/>
                <w:lang w:val="en-US"/>
              </w:rPr>
            </w:pPr>
            <w:proofErr w:type="spellStart"/>
            <w:ins w:id="2351" w:author="Hogendoorn, Rene" w:date="2016-08-04T06:26:00Z">
              <w:r w:rsidRPr="00611DF1">
                <w:rPr>
                  <w:lang w:val="en-US"/>
                </w:rPr>
                <w:t>Meteo</w:t>
              </w:r>
              <w:proofErr w:type="spellEnd"/>
              <w:r w:rsidRPr="00611DF1">
                <w:rPr>
                  <w:lang w:val="en-US"/>
                </w:rPr>
                <w:t>/Hydro</w:t>
              </w:r>
            </w:ins>
          </w:p>
        </w:tc>
        <w:tc>
          <w:tcPr>
            <w:tcW w:w="1842" w:type="dxa"/>
          </w:tcPr>
          <w:p w:rsidR="009A3977" w:rsidRPr="00122E10" w:rsidRDefault="009A3977" w:rsidP="009A3977">
            <w:pPr>
              <w:pStyle w:val="BodyText"/>
              <w:jc w:val="left"/>
              <w:rPr>
                <w:ins w:id="2352" w:author="Hogendoorn, Rene" w:date="2016-08-04T06:26:00Z"/>
                <w:rFonts w:cs="Times New Roman"/>
                <w:highlight w:val="yellow"/>
                <w:lang w:eastAsia="sv-SE"/>
              </w:rPr>
            </w:pPr>
            <w:ins w:id="2353" w:author="Hogendoorn, Rene" w:date="2016-08-04T06:26:00Z">
              <w:r w:rsidRPr="00611DF1">
                <w:rPr>
                  <w:lang w:val="en-US"/>
                </w:rPr>
                <w:t>Non real-time</w:t>
              </w:r>
            </w:ins>
          </w:p>
        </w:tc>
        <w:tc>
          <w:tcPr>
            <w:tcW w:w="1842" w:type="dxa"/>
          </w:tcPr>
          <w:p w:rsidR="009A3977" w:rsidRPr="00122E10" w:rsidRDefault="009A3977" w:rsidP="009A3977">
            <w:pPr>
              <w:pStyle w:val="BodyText"/>
              <w:jc w:val="left"/>
              <w:rPr>
                <w:ins w:id="2354" w:author="Hogendoorn, Rene" w:date="2016-08-04T06:26:00Z"/>
                <w:rFonts w:cs="Times New Roman"/>
                <w:highlight w:val="yellow"/>
                <w:lang w:eastAsia="sv-SE"/>
              </w:rPr>
            </w:pPr>
            <w:ins w:id="2355" w:author="Hogendoorn, Rene" w:date="2016-08-04T06:26:00Z">
              <w:r w:rsidRPr="00611DF1">
                <w:rPr>
                  <w:lang w:val="en-US"/>
                </w:rPr>
                <w:t>Continuous</w:t>
              </w:r>
            </w:ins>
          </w:p>
        </w:tc>
      </w:tr>
      <w:tr w:rsidR="009A3977" w:rsidRPr="009123FC" w:rsidTr="00302783">
        <w:trPr>
          <w:ins w:id="2356" w:author="Hogendoorn, Rene" w:date="2016-08-02T09:31:00Z"/>
        </w:trPr>
        <w:tc>
          <w:tcPr>
            <w:tcW w:w="2592" w:type="dxa"/>
          </w:tcPr>
          <w:p w:rsidR="009A3977" w:rsidRPr="009123FC" w:rsidRDefault="009A3977" w:rsidP="00DD0A83">
            <w:pPr>
              <w:pStyle w:val="BodyText"/>
              <w:rPr>
                <w:ins w:id="2357" w:author="Hogendoorn, Rene" w:date="2016-08-02T09:31:00Z"/>
                <w:lang w:eastAsia="de-DE"/>
              </w:rPr>
            </w:pPr>
            <w:ins w:id="2358" w:author="Hogendoorn, Rene" w:date="2016-08-04T06:27:00Z">
              <w:r>
                <w:rPr>
                  <w:lang w:eastAsia="de-DE"/>
                </w:rPr>
                <w:t>P</w:t>
              </w:r>
            </w:ins>
            <w:ins w:id="2359" w:author="Hogendoorn, Rene" w:date="2016-08-02T09:32:00Z">
              <w:r w:rsidRPr="009123FC">
                <w:rPr>
                  <w:lang w:eastAsia="de-DE"/>
                </w:rPr>
                <w:t>olice</w:t>
              </w:r>
            </w:ins>
          </w:p>
        </w:tc>
        <w:tc>
          <w:tcPr>
            <w:tcW w:w="2552" w:type="dxa"/>
          </w:tcPr>
          <w:p w:rsidR="009A3977" w:rsidRPr="00122E10" w:rsidDel="006E36DC" w:rsidRDefault="009A3977" w:rsidP="009A3977">
            <w:pPr>
              <w:pStyle w:val="BodyText"/>
              <w:rPr>
                <w:ins w:id="2360" w:author="Fred E Fredriksen" w:date="2016-08-03T03:52:00Z"/>
                <w:del w:id="2361" w:author="Hogendoorn, Rene" w:date="2016-08-04T06:27:00Z"/>
                <w:highlight w:val="yellow"/>
                <w:lang w:val="en-US"/>
              </w:rPr>
            </w:pPr>
            <w:ins w:id="2362" w:author="Hogendoorn, Rene" w:date="2016-08-04T06:27:00Z">
              <w:r w:rsidRPr="00611DF1">
                <w:rPr>
                  <w:lang w:val="en-US"/>
                </w:rPr>
                <w:t>Traffic Image</w:t>
              </w:r>
            </w:ins>
            <w:ins w:id="2363" w:author="Fred E Fredriksen" w:date="2016-08-03T03:52:00Z">
              <w:del w:id="2364" w:author="Hogendoorn, Rene" w:date="2016-08-04T06:27:00Z">
                <w:r w:rsidRPr="00122E10" w:rsidDel="006E36DC">
                  <w:rPr>
                    <w:highlight w:val="yellow"/>
                    <w:lang w:val="en-US"/>
                  </w:rPr>
                  <w:delText>Voyage Data</w:delText>
                </w:r>
              </w:del>
            </w:ins>
          </w:p>
          <w:p w:rsidR="009A3977" w:rsidRPr="00122E10" w:rsidDel="006E36DC" w:rsidRDefault="009A3977" w:rsidP="009A3977">
            <w:pPr>
              <w:pStyle w:val="BodyText"/>
              <w:rPr>
                <w:ins w:id="2365" w:author="Fred E Fredriksen" w:date="2016-08-03T03:52:00Z"/>
                <w:del w:id="2366" w:author="Hogendoorn, Rene" w:date="2016-08-04T06:27:00Z"/>
                <w:highlight w:val="yellow"/>
                <w:lang w:val="en-US"/>
              </w:rPr>
            </w:pPr>
            <w:ins w:id="2367" w:author="Fred E Fredriksen" w:date="2016-08-03T03:52:00Z">
              <w:del w:id="2368" w:author="Hogendoorn, Rene" w:date="2016-08-04T06:27:00Z">
                <w:r w:rsidRPr="00122E10" w:rsidDel="006E36DC">
                  <w:rPr>
                    <w:highlight w:val="yellow"/>
                    <w:lang w:val="en-US"/>
                  </w:rPr>
                  <w:delText>Traffic Image</w:delText>
                </w:r>
              </w:del>
            </w:ins>
          </w:p>
          <w:p w:rsidR="009A3977" w:rsidRPr="00122E10" w:rsidDel="006E36DC" w:rsidRDefault="009A3977" w:rsidP="009A3977">
            <w:pPr>
              <w:pStyle w:val="BodyText"/>
              <w:rPr>
                <w:ins w:id="2369" w:author="Fred E Fredriksen" w:date="2016-08-03T03:52:00Z"/>
                <w:del w:id="2370" w:author="Hogendoorn, Rene" w:date="2016-08-04T06:27:00Z"/>
                <w:highlight w:val="yellow"/>
                <w:lang w:val="en-US"/>
              </w:rPr>
            </w:pPr>
            <w:ins w:id="2371" w:author="Fred E Fredriksen" w:date="2016-08-03T03:52:00Z">
              <w:del w:id="2372" w:author="Hogendoorn, Rene" w:date="2016-08-04T06:27:00Z">
                <w:r w:rsidRPr="00122E10" w:rsidDel="006E36DC">
                  <w:rPr>
                    <w:highlight w:val="yellow"/>
                    <w:lang w:val="en-US"/>
                  </w:rPr>
                  <w:delText>Surveillance</w:delText>
                </w:r>
              </w:del>
            </w:ins>
          </w:p>
          <w:p w:rsidR="009A3977" w:rsidRPr="00122E10" w:rsidRDefault="009A3977" w:rsidP="009A3977">
            <w:pPr>
              <w:pStyle w:val="BodyText"/>
              <w:rPr>
                <w:ins w:id="2373" w:author="Hogendoorn, Rene" w:date="2016-08-02T09:32:00Z"/>
                <w:highlight w:val="yellow"/>
                <w:lang w:val="en-US"/>
              </w:rPr>
            </w:pPr>
            <w:ins w:id="2374" w:author="Fred E Fredriksen" w:date="2016-08-03T03:52:00Z">
              <w:del w:id="2375" w:author="Hogendoorn, Rene" w:date="2016-08-04T06:27:00Z">
                <w:r w:rsidRPr="00122E10" w:rsidDel="006E36DC">
                  <w:rPr>
                    <w:highlight w:val="yellow"/>
                    <w:lang w:val="en-US"/>
                  </w:rPr>
                  <w:delText>Sensor Data</w:delText>
                </w:r>
              </w:del>
            </w:ins>
          </w:p>
        </w:tc>
        <w:tc>
          <w:tcPr>
            <w:tcW w:w="1842" w:type="dxa"/>
          </w:tcPr>
          <w:p w:rsidR="009A3977" w:rsidRPr="00122E10" w:rsidDel="006E36DC" w:rsidRDefault="009A3977" w:rsidP="009A3977">
            <w:pPr>
              <w:pStyle w:val="BodyText"/>
              <w:rPr>
                <w:ins w:id="2376" w:author="Fred E Fredriksen" w:date="2016-08-03T03:50:00Z"/>
                <w:del w:id="2377" w:author="Hogendoorn, Rene" w:date="2016-08-04T06:27:00Z"/>
                <w:rFonts w:cs="Times New Roman"/>
                <w:highlight w:val="yellow"/>
                <w:lang w:eastAsia="sv-SE"/>
              </w:rPr>
            </w:pPr>
            <w:ins w:id="2378" w:author="Hogendoorn, Rene" w:date="2016-08-04T06:27:00Z">
              <w:r w:rsidRPr="00611DF1">
                <w:rPr>
                  <w:lang w:val="en-US"/>
                </w:rPr>
                <w:t>Real-time</w:t>
              </w:r>
            </w:ins>
            <w:ins w:id="2379" w:author="Fred E Fredriksen" w:date="2016-08-03T03:50:00Z">
              <w:del w:id="2380" w:author="Hogendoorn, Rene" w:date="2016-08-04T06:27:00Z">
                <w:r w:rsidRPr="00122E10" w:rsidDel="006E36DC">
                  <w:rPr>
                    <w:rFonts w:cs="Times New Roman"/>
                    <w:highlight w:val="yellow"/>
                    <w:lang w:eastAsia="sv-SE"/>
                  </w:rPr>
                  <w:delText>Real Time</w:delText>
                </w:r>
              </w:del>
            </w:ins>
          </w:p>
          <w:p w:rsidR="009A3977" w:rsidRPr="00122E10" w:rsidRDefault="009A3977" w:rsidP="009A3977">
            <w:pPr>
              <w:pStyle w:val="BodyText"/>
              <w:rPr>
                <w:ins w:id="2381" w:author="Hogendoorn, Rene" w:date="2016-08-02T09:32:00Z"/>
                <w:highlight w:val="yellow"/>
                <w:lang w:eastAsia="de-DE"/>
              </w:rPr>
            </w:pPr>
            <w:ins w:id="2382" w:author="Fred E Fredriksen" w:date="2016-08-03T03:48:00Z">
              <w:del w:id="2383" w:author="Hogendoorn, Rene" w:date="2016-08-04T06:27:00Z">
                <w:r w:rsidRPr="00122E10" w:rsidDel="006E36DC">
                  <w:rPr>
                    <w:highlight w:val="yellow"/>
                    <w:lang w:val="en-US"/>
                  </w:rPr>
                  <w:delText>Constant</w:delText>
                </w:r>
              </w:del>
            </w:ins>
          </w:p>
        </w:tc>
        <w:tc>
          <w:tcPr>
            <w:tcW w:w="1842" w:type="dxa"/>
          </w:tcPr>
          <w:p w:rsidR="009A3977" w:rsidRPr="00122E10" w:rsidRDefault="009A3977" w:rsidP="009A3977">
            <w:pPr>
              <w:pStyle w:val="BodyText"/>
              <w:rPr>
                <w:ins w:id="2384" w:author="Hogendoorn, Rene" w:date="2016-08-04T05:53:00Z"/>
                <w:rFonts w:cs="Times New Roman"/>
                <w:highlight w:val="yellow"/>
                <w:lang w:eastAsia="sv-SE"/>
              </w:rPr>
            </w:pPr>
            <w:ins w:id="2385" w:author="Hogendoorn, Rene" w:date="2016-08-04T06:27:00Z">
              <w:r w:rsidRPr="00611DF1">
                <w:rPr>
                  <w:lang w:val="en-US"/>
                </w:rPr>
                <w:t>Continuous</w:t>
              </w:r>
            </w:ins>
          </w:p>
        </w:tc>
      </w:tr>
      <w:tr w:rsidR="009A3977" w:rsidTr="00302783">
        <w:trPr>
          <w:trHeight w:val="432"/>
          <w:ins w:id="2386" w:author="Hogendoorn, Rene" w:date="2016-08-04T06:27:00Z"/>
        </w:trPr>
        <w:tc>
          <w:tcPr>
            <w:tcW w:w="2592" w:type="dxa"/>
          </w:tcPr>
          <w:p w:rsidR="009A3977" w:rsidRDefault="009A3977" w:rsidP="00FA41D3">
            <w:pPr>
              <w:rPr>
                <w:ins w:id="2387" w:author="Hogendoorn, Rene" w:date="2016-08-04T06:27:00Z"/>
                <w:lang w:eastAsia="de-DE"/>
              </w:rPr>
            </w:pPr>
          </w:p>
        </w:tc>
        <w:tc>
          <w:tcPr>
            <w:tcW w:w="2552" w:type="dxa"/>
          </w:tcPr>
          <w:p w:rsidR="009A3977" w:rsidRPr="00122E10" w:rsidRDefault="009A3977" w:rsidP="00FA41D3">
            <w:pPr>
              <w:pStyle w:val="BodyText"/>
              <w:jc w:val="left"/>
              <w:rPr>
                <w:ins w:id="2388" w:author="Hogendoorn, Rene" w:date="2016-08-04T06:27:00Z"/>
                <w:highlight w:val="yellow"/>
                <w:lang w:val="en-US"/>
              </w:rPr>
            </w:pPr>
            <w:ins w:id="2389" w:author="Hogendoorn, Rene" w:date="2016-08-04T06:27:00Z">
              <w:r>
                <w:rPr>
                  <w:lang w:val="en-US"/>
                </w:rPr>
                <w:t>Voyage Data</w:t>
              </w:r>
            </w:ins>
          </w:p>
        </w:tc>
        <w:tc>
          <w:tcPr>
            <w:tcW w:w="1842" w:type="dxa"/>
          </w:tcPr>
          <w:p w:rsidR="009A3977" w:rsidRPr="00122E10" w:rsidRDefault="009A3977" w:rsidP="00FA41D3">
            <w:pPr>
              <w:pStyle w:val="BodyText"/>
              <w:jc w:val="left"/>
              <w:rPr>
                <w:ins w:id="2390" w:author="Hogendoorn, Rene" w:date="2016-08-04T06:27:00Z"/>
                <w:rFonts w:cs="Times New Roman"/>
                <w:highlight w:val="yellow"/>
                <w:lang w:eastAsia="sv-SE"/>
              </w:rPr>
            </w:pPr>
            <w:ins w:id="2391" w:author="Hogendoorn, Rene" w:date="2016-08-04T06:27:00Z">
              <w:r w:rsidRPr="00611DF1">
                <w:rPr>
                  <w:lang w:val="en-US"/>
                </w:rPr>
                <w:t>Non real-time</w:t>
              </w:r>
            </w:ins>
          </w:p>
        </w:tc>
        <w:tc>
          <w:tcPr>
            <w:tcW w:w="1842" w:type="dxa"/>
          </w:tcPr>
          <w:p w:rsidR="009A3977" w:rsidRPr="00122E10" w:rsidRDefault="009A3977" w:rsidP="00FA41D3">
            <w:pPr>
              <w:pStyle w:val="BodyText"/>
              <w:jc w:val="left"/>
              <w:rPr>
                <w:ins w:id="2392" w:author="Hogendoorn, Rene" w:date="2016-08-04T06:27:00Z"/>
                <w:rFonts w:cs="Times New Roman"/>
                <w:highlight w:val="yellow"/>
                <w:lang w:eastAsia="sv-SE"/>
              </w:rPr>
            </w:pPr>
            <w:ins w:id="2393" w:author="Hogendoorn, Rene" w:date="2016-08-04T06:27:00Z">
              <w:r w:rsidRPr="00611DF1">
                <w:rPr>
                  <w:lang w:val="en-US"/>
                </w:rPr>
                <w:t>Continuous</w:t>
              </w:r>
            </w:ins>
          </w:p>
        </w:tc>
      </w:tr>
      <w:tr w:rsidR="009A3977" w:rsidTr="00302783">
        <w:trPr>
          <w:trHeight w:val="432"/>
          <w:ins w:id="2394" w:author="Hogendoorn, Rene" w:date="2016-08-04T06:27:00Z"/>
        </w:trPr>
        <w:tc>
          <w:tcPr>
            <w:tcW w:w="2592" w:type="dxa"/>
          </w:tcPr>
          <w:p w:rsidR="009A3977" w:rsidRDefault="009A3977" w:rsidP="00FA41D3">
            <w:pPr>
              <w:rPr>
                <w:ins w:id="2395" w:author="Hogendoorn, Rene" w:date="2016-08-04T06:27:00Z"/>
                <w:lang w:eastAsia="de-DE"/>
              </w:rPr>
            </w:pPr>
          </w:p>
        </w:tc>
        <w:tc>
          <w:tcPr>
            <w:tcW w:w="2552" w:type="dxa"/>
          </w:tcPr>
          <w:p w:rsidR="009A3977" w:rsidRPr="00122E10" w:rsidRDefault="009A3977" w:rsidP="00FA41D3">
            <w:pPr>
              <w:pStyle w:val="BodyText"/>
              <w:jc w:val="left"/>
              <w:rPr>
                <w:ins w:id="2396" w:author="Hogendoorn, Rene" w:date="2016-08-04T06:27:00Z"/>
                <w:highlight w:val="yellow"/>
                <w:lang w:val="en-US"/>
              </w:rPr>
            </w:pPr>
            <w:ins w:id="2397" w:author="Hogendoorn, Rene" w:date="2016-08-04T06:27:00Z">
              <w:r w:rsidRPr="00611DF1">
                <w:rPr>
                  <w:lang w:val="en-US"/>
                </w:rPr>
                <w:t>Surveillance</w:t>
              </w:r>
              <w:r>
                <w:rPr>
                  <w:lang w:val="en-US"/>
                </w:rPr>
                <w:t xml:space="preserve"> Sensor Data</w:t>
              </w:r>
            </w:ins>
          </w:p>
        </w:tc>
        <w:tc>
          <w:tcPr>
            <w:tcW w:w="1842" w:type="dxa"/>
          </w:tcPr>
          <w:p w:rsidR="009A3977" w:rsidRPr="00122E10" w:rsidRDefault="009A3977" w:rsidP="00FA41D3">
            <w:pPr>
              <w:pStyle w:val="BodyText"/>
              <w:jc w:val="left"/>
              <w:rPr>
                <w:ins w:id="2398" w:author="Hogendoorn, Rene" w:date="2016-08-04T06:27:00Z"/>
                <w:rFonts w:cs="Times New Roman"/>
                <w:highlight w:val="yellow"/>
                <w:lang w:eastAsia="sv-SE"/>
              </w:rPr>
            </w:pPr>
            <w:ins w:id="2399" w:author="Hogendoorn, Rene" w:date="2016-08-04T06:27:00Z">
              <w:r w:rsidRPr="00611DF1">
                <w:rPr>
                  <w:lang w:val="en-US"/>
                </w:rPr>
                <w:t>Real-time</w:t>
              </w:r>
            </w:ins>
          </w:p>
        </w:tc>
        <w:tc>
          <w:tcPr>
            <w:tcW w:w="1842" w:type="dxa"/>
          </w:tcPr>
          <w:p w:rsidR="009A3977" w:rsidRPr="00122E10" w:rsidRDefault="009A3977" w:rsidP="00FA41D3">
            <w:pPr>
              <w:pStyle w:val="BodyText"/>
              <w:jc w:val="left"/>
              <w:rPr>
                <w:ins w:id="2400" w:author="Hogendoorn, Rene" w:date="2016-08-04T06:27:00Z"/>
                <w:rFonts w:cs="Times New Roman"/>
                <w:highlight w:val="yellow"/>
                <w:lang w:eastAsia="sv-SE"/>
              </w:rPr>
            </w:pPr>
            <w:ins w:id="2401" w:author="Hogendoorn, Rene" w:date="2016-08-04T06:27:00Z">
              <w:r w:rsidRPr="00611DF1">
                <w:rPr>
                  <w:lang w:val="en-US"/>
                </w:rPr>
                <w:t>Continuous</w:t>
              </w:r>
            </w:ins>
          </w:p>
        </w:tc>
      </w:tr>
      <w:tr w:rsidR="00D7700A" w:rsidRPr="009123FC" w:rsidTr="00302783">
        <w:trPr>
          <w:ins w:id="2402" w:author="Hogendoorn, Rene" w:date="2016-08-02T09:31:00Z"/>
        </w:trPr>
        <w:tc>
          <w:tcPr>
            <w:tcW w:w="2592" w:type="dxa"/>
          </w:tcPr>
          <w:p w:rsidR="00D7700A" w:rsidRPr="006970FB" w:rsidRDefault="006970FB" w:rsidP="00DD0A83">
            <w:pPr>
              <w:pStyle w:val="BodyText"/>
              <w:rPr>
                <w:ins w:id="2403" w:author="Hogendoorn, Rene" w:date="2016-08-02T09:31:00Z"/>
                <w:b/>
                <w:lang w:eastAsia="de-DE"/>
              </w:rPr>
            </w:pPr>
            <w:ins w:id="2404" w:author="Hogendoorn, Rene" w:date="2016-08-02T09:32:00Z">
              <w:r w:rsidRPr="006970FB">
                <w:rPr>
                  <w:b/>
                  <w:lang w:eastAsia="de-DE"/>
                </w:rPr>
                <w:t>Ship clearance</w:t>
              </w:r>
            </w:ins>
          </w:p>
        </w:tc>
        <w:tc>
          <w:tcPr>
            <w:tcW w:w="2552" w:type="dxa"/>
          </w:tcPr>
          <w:p w:rsidR="00D7700A" w:rsidRPr="009123FC" w:rsidRDefault="00D7700A">
            <w:pPr>
              <w:rPr>
                <w:ins w:id="2405" w:author="Hogendoorn, Rene" w:date="2016-08-02T09:32:00Z"/>
                <w:lang w:eastAsia="de-DE"/>
              </w:rPr>
            </w:pPr>
          </w:p>
        </w:tc>
        <w:tc>
          <w:tcPr>
            <w:tcW w:w="1842" w:type="dxa"/>
          </w:tcPr>
          <w:p w:rsidR="00D7700A" w:rsidRPr="009123FC" w:rsidRDefault="00D7700A">
            <w:pPr>
              <w:rPr>
                <w:ins w:id="2406" w:author="Hogendoorn, Rene" w:date="2016-08-02T09:32:00Z"/>
                <w:lang w:eastAsia="de-DE"/>
              </w:rPr>
            </w:pPr>
          </w:p>
        </w:tc>
        <w:tc>
          <w:tcPr>
            <w:tcW w:w="1842" w:type="dxa"/>
          </w:tcPr>
          <w:p w:rsidR="00D7700A" w:rsidRPr="009123FC" w:rsidRDefault="00D7700A">
            <w:pPr>
              <w:rPr>
                <w:ins w:id="2407" w:author="Hogendoorn, Rene" w:date="2016-08-04T05:53:00Z"/>
                <w:lang w:eastAsia="de-DE"/>
              </w:rPr>
            </w:pPr>
          </w:p>
        </w:tc>
      </w:tr>
      <w:tr w:rsidR="006970FB" w:rsidRPr="009123FC" w:rsidTr="00302783">
        <w:trPr>
          <w:ins w:id="2408" w:author="Hogendoorn, Rene" w:date="2016-08-02T09:31:00Z"/>
        </w:trPr>
        <w:tc>
          <w:tcPr>
            <w:tcW w:w="2592" w:type="dxa"/>
          </w:tcPr>
          <w:p w:rsidR="006970FB" w:rsidRPr="009123FC" w:rsidRDefault="006970FB" w:rsidP="00DD0A83">
            <w:pPr>
              <w:pStyle w:val="BodyText"/>
              <w:rPr>
                <w:ins w:id="2409" w:author="Hogendoorn, Rene" w:date="2016-08-02T09:31:00Z"/>
                <w:lang w:eastAsia="de-DE"/>
              </w:rPr>
            </w:pPr>
            <w:ins w:id="2410" w:author="Hogendoorn, Rene" w:date="2016-08-04T06:28:00Z">
              <w:r>
                <w:rPr>
                  <w:lang w:eastAsia="de-DE"/>
                </w:rPr>
                <w:t>H</w:t>
              </w:r>
            </w:ins>
            <w:ins w:id="2411" w:author="Hogendoorn, Rene" w:date="2016-08-02T09:32:00Z">
              <w:r>
                <w:rPr>
                  <w:lang w:eastAsia="de-DE"/>
                </w:rPr>
                <w:t>ealth &amp; quarantine</w:t>
              </w:r>
            </w:ins>
          </w:p>
        </w:tc>
        <w:tc>
          <w:tcPr>
            <w:tcW w:w="2552" w:type="dxa"/>
          </w:tcPr>
          <w:p w:rsidR="006970FB" w:rsidRPr="006970FB" w:rsidRDefault="006970FB" w:rsidP="006970FB">
            <w:pPr>
              <w:pStyle w:val="BodyText"/>
              <w:rPr>
                <w:ins w:id="2412" w:author="Hogendoorn, Rene" w:date="2016-08-02T09:32:00Z"/>
                <w:lang w:eastAsia="de-DE"/>
              </w:rPr>
            </w:pPr>
            <w:ins w:id="2413" w:author="Hogendoorn, Rene" w:date="2016-08-04T06:28:00Z">
              <w:r w:rsidRPr="006970FB">
                <w:rPr>
                  <w:lang w:val="en-US"/>
                </w:rPr>
                <w:t>Voyage Data</w:t>
              </w:r>
            </w:ins>
            <w:ins w:id="2414" w:author="Fred E Fredriksen" w:date="2016-08-03T03:56:00Z">
              <w:del w:id="2415" w:author="Hogendoorn, Rene" w:date="2016-08-04T06:28:00Z">
                <w:r w:rsidRPr="006970FB" w:rsidDel="00E53ECB">
                  <w:rPr>
                    <w:lang w:val="en-US"/>
                  </w:rPr>
                  <w:delText>Voyage Data</w:delText>
                </w:r>
              </w:del>
            </w:ins>
          </w:p>
        </w:tc>
        <w:tc>
          <w:tcPr>
            <w:tcW w:w="1842" w:type="dxa"/>
          </w:tcPr>
          <w:p w:rsidR="006970FB" w:rsidRPr="006970FB" w:rsidDel="00E53ECB" w:rsidRDefault="006970FB" w:rsidP="006970FB">
            <w:pPr>
              <w:pStyle w:val="BodyText"/>
              <w:rPr>
                <w:ins w:id="2416" w:author="Fred E Fredriksen" w:date="2016-08-03T03:56:00Z"/>
                <w:del w:id="2417" w:author="Hogendoorn, Rene" w:date="2016-08-04T06:28:00Z"/>
                <w:rFonts w:cs="Times New Roman"/>
                <w:lang w:eastAsia="sv-SE"/>
              </w:rPr>
            </w:pPr>
            <w:ins w:id="2418" w:author="Hogendoorn, Rene" w:date="2016-08-04T06:28:00Z">
              <w:r w:rsidRPr="006970FB">
                <w:rPr>
                  <w:lang w:val="en-US"/>
                </w:rPr>
                <w:t>Non real-time</w:t>
              </w:r>
            </w:ins>
            <w:ins w:id="2419" w:author="Fred E Fredriksen" w:date="2016-08-03T03:56:00Z">
              <w:del w:id="2420" w:author="Hogendoorn, Rene" w:date="2016-08-04T06:28:00Z">
                <w:r w:rsidRPr="006970FB" w:rsidDel="00E53ECB">
                  <w:rPr>
                    <w:rFonts w:cs="Times New Roman"/>
                    <w:lang w:eastAsia="sv-SE"/>
                  </w:rPr>
                  <w:delText>Notification</w:delText>
                </w:r>
              </w:del>
            </w:ins>
          </w:p>
          <w:p w:rsidR="006970FB" w:rsidRPr="006970FB" w:rsidRDefault="006970FB" w:rsidP="006970FB">
            <w:pPr>
              <w:pStyle w:val="BodyText"/>
              <w:rPr>
                <w:ins w:id="2421" w:author="Hogendoorn, Rene" w:date="2016-08-02T09:32:00Z"/>
                <w:lang w:eastAsia="de-DE"/>
              </w:rPr>
            </w:pPr>
            <w:ins w:id="2422" w:author="Fred E Fredriksen" w:date="2016-08-03T03:56:00Z">
              <w:del w:id="2423" w:author="Hogendoorn, Rene" w:date="2016-08-04T06:28:00Z">
                <w:r w:rsidRPr="006970FB" w:rsidDel="00E53ECB">
                  <w:rPr>
                    <w:lang w:val="en-US"/>
                  </w:rPr>
                  <w:delText>Constant</w:delText>
                </w:r>
              </w:del>
            </w:ins>
          </w:p>
        </w:tc>
        <w:tc>
          <w:tcPr>
            <w:tcW w:w="1842" w:type="dxa"/>
          </w:tcPr>
          <w:p w:rsidR="006970FB" w:rsidRPr="006970FB" w:rsidRDefault="006970FB" w:rsidP="006970FB">
            <w:pPr>
              <w:pStyle w:val="BodyText"/>
              <w:rPr>
                <w:ins w:id="2424" w:author="Hogendoorn, Rene" w:date="2016-08-04T05:53:00Z"/>
                <w:rFonts w:cs="Times New Roman"/>
                <w:lang w:eastAsia="sv-SE"/>
              </w:rPr>
            </w:pPr>
            <w:ins w:id="2425" w:author="Hogendoorn, Rene" w:date="2016-08-04T05:53:00Z">
              <w:r w:rsidRPr="006970FB">
                <w:rPr>
                  <w:rFonts w:cs="Times New Roman"/>
                  <w:lang w:eastAsia="sv-SE"/>
                </w:rPr>
                <w:t>Notification</w:t>
              </w:r>
            </w:ins>
          </w:p>
        </w:tc>
      </w:tr>
      <w:tr w:rsidR="00D7700A" w:rsidRPr="009123FC" w:rsidTr="00302783">
        <w:trPr>
          <w:ins w:id="2426" w:author="Hogendoorn, Rene" w:date="2016-08-02T09:31:00Z"/>
        </w:trPr>
        <w:tc>
          <w:tcPr>
            <w:tcW w:w="2592" w:type="dxa"/>
          </w:tcPr>
          <w:p w:rsidR="00D7700A" w:rsidRPr="006970FB" w:rsidRDefault="00D7700A" w:rsidP="006970FB">
            <w:pPr>
              <w:pStyle w:val="BodyText"/>
              <w:rPr>
                <w:ins w:id="2427" w:author="Hogendoorn, Rene" w:date="2016-08-02T09:31:00Z"/>
                <w:b/>
                <w:lang w:eastAsia="de-DE"/>
              </w:rPr>
            </w:pPr>
            <w:ins w:id="2428" w:author="Hogendoorn, Rene" w:date="2016-08-02T09:32:00Z">
              <w:r w:rsidRPr="006970FB">
                <w:rPr>
                  <w:b/>
                  <w:lang w:eastAsia="de-DE"/>
                </w:rPr>
                <w:t xml:space="preserve">Environmental </w:t>
              </w:r>
              <w:r w:rsidR="006970FB" w:rsidRPr="006970FB">
                <w:rPr>
                  <w:b/>
                  <w:lang w:eastAsia="de-DE"/>
                </w:rPr>
                <w:t>protection</w:t>
              </w:r>
            </w:ins>
          </w:p>
        </w:tc>
        <w:tc>
          <w:tcPr>
            <w:tcW w:w="2552" w:type="dxa"/>
          </w:tcPr>
          <w:p w:rsidR="00D7700A" w:rsidRPr="009123FC" w:rsidRDefault="00D7700A">
            <w:pPr>
              <w:rPr>
                <w:ins w:id="2429" w:author="Hogendoorn, Rene" w:date="2016-08-02T09:32:00Z"/>
                <w:lang w:eastAsia="de-DE"/>
              </w:rPr>
            </w:pPr>
          </w:p>
        </w:tc>
        <w:tc>
          <w:tcPr>
            <w:tcW w:w="1842" w:type="dxa"/>
          </w:tcPr>
          <w:p w:rsidR="00D7700A" w:rsidRPr="009123FC" w:rsidRDefault="00D7700A">
            <w:pPr>
              <w:rPr>
                <w:ins w:id="2430" w:author="Hogendoorn, Rene" w:date="2016-08-02T09:32:00Z"/>
                <w:lang w:eastAsia="de-DE"/>
              </w:rPr>
            </w:pPr>
          </w:p>
        </w:tc>
        <w:tc>
          <w:tcPr>
            <w:tcW w:w="1842" w:type="dxa"/>
          </w:tcPr>
          <w:p w:rsidR="00D7700A" w:rsidRPr="009123FC" w:rsidRDefault="00D7700A">
            <w:pPr>
              <w:rPr>
                <w:ins w:id="2431" w:author="Hogendoorn, Rene" w:date="2016-08-04T05:53:00Z"/>
                <w:lang w:eastAsia="de-DE"/>
              </w:rPr>
            </w:pPr>
          </w:p>
        </w:tc>
      </w:tr>
      <w:tr w:rsidR="00BF7CF9" w:rsidRPr="009123FC" w:rsidTr="00302783">
        <w:trPr>
          <w:ins w:id="2432" w:author="Hogendoorn, Rene" w:date="2016-08-02T09:31:00Z"/>
        </w:trPr>
        <w:tc>
          <w:tcPr>
            <w:tcW w:w="2592" w:type="dxa"/>
          </w:tcPr>
          <w:p w:rsidR="00BF7CF9" w:rsidRPr="009123FC" w:rsidRDefault="00BF7CF9" w:rsidP="00DD0A83">
            <w:pPr>
              <w:pStyle w:val="BodyText"/>
              <w:rPr>
                <w:ins w:id="2433" w:author="Hogendoorn, Rene" w:date="2016-08-02T09:31:00Z"/>
                <w:lang w:eastAsia="de-DE"/>
              </w:rPr>
            </w:pPr>
            <w:ins w:id="2434" w:author="Hogendoorn, Rene" w:date="2016-08-04T06:30:00Z">
              <w:r>
                <w:rPr>
                  <w:lang w:eastAsia="de-DE"/>
                </w:rPr>
                <w:t>P</w:t>
              </w:r>
            </w:ins>
            <w:ins w:id="2435" w:author="Hogendoorn, Rene" w:date="2016-08-02T09:32:00Z">
              <w:r w:rsidRPr="009123FC">
                <w:rPr>
                  <w:lang w:eastAsia="de-DE"/>
                </w:rPr>
                <w:t>ollution monitoring &amp; control</w:t>
              </w:r>
            </w:ins>
          </w:p>
        </w:tc>
        <w:tc>
          <w:tcPr>
            <w:tcW w:w="2552" w:type="dxa"/>
          </w:tcPr>
          <w:p w:rsidR="00BF7CF9" w:rsidRPr="00122E10" w:rsidDel="00027A80" w:rsidRDefault="00BF7CF9" w:rsidP="00BF7CF9">
            <w:pPr>
              <w:pStyle w:val="BodyText"/>
              <w:rPr>
                <w:ins w:id="2436" w:author="Fred E Fredriksen" w:date="2016-08-03T03:58:00Z"/>
                <w:del w:id="2437" w:author="Hogendoorn, Rene" w:date="2016-08-04T06:36:00Z"/>
                <w:highlight w:val="yellow"/>
                <w:lang w:val="en-US"/>
              </w:rPr>
            </w:pPr>
            <w:ins w:id="2438" w:author="Hogendoorn, Rene" w:date="2016-08-04T06:36:00Z">
              <w:r w:rsidRPr="00611DF1">
                <w:rPr>
                  <w:lang w:val="en-US"/>
                </w:rPr>
                <w:t>Traffic Image</w:t>
              </w:r>
            </w:ins>
            <w:ins w:id="2439" w:author="Fred E Fredriksen" w:date="2016-08-03T03:58:00Z">
              <w:del w:id="2440" w:author="Hogendoorn, Rene" w:date="2016-08-04T06:36:00Z">
                <w:r w:rsidRPr="00122E10" w:rsidDel="00027A80">
                  <w:rPr>
                    <w:highlight w:val="yellow"/>
                    <w:lang w:val="en-US"/>
                  </w:rPr>
                  <w:delText>Voyage Data</w:delText>
                </w:r>
              </w:del>
            </w:ins>
          </w:p>
          <w:p w:rsidR="00BF7CF9" w:rsidRPr="00122E10" w:rsidDel="00027A80" w:rsidRDefault="00BF7CF9" w:rsidP="00BF7CF9">
            <w:pPr>
              <w:pStyle w:val="BodyText"/>
              <w:rPr>
                <w:ins w:id="2441" w:author="Fred E Fredriksen" w:date="2016-08-03T03:58:00Z"/>
                <w:del w:id="2442" w:author="Hogendoorn, Rene" w:date="2016-08-04T06:36:00Z"/>
                <w:highlight w:val="yellow"/>
                <w:lang w:val="en-US"/>
              </w:rPr>
            </w:pPr>
            <w:ins w:id="2443" w:author="Fred E Fredriksen" w:date="2016-08-03T03:58:00Z">
              <w:del w:id="2444" w:author="Hogendoorn, Rene" w:date="2016-08-04T06:36:00Z">
                <w:r w:rsidRPr="00122E10" w:rsidDel="00027A80">
                  <w:rPr>
                    <w:highlight w:val="yellow"/>
                    <w:lang w:val="en-US"/>
                  </w:rPr>
                  <w:delText>Traffic Image</w:delText>
                </w:r>
              </w:del>
            </w:ins>
          </w:p>
          <w:p w:rsidR="00BF7CF9" w:rsidRPr="00122E10" w:rsidDel="00027A80" w:rsidRDefault="00BF7CF9" w:rsidP="00BF7CF9">
            <w:pPr>
              <w:pStyle w:val="BodyText"/>
              <w:rPr>
                <w:ins w:id="2445" w:author="Fred E Fredriksen" w:date="2016-08-03T03:58:00Z"/>
                <w:del w:id="2446" w:author="Hogendoorn, Rene" w:date="2016-08-04T06:36:00Z"/>
                <w:highlight w:val="yellow"/>
                <w:lang w:val="en-US"/>
              </w:rPr>
            </w:pPr>
            <w:ins w:id="2447" w:author="Fred E Fredriksen" w:date="2016-08-03T03:58:00Z">
              <w:del w:id="2448" w:author="Hogendoorn, Rene" w:date="2016-08-04T06:36:00Z">
                <w:r w:rsidRPr="00122E10" w:rsidDel="00027A80">
                  <w:rPr>
                    <w:highlight w:val="yellow"/>
                    <w:lang w:val="en-US"/>
                  </w:rPr>
                  <w:delText>Surveillance</w:delText>
                </w:r>
              </w:del>
            </w:ins>
          </w:p>
          <w:p w:rsidR="00BF7CF9" w:rsidRPr="00122E10" w:rsidDel="00027A80" w:rsidRDefault="00BF7CF9" w:rsidP="00BF7CF9">
            <w:pPr>
              <w:pStyle w:val="BodyText"/>
              <w:rPr>
                <w:ins w:id="2449" w:author="Fred E Fredriksen" w:date="2016-08-03T03:58:00Z"/>
                <w:del w:id="2450" w:author="Hogendoorn, Rene" w:date="2016-08-04T06:36:00Z"/>
                <w:highlight w:val="yellow"/>
                <w:lang w:val="en-US"/>
              </w:rPr>
            </w:pPr>
            <w:ins w:id="2451" w:author="Fred E Fredriksen" w:date="2016-08-03T03:58:00Z">
              <w:del w:id="2452" w:author="Hogendoorn, Rene" w:date="2016-08-04T06:36:00Z">
                <w:r w:rsidRPr="00122E10" w:rsidDel="00027A80">
                  <w:rPr>
                    <w:highlight w:val="yellow"/>
                    <w:lang w:val="en-US"/>
                  </w:rPr>
                  <w:delText>Sensor Data</w:delText>
                </w:r>
              </w:del>
            </w:ins>
          </w:p>
          <w:p w:rsidR="00BF7CF9" w:rsidRPr="00122E10" w:rsidDel="00027A80" w:rsidRDefault="00BF7CF9" w:rsidP="00BF7CF9">
            <w:pPr>
              <w:pStyle w:val="BodyText"/>
              <w:rPr>
                <w:ins w:id="2453" w:author="Fred E Fredriksen" w:date="2016-08-03T03:58:00Z"/>
                <w:del w:id="2454" w:author="Hogendoorn, Rene" w:date="2016-08-04T06:36:00Z"/>
                <w:highlight w:val="yellow"/>
                <w:lang w:val="en-US"/>
              </w:rPr>
            </w:pPr>
            <w:ins w:id="2455" w:author="Fred E Fredriksen" w:date="2016-08-03T06:52:00Z">
              <w:del w:id="2456" w:author="Hogendoorn, Rene" w:date="2016-08-04T06:36:00Z">
                <w:r w:rsidDel="00027A80">
                  <w:rPr>
                    <w:highlight w:val="yellow"/>
                    <w:lang w:val="en-US"/>
                  </w:rPr>
                  <w:delText>Metro</w:delText>
                </w:r>
              </w:del>
            </w:ins>
            <w:ins w:id="2457" w:author="Fred E Fredriksen" w:date="2016-08-03T03:58:00Z">
              <w:del w:id="2458" w:author="Hogendoorn, Rene" w:date="2016-08-04T06:36:00Z">
                <w:r w:rsidRPr="00122E10" w:rsidDel="00027A80">
                  <w:rPr>
                    <w:highlight w:val="yellow"/>
                    <w:lang w:val="en-US"/>
                  </w:rPr>
                  <w:delText>/Hydro</w:delText>
                </w:r>
              </w:del>
            </w:ins>
          </w:p>
          <w:p w:rsidR="00BF7CF9" w:rsidRPr="00122E10" w:rsidRDefault="00BF7CF9" w:rsidP="00BF7CF9">
            <w:pPr>
              <w:pStyle w:val="BodyText"/>
              <w:rPr>
                <w:ins w:id="2459" w:author="Hogendoorn, Rene" w:date="2016-08-02T09:32:00Z"/>
                <w:highlight w:val="yellow"/>
                <w:lang w:eastAsia="de-DE"/>
              </w:rPr>
            </w:pPr>
          </w:p>
        </w:tc>
        <w:tc>
          <w:tcPr>
            <w:tcW w:w="1842" w:type="dxa"/>
          </w:tcPr>
          <w:p w:rsidR="00BF7CF9" w:rsidRPr="00122E10" w:rsidDel="00027A80" w:rsidRDefault="00BF7CF9" w:rsidP="00BF7CF9">
            <w:pPr>
              <w:pStyle w:val="BodyText"/>
              <w:rPr>
                <w:ins w:id="2460" w:author="Fred E Fredriksen" w:date="2016-08-03T03:58:00Z"/>
                <w:del w:id="2461" w:author="Hogendoorn, Rene" w:date="2016-08-04T06:36:00Z"/>
                <w:rFonts w:cs="Times New Roman"/>
                <w:highlight w:val="yellow"/>
                <w:lang w:eastAsia="sv-SE"/>
              </w:rPr>
            </w:pPr>
            <w:ins w:id="2462" w:author="Hogendoorn, Rene" w:date="2016-08-04T06:36:00Z">
              <w:r w:rsidRPr="00611DF1">
                <w:rPr>
                  <w:lang w:val="en-US"/>
                </w:rPr>
                <w:t>Real-time</w:t>
              </w:r>
            </w:ins>
            <w:ins w:id="2463" w:author="Fred E Fredriksen" w:date="2016-08-03T03:58:00Z">
              <w:del w:id="2464" w:author="Hogendoorn, Rene" w:date="2016-08-04T06:36:00Z">
                <w:r w:rsidRPr="00122E10" w:rsidDel="00027A80">
                  <w:rPr>
                    <w:rFonts w:cs="Times New Roman"/>
                    <w:highlight w:val="yellow"/>
                    <w:lang w:eastAsia="sv-SE"/>
                  </w:rPr>
                  <w:delText>Real Time</w:delText>
                </w:r>
              </w:del>
            </w:ins>
          </w:p>
          <w:p w:rsidR="00BF7CF9" w:rsidRPr="00122E10" w:rsidRDefault="00BF7CF9" w:rsidP="00BF7CF9">
            <w:pPr>
              <w:pStyle w:val="BodyText"/>
              <w:rPr>
                <w:ins w:id="2465" w:author="Hogendoorn, Rene" w:date="2016-08-02T09:32:00Z"/>
                <w:highlight w:val="yellow"/>
                <w:lang w:eastAsia="de-DE"/>
              </w:rPr>
            </w:pPr>
            <w:ins w:id="2466" w:author="Fred E Fredriksen" w:date="2016-08-03T03:58:00Z">
              <w:del w:id="2467" w:author="Hogendoorn, Rene" w:date="2016-08-04T06:36:00Z">
                <w:r w:rsidRPr="00122E10" w:rsidDel="00027A80">
                  <w:rPr>
                    <w:highlight w:val="yellow"/>
                    <w:lang w:val="en-US"/>
                  </w:rPr>
                  <w:delText>Constant</w:delText>
                </w:r>
              </w:del>
            </w:ins>
          </w:p>
        </w:tc>
        <w:tc>
          <w:tcPr>
            <w:tcW w:w="1842" w:type="dxa"/>
          </w:tcPr>
          <w:p w:rsidR="00BF7CF9" w:rsidRPr="00122E10" w:rsidRDefault="00BF7CF9" w:rsidP="00BF7CF9">
            <w:pPr>
              <w:pStyle w:val="BodyText"/>
              <w:rPr>
                <w:ins w:id="2468" w:author="Hogendoorn, Rene" w:date="2016-08-04T05:53:00Z"/>
                <w:rFonts w:cs="Times New Roman"/>
                <w:highlight w:val="yellow"/>
                <w:lang w:eastAsia="sv-SE"/>
              </w:rPr>
            </w:pPr>
            <w:ins w:id="2469" w:author="Hogendoorn, Rene" w:date="2016-08-04T06:36:00Z">
              <w:r w:rsidRPr="00611DF1">
                <w:rPr>
                  <w:lang w:val="en-US"/>
                </w:rPr>
                <w:t>Continuous</w:t>
              </w:r>
            </w:ins>
          </w:p>
        </w:tc>
      </w:tr>
      <w:tr w:rsidR="00BF7CF9" w:rsidRPr="00122E10" w:rsidTr="00302783">
        <w:trPr>
          <w:trHeight w:val="432"/>
          <w:ins w:id="2470" w:author="Hogendoorn, Rene" w:date="2016-08-04T06:35:00Z"/>
        </w:trPr>
        <w:tc>
          <w:tcPr>
            <w:tcW w:w="2592" w:type="dxa"/>
          </w:tcPr>
          <w:p w:rsidR="00BF7CF9" w:rsidRDefault="00BF7CF9" w:rsidP="00BF7CF9">
            <w:pPr>
              <w:rPr>
                <w:ins w:id="2471" w:author="Hogendoorn, Rene" w:date="2016-08-04T06:35:00Z"/>
                <w:lang w:eastAsia="de-DE"/>
              </w:rPr>
            </w:pPr>
          </w:p>
        </w:tc>
        <w:tc>
          <w:tcPr>
            <w:tcW w:w="2552" w:type="dxa"/>
          </w:tcPr>
          <w:p w:rsidR="00BF7CF9" w:rsidRPr="00122E10" w:rsidRDefault="00BF7CF9" w:rsidP="00BF7CF9">
            <w:pPr>
              <w:pStyle w:val="BodyText"/>
              <w:jc w:val="left"/>
              <w:rPr>
                <w:ins w:id="2472" w:author="Hogendoorn, Rene" w:date="2016-08-04T06:35:00Z"/>
                <w:highlight w:val="yellow"/>
                <w:lang w:val="en-US"/>
              </w:rPr>
            </w:pPr>
            <w:ins w:id="2473" w:author="Hogendoorn, Rene" w:date="2016-08-04T06:35:00Z">
              <w:r>
                <w:rPr>
                  <w:lang w:val="en-US"/>
                </w:rPr>
                <w:t>Voyage Data</w:t>
              </w:r>
            </w:ins>
          </w:p>
        </w:tc>
        <w:tc>
          <w:tcPr>
            <w:tcW w:w="1842" w:type="dxa"/>
          </w:tcPr>
          <w:p w:rsidR="00BF7CF9" w:rsidRPr="00122E10" w:rsidRDefault="00BF7CF9" w:rsidP="00BF7CF9">
            <w:pPr>
              <w:pStyle w:val="BodyText"/>
              <w:jc w:val="left"/>
              <w:rPr>
                <w:ins w:id="2474" w:author="Hogendoorn, Rene" w:date="2016-08-04T06:35:00Z"/>
                <w:rFonts w:cs="Times New Roman"/>
                <w:highlight w:val="yellow"/>
                <w:lang w:eastAsia="sv-SE"/>
              </w:rPr>
            </w:pPr>
            <w:ins w:id="2475" w:author="Hogendoorn, Rene" w:date="2016-08-04T06:35:00Z">
              <w:r w:rsidRPr="00611DF1">
                <w:rPr>
                  <w:lang w:val="en-US"/>
                </w:rPr>
                <w:t>Non real-time</w:t>
              </w:r>
            </w:ins>
          </w:p>
        </w:tc>
        <w:tc>
          <w:tcPr>
            <w:tcW w:w="1842" w:type="dxa"/>
          </w:tcPr>
          <w:p w:rsidR="00BF7CF9" w:rsidRPr="00122E10" w:rsidRDefault="00BF7CF9" w:rsidP="00BF7CF9">
            <w:pPr>
              <w:pStyle w:val="BodyText"/>
              <w:jc w:val="left"/>
              <w:rPr>
                <w:ins w:id="2476" w:author="Hogendoorn, Rene" w:date="2016-08-04T06:35:00Z"/>
                <w:rFonts w:cs="Times New Roman"/>
                <w:highlight w:val="yellow"/>
                <w:lang w:eastAsia="sv-SE"/>
              </w:rPr>
            </w:pPr>
            <w:ins w:id="2477" w:author="Hogendoorn, Rene" w:date="2016-08-04T06:35:00Z">
              <w:r w:rsidRPr="00611DF1">
                <w:rPr>
                  <w:lang w:val="en-US"/>
                </w:rPr>
                <w:t>Continuous</w:t>
              </w:r>
            </w:ins>
          </w:p>
        </w:tc>
      </w:tr>
      <w:tr w:rsidR="00BF7CF9" w:rsidRPr="00122E10" w:rsidTr="00302783">
        <w:trPr>
          <w:trHeight w:val="432"/>
          <w:ins w:id="2478" w:author="Hogendoorn, Rene" w:date="2016-08-04T06:35:00Z"/>
        </w:trPr>
        <w:tc>
          <w:tcPr>
            <w:tcW w:w="2592" w:type="dxa"/>
          </w:tcPr>
          <w:p w:rsidR="00BF7CF9" w:rsidRDefault="00BF7CF9" w:rsidP="00BF7CF9">
            <w:pPr>
              <w:rPr>
                <w:ins w:id="2479" w:author="Hogendoorn, Rene" w:date="2016-08-04T06:35:00Z"/>
                <w:lang w:eastAsia="de-DE"/>
              </w:rPr>
            </w:pPr>
          </w:p>
        </w:tc>
        <w:tc>
          <w:tcPr>
            <w:tcW w:w="2552" w:type="dxa"/>
          </w:tcPr>
          <w:p w:rsidR="00BF7CF9" w:rsidRPr="00122E10" w:rsidRDefault="00BF7CF9" w:rsidP="00BF7CF9">
            <w:pPr>
              <w:pStyle w:val="BodyText"/>
              <w:jc w:val="left"/>
              <w:rPr>
                <w:ins w:id="2480" w:author="Hogendoorn, Rene" w:date="2016-08-04T06:35:00Z"/>
                <w:highlight w:val="yellow"/>
                <w:lang w:val="en-US"/>
              </w:rPr>
            </w:pPr>
            <w:ins w:id="2481" w:author="Hogendoorn, Rene" w:date="2016-08-04T06:35:00Z">
              <w:r w:rsidRPr="00611DF1">
                <w:rPr>
                  <w:lang w:val="en-US"/>
                </w:rPr>
                <w:t>Surveillance</w:t>
              </w:r>
              <w:r>
                <w:rPr>
                  <w:lang w:val="en-US"/>
                </w:rPr>
                <w:t xml:space="preserve"> Sensor Data</w:t>
              </w:r>
            </w:ins>
          </w:p>
        </w:tc>
        <w:tc>
          <w:tcPr>
            <w:tcW w:w="1842" w:type="dxa"/>
          </w:tcPr>
          <w:p w:rsidR="00BF7CF9" w:rsidRPr="00122E10" w:rsidRDefault="00BF7CF9" w:rsidP="00BF7CF9">
            <w:pPr>
              <w:pStyle w:val="BodyText"/>
              <w:jc w:val="left"/>
              <w:rPr>
                <w:ins w:id="2482" w:author="Hogendoorn, Rene" w:date="2016-08-04T06:35:00Z"/>
                <w:rFonts w:cs="Times New Roman"/>
                <w:highlight w:val="yellow"/>
                <w:lang w:eastAsia="sv-SE"/>
              </w:rPr>
            </w:pPr>
            <w:ins w:id="2483" w:author="Hogendoorn, Rene" w:date="2016-08-04T06:35:00Z">
              <w:r w:rsidRPr="00611DF1">
                <w:rPr>
                  <w:lang w:val="en-US"/>
                </w:rPr>
                <w:t>Real-time</w:t>
              </w:r>
            </w:ins>
          </w:p>
        </w:tc>
        <w:tc>
          <w:tcPr>
            <w:tcW w:w="1842" w:type="dxa"/>
          </w:tcPr>
          <w:p w:rsidR="00BF7CF9" w:rsidRPr="00122E10" w:rsidRDefault="00BF7CF9" w:rsidP="00BF7CF9">
            <w:pPr>
              <w:pStyle w:val="BodyText"/>
              <w:jc w:val="left"/>
              <w:rPr>
                <w:ins w:id="2484" w:author="Hogendoorn, Rene" w:date="2016-08-04T06:35:00Z"/>
                <w:rFonts w:cs="Times New Roman"/>
                <w:highlight w:val="yellow"/>
                <w:lang w:eastAsia="sv-SE"/>
              </w:rPr>
            </w:pPr>
            <w:ins w:id="2485" w:author="Hogendoorn, Rene" w:date="2016-08-04T06:35:00Z">
              <w:r w:rsidRPr="00611DF1">
                <w:rPr>
                  <w:lang w:val="en-US"/>
                </w:rPr>
                <w:t>Continuous</w:t>
              </w:r>
            </w:ins>
          </w:p>
        </w:tc>
      </w:tr>
      <w:tr w:rsidR="00BF7CF9" w:rsidRPr="00122E10" w:rsidTr="00302783">
        <w:trPr>
          <w:trHeight w:val="432"/>
          <w:ins w:id="2486" w:author="Hogendoorn, Rene" w:date="2016-08-04T06:35:00Z"/>
        </w:trPr>
        <w:tc>
          <w:tcPr>
            <w:tcW w:w="2592" w:type="dxa"/>
          </w:tcPr>
          <w:p w:rsidR="00BF7CF9" w:rsidRDefault="00BF7CF9" w:rsidP="00BF7CF9">
            <w:pPr>
              <w:rPr>
                <w:ins w:id="2487" w:author="Hogendoorn, Rene" w:date="2016-08-04T06:35:00Z"/>
                <w:lang w:eastAsia="de-DE"/>
              </w:rPr>
            </w:pPr>
          </w:p>
        </w:tc>
        <w:tc>
          <w:tcPr>
            <w:tcW w:w="2552" w:type="dxa"/>
          </w:tcPr>
          <w:p w:rsidR="00BF7CF9" w:rsidRPr="00122E10" w:rsidRDefault="00BF7CF9" w:rsidP="00BF7CF9">
            <w:pPr>
              <w:pStyle w:val="BodyText"/>
              <w:jc w:val="left"/>
              <w:rPr>
                <w:ins w:id="2488" w:author="Hogendoorn, Rene" w:date="2016-08-04T06:35:00Z"/>
                <w:highlight w:val="yellow"/>
                <w:lang w:val="en-US"/>
              </w:rPr>
            </w:pPr>
            <w:proofErr w:type="spellStart"/>
            <w:ins w:id="2489" w:author="Hogendoorn, Rene" w:date="2016-08-04T06:35:00Z">
              <w:r w:rsidRPr="00611DF1">
                <w:rPr>
                  <w:lang w:val="en-US"/>
                </w:rPr>
                <w:t>Meteo</w:t>
              </w:r>
              <w:proofErr w:type="spellEnd"/>
              <w:r w:rsidRPr="00611DF1">
                <w:rPr>
                  <w:lang w:val="en-US"/>
                </w:rPr>
                <w:t>/Hydro</w:t>
              </w:r>
            </w:ins>
          </w:p>
        </w:tc>
        <w:tc>
          <w:tcPr>
            <w:tcW w:w="1842" w:type="dxa"/>
          </w:tcPr>
          <w:p w:rsidR="00BF7CF9" w:rsidRPr="00122E10" w:rsidRDefault="00BF7CF9" w:rsidP="00BF7CF9">
            <w:pPr>
              <w:pStyle w:val="BodyText"/>
              <w:jc w:val="left"/>
              <w:rPr>
                <w:ins w:id="2490" w:author="Hogendoorn, Rene" w:date="2016-08-04T06:35:00Z"/>
                <w:rFonts w:cs="Times New Roman"/>
                <w:highlight w:val="yellow"/>
                <w:lang w:eastAsia="sv-SE"/>
              </w:rPr>
            </w:pPr>
            <w:ins w:id="2491" w:author="Hogendoorn, Rene" w:date="2016-08-04T06:35:00Z">
              <w:r w:rsidRPr="00611DF1">
                <w:rPr>
                  <w:lang w:val="en-US"/>
                </w:rPr>
                <w:t>Non real-time</w:t>
              </w:r>
            </w:ins>
          </w:p>
        </w:tc>
        <w:tc>
          <w:tcPr>
            <w:tcW w:w="1842" w:type="dxa"/>
          </w:tcPr>
          <w:p w:rsidR="00BF7CF9" w:rsidRPr="00122E10" w:rsidRDefault="00BF7CF9" w:rsidP="00BF7CF9">
            <w:pPr>
              <w:pStyle w:val="BodyText"/>
              <w:jc w:val="left"/>
              <w:rPr>
                <w:ins w:id="2492" w:author="Hogendoorn, Rene" w:date="2016-08-04T06:35:00Z"/>
                <w:rFonts w:cs="Times New Roman"/>
                <w:highlight w:val="yellow"/>
                <w:lang w:eastAsia="sv-SE"/>
              </w:rPr>
            </w:pPr>
            <w:ins w:id="2493" w:author="Hogendoorn, Rene" w:date="2016-08-04T06:35:00Z">
              <w:r w:rsidRPr="00611DF1">
                <w:rPr>
                  <w:lang w:val="en-US"/>
                </w:rPr>
                <w:t>Continuous</w:t>
              </w:r>
            </w:ins>
          </w:p>
        </w:tc>
      </w:tr>
      <w:tr w:rsidR="00BF7CF9" w:rsidRPr="009123FC" w:rsidTr="00302783">
        <w:trPr>
          <w:ins w:id="2494" w:author="Hogendoorn, Rene" w:date="2016-08-02T09:31:00Z"/>
        </w:trPr>
        <w:tc>
          <w:tcPr>
            <w:tcW w:w="2592" w:type="dxa"/>
          </w:tcPr>
          <w:p w:rsidR="00BF7CF9" w:rsidRPr="009123FC" w:rsidRDefault="00BF7CF9" w:rsidP="00DD0A83">
            <w:pPr>
              <w:pStyle w:val="BodyText"/>
              <w:rPr>
                <w:ins w:id="2495" w:author="Hogendoorn, Rene" w:date="2016-08-02T09:31:00Z"/>
                <w:lang w:eastAsia="de-DE"/>
              </w:rPr>
            </w:pPr>
            <w:ins w:id="2496" w:author="Hogendoorn, Rene" w:date="2016-08-02T09:32:00Z">
              <w:r w:rsidRPr="00FA41D3">
                <w:rPr>
                  <w:b/>
                  <w:lang w:eastAsia="de-DE"/>
                </w:rPr>
                <w:t>Security &amp; intelligence</w:t>
              </w:r>
            </w:ins>
          </w:p>
        </w:tc>
        <w:tc>
          <w:tcPr>
            <w:tcW w:w="2552" w:type="dxa"/>
          </w:tcPr>
          <w:p w:rsidR="00BF7CF9" w:rsidRPr="00122E10" w:rsidDel="001A0A41" w:rsidRDefault="00BF7CF9" w:rsidP="00BF7CF9">
            <w:pPr>
              <w:pStyle w:val="BodyText"/>
              <w:rPr>
                <w:ins w:id="2497" w:author="Fred E Fredriksen" w:date="2016-08-03T03:58:00Z"/>
                <w:del w:id="2498" w:author="Hogendoorn, Rene" w:date="2016-08-04T06:36:00Z"/>
                <w:highlight w:val="yellow"/>
                <w:lang w:val="en-US"/>
              </w:rPr>
            </w:pPr>
            <w:ins w:id="2499" w:author="Hogendoorn, Rene" w:date="2016-08-04T06:36:00Z">
              <w:r w:rsidRPr="00611DF1">
                <w:rPr>
                  <w:lang w:val="en-US"/>
                </w:rPr>
                <w:t>Traffic Image</w:t>
              </w:r>
            </w:ins>
            <w:ins w:id="2500" w:author="Fred E Fredriksen" w:date="2016-08-03T03:58:00Z">
              <w:del w:id="2501" w:author="Hogendoorn, Rene" w:date="2016-08-04T06:36:00Z">
                <w:r w:rsidRPr="00122E10" w:rsidDel="001A0A41">
                  <w:rPr>
                    <w:highlight w:val="yellow"/>
                    <w:lang w:val="en-US"/>
                  </w:rPr>
                  <w:delText>Voyage Data</w:delText>
                </w:r>
              </w:del>
            </w:ins>
          </w:p>
          <w:p w:rsidR="00BF7CF9" w:rsidRPr="00122E10" w:rsidDel="001A0A41" w:rsidRDefault="00BF7CF9" w:rsidP="00BF7CF9">
            <w:pPr>
              <w:pStyle w:val="BodyText"/>
              <w:rPr>
                <w:ins w:id="2502" w:author="Fred E Fredriksen" w:date="2016-08-03T03:58:00Z"/>
                <w:del w:id="2503" w:author="Hogendoorn, Rene" w:date="2016-08-04T06:36:00Z"/>
                <w:highlight w:val="yellow"/>
                <w:lang w:val="en-US"/>
              </w:rPr>
            </w:pPr>
            <w:ins w:id="2504" w:author="Fred E Fredriksen" w:date="2016-08-03T03:58:00Z">
              <w:del w:id="2505" w:author="Hogendoorn, Rene" w:date="2016-08-04T06:36:00Z">
                <w:r w:rsidRPr="00122E10" w:rsidDel="001A0A41">
                  <w:rPr>
                    <w:highlight w:val="yellow"/>
                    <w:lang w:val="en-US"/>
                  </w:rPr>
                  <w:delText>Traffic Image</w:delText>
                </w:r>
              </w:del>
            </w:ins>
          </w:p>
          <w:p w:rsidR="00BF7CF9" w:rsidRPr="00122E10" w:rsidDel="001A0A41" w:rsidRDefault="00BF7CF9" w:rsidP="00BF7CF9">
            <w:pPr>
              <w:pStyle w:val="BodyText"/>
              <w:rPr>
                <w:ins w:id="2506" w:author="Fred E Fredriksen" w:date="2016-08-03T03:58:00Z"/>
                <w:del w:id="2507" w:author="Hogendoorn, Rene" w:date="2016-08-04T06:36:00Z"/>
                <w:highlight w:val="yellow"/>
                <w:lang w:val="en-US"/>
              </w:rPr>
            </w:pPr>
            <w:ins w:id="2508" w:author="Fred E Fredriksen" w:date="2016-08-03T03:58:00Z">
              <w:del w:id="2509" w:author="Hogendoorn, Rene" w:date="2016-08-04T06:36:00Z">
                <w:r w:rsidRPr="00122E10" w:rsidDel="001A0A41">
                  <w:rPr>
                    <w:highlight w:val="yellow"/>
                    <w:lang w:val="en-US"/>
                  </w:rPr>
                  <w:delText>Surveillance</w:delText>
                </w:r>
              </w:del>
            </w:ins>
          </w:p>
          <w:p w:rsidR="00BF7CF9" w:rsidRPr="00122E10" w:rsidRDefault="00BF7CF9" w:rsidP="00BF7CF9">
            <w:pPr>
              <w:pStyle w:val="BodyText"/>
              <w:rPr>
                <w:ins w:id="2510" w:author="Hogendoorn, Rene" w:date="2016-08-02T09:32:00Z"/>
                <w:highlight w:val="yellow"/>
                <w:lang w:val="en-US"/>
              </w:rPr>
            </w:pPr>
            <w:ins w:id="2511" w:author="Fred E Fredriksen" w:date="2016-08-03T03:58:00Z">
              <w:del w:id="2512" w:author="Hogendoorn, Rene" w:date="2016-08-04T06:36:00Z">
                <w:r w:rsidRPr="00122E10" w:rsidDel="001A0A41">
                  <w:rPr>
                    <w:highlight w:val="yellow"/>
                    <w:lang w:val="en-US"/>
                  </w:rPr>
                  <w:delText>Sensor Data</w:delText>
                </w:r>
              </w:del>
            </w:ins>
          </w:p>
        </w:tc>
        <w:tc>
          <w:tcPr>
            <w:tcW w:w="1842" w:type="dxa"/>
          </w:tcPr>
          <w:p w:rsidR="00BF7CF9" w:rsidRPr="00122E10" w:rsidDel="001A0A41" w:rsidRDefault="00BF7CF9" w:rsidP="00BF7CF9">
            <w:pPr>
              <w:pStyle w:val="BodyText"/>
              <w:rPr>
                <w:ins w:id="2513" w:author="Fred E Fredriksen" w:date="2016-08-03T03:58:00Z"/>
                <w:del w:id="2514" w:author="Hogendoorn, Rene" w:date="2016-08-04T06:36:00Z"/>
                <w:rFonts w:cs="Times New Roman"/>
                <w:highlight w:val="yellow"/>
                <w:lang w:eastAsia="sv-SE"/>
              </w:rPr>
            </w:pPr>
            <w:ins w:id="2515" w:author="Hogendoorn, Rene" w:date="2016-08-04T06:36:00Z">
              <w:r w:rsidRPr="00611DF1">
                <w:rPr>
                  <w:lang w:val="en-US"/>
                </w:rPr>
                <w:t>Real-time</w:t>
              </w:r>
            </w:ins>
            <w:ins w:id="2516" w:author="Fred E Fredriksen" w:date="2016-08-03T03:58:00Z">
              <w:del w:id="2517" w:author="Hogendoorn, Rene" w:date="2016-08-04T06:36:00Z">
                <w:r w:rsidRPr="00122E10" w:rsidDel="001A0A41">
                  <w:rPr>
                    <w:rFonts w:cs="Times New Roman"/>
                    <w:highlight w:val="yellow"/>
                    <w:lang w:eastAsia="sv-SE"/>
                  </w:rPr>
                  <w:delText>Real Time</w:delText>
                </w:r>
              </w:del>
            </w:ins>
          </w:p>
          <w:p w:rsidR="00BF7CF9" w:rsidRPr="00122E10" w:rsidRDefault="00BF7CF9" w:rsidP="00BF7CF9">
            <w:pPr>
              <w:pStyle w:val="BodyText"/>
              <w:rPr>
                <w:ins w:id="2518" w:author="Hogendoorn, Rene" w:date="2016-08-02T09:32:00Z"/>
                <w:highlight w:val="yellow"/>
                <w:lang w:eastAsia="de-DE"/>
              </w:rPr>
            </w:pPr>
            <w:ins w:id="2519" w:author="Fred E Fredriksen" w:date="2016-08-03T03:58:00Z">
              <w:del w:id="2520" w:author="Hogendoorn, Rene" w:date="2016-08-04T06:36:00Z">
                <w:r w:rsidRPr="00122E10" w:rsidDel="001A0A41">
                  <w:rPr>
                    <w:highlight w:val="yellow"/>
                    <w:lang w:val="en-US"/>
                  </w:rPr>
                  <w:delText>Constant</w:delText>
                </w:r>
              </w:del>
            </w:ins>
          </w:p>
        </w:tc>
        <w:tc>
          <w:tcPr>
            <w:tcW w:w="1842" w:type="dxa"/>
          </w:tcPr>
          <w:p w:rsidR="00BF7CF9" w:rsidRPr="00122E10" w:rsidRDefault="00BF7CF9" w:rsidP="00BF7CF9">
            <w:pPr>
              <w:pStyle w:val="BodyText"/>
              <w:rPr>
                <w:ins w:id="2521" w:author="Hogendoorn, Rene" w:date="2016-08-04T05:53:00Z"/>
                <w:rFonts w:cs="Times New Roman"/>
                <w:highlight w:val="yellow"/>
                <w:lang w:eastAsia="sv-SE"/>
              </w:rPr>
            </w:pPr>
            <w:ins w:id="2522" w:author="Hogendoorn, Rene" w:date="2016-08-04T06:36:00Z">
              <w:r w:rsidRPr="00611DF1">
                <w:rPr>
                  <w:lang w:val="en-US"/>
                </w:rPr>
                <w:t>Continuous</w:t>
              </w:r>
            </w:ins>
          </w:p>
        </w:tc>
      </w:tr>
      <w:tr w:rsidR="00BF7CF9" w:rsidRPr="00122E10" w:rsidTr="00302783">
        <w:trPr>
          <w:trHeight w:val="432"/>
          <w:ins w:id="2523" w:author="Hogendoorn, Rene" w:date="2016-08-04T06:35:00Z"/>
        </w:trPr>
        <w:tc>
          <w:tcPr>
            <w:tcW w:w="2592" w:type="dxa"/>
          </w:tcPr>
          <w:p w:rsidR="00BF7CF9" w:rsidRDefault="00BF7CF9" w:rsidP="00BF7CF9">
            <w:pPr>
              <w:rPr>
                <w:ins w:id="2524" w:author="Hogendoorn, Rene" w:date="2016-08-04T06:35:00Z"/>
                <w:lang w:eastAsia="de-DE"/>
              </w:rPr>
            </w:pPr>
          </w:p>
        </w:tc>
        <w:tc>
          <w:tcPr>
            <w:tcW w:w="2552" w:type="dxa"/>
          </w:tcPr>
          <w:p w:rsidR="00BF7CF9" w:rsidRPr="00122E10" w:rsidRDefault="00BF7CF9" w:rsidP="00BF7CF9">
            <w:pPr>
              <w:pStyle w:val="BodyText"/>
              <w:jc w:val="left"/>
              <w:rPr>
                <w:ins w:id="2525" w:author="Hogendoorn, Rene" w:date="2016-08-04T06:35:00Z"/>
                <w:highlight w:val="yellow"/>
                <w:lang w:val="en-US"/>
              </w:rPr>
            </w:pPr>
            <w:ins w:id="2526" w:author="Hogendoorn, Rene" w:date="2016-08-04T06:35:00Z">
              <w:r>
                <w:rPr>
                  <w:lang w:val="en-US"/>
                </w:rPr>
                <w:t>Voyage Data</w:t>
              </w:r>
            </w:ins>
          </w:p>
        </w:tc>
        <w:tc>
          <w:tcPr>
            <w:tcW w:w="1842" w:type="dxa"/>
          </w:tcPr>
          <w:p w:rsidR="00BF7CF9" w:rsidRPr="00122E10" w:rsidRDefault="00BF7CF9" w:rsidP="00BF7CF9">
            <w:pPr>
              <w:pStyle w:val="BodyText"/>
              <w:jc w:val="left"/>
              <w:rPr>
                <w:ins w:id="2527" w:author="Hogendoorn, Rene" w:date="2016-08-04T06:35:00Z"/>
                <w:rFonts w:cs="Times New Roman"/>
                <w:highlight w:val="yellow"/>
                <w:lang w:eastAsia="sv-SE"/>
              </w:rPr>
            </w:pPr>
            <w:ins w:id="2528" w:author="Hogendoorn, Rene" w:date="2016-08-04T06:35:00Z">
              <w:r w:rsidRPr="00611DF1">
                <w:rPr>
                  <w:lang w:val="en-US"/>
                </w:rPr>
                <w:t>Non real-time</w:t>
              </w:r>
            </w:ins>
          </w:p>
        </w:tc>
        <w:tc>
          <w:tcPr>
            <w:tcW w:w="1842" w:type="dxa"/>
          </w:tcPr>
          <w:p w:rsidR="00BF7CF9" w:rsidRPr="00122E10" w:rsidRDefault="00BF7CF9" w:rsidP="00BF7CF9">
            <w:pPr>
              <w:pStyle w:val="BodyText"/>
              <w:jc w:val="left"/>
              <w:rPr>
                <w:ins w:id="2529" w:author="Hogendoorn, Rene" w:date="2016-08-04T06:35:00Z"/>
                <w:rFonts w:cs="Times New Roman"/>
                <w:highlight w:val="yellow"/>
                <w:lang w:eastAsia="sv-SE"/>
              </w:rPr>
            </w:pPr>
            <w:ins w:id="2530" w:author="Hogendoorn, Rene" w:date="2016-08-04T06:35:00Z">
              <w:r w:rsidRPr="00611DF1">
                <w:rPr>
                  <w:lang w:val="en-US"/>
                </w:rPr>
                <w:t>Continuous</w:t>
              </w:r>
            </w:ins>
          </w:p>
        </w:tc>
      </w:tr>
      <w:tr w:rsidR="00BF7CF9" w:rsidRPr="00122E10" w:rsidTr="00302783">
        <w:trPr>
          <w:trHeight w:val="432"/>
          <w:ins w:id="2531" w:author="Hogendoorn, Rene" w:date="2016-08-04T06:35:00Z"/>
        </w:trPr>
        <w:tc>
          <w:tcPr>
            <w:tcW w:w="2592" w:type="dxa"/>
          </w:tcPr>
          <w:p w:rsidR="00BF7CF9" w:rsidRDefault="00BF7CF9" w:rsidP="00BF7CF9">
            <w:pPr>
              <w:rPr>
                <w:ins w:id="2532" w:author="Hogendoorn, Rene" w:date="2016-08-04T06:35:00Z"/>
                <w:lang w:eastAsia="de-DE"/>
              </w:rPr>
            </w:pPr>
          </w:p>
        </w:tc>
        <w:tc>
          <w:tcPr>
            <w:tcW w:w="2552" w:type="dxa"/>
          </w:tcPr>
          <w:p w:rsidR="00BF7CF9" w:rsidRPr="00122E10" w:rsidRDefault="00BF7CF9" w:rsidP="00BF7CF9">
            <w:pPr>
              <w:pStyle w:val="BodyText"/>
              <w:jc w:val="left"/>
              <w:rPr>
                <w:ins w:id="2533" w:author="Hogendoorn, Rene" w:date="2016-08-04T06:35:00Z"/>
                <w:highlight w:val="yellow"/>
                <w:lang w:val="en-US"/>
              </w:rPr>
            </w:pPr>
            <w:ins w:id="2534" w:author="Hogendoorn, Rene" w:date="2016-08-04T06:35:00Z">
              <w:r w:rsidRPr="00611DF1">
                <w:rPr>
                  <w:lang w:val="en-US"/>
                </w:rPr>
                <w:t>Surveillance</w:t>
              </w:r>
              <w:r>
                <w:rPr>
                  <w:lang w:val="en-US"/>
                </w:rPr>
                <w:t xml:space="preserve"> Sensor Data</w:t>
              </w:r>
            </w:ins>
          </w:p>
        </w:tc>
        <w:tc>
          <w:tcPr>
            <w:tcW w:w="1842" w:type="dxa"/>
          </w:tcPr>
          <w:p w:rsidR="00BF7CF9" w:rsidRPr="00122E10" w:rsidRDefault="00BF7CF9" w:rsidP="00BF7CF9">
            <w:pPr>
              <w:pStyle w:val="BodyText"/>
              <w:jc w:val="left"/>
              <w:rPr>
                <w:ins w:id="2535" w:author="Hogendoorn, Rene" w:date="2016-08-04T06:35:00Z"/>
                <w:rFonts w:cs="Times New Roman"/>
                <w:highlight w:val="yellow"/>
                <w:lang w:eastAsia="sv-SE"/>
              </w:rPr>
            </w:pPr>
            <w:ins w:id="2536" w:author="Hogendoorn, Rene" w:date="2016-08-04T06:35:00Z">
              <w:r w:rsidRPr="00611DF1">
                <w:rPr>
                  <w:lang w:val="en-US"/>
                </w:rPr>
                <w:t>Real-time</w:t>
              </w:r>
            </w:ins>
          </w:p>
        </w:tc>
        <w:tc>
          <w:tcPr>
            <w:tcW w:w="1842" w:type="dxa"/>
          </w:tcPr>
          <w:p w:rsidR="00BF7CF9" w:rsidRPr="00122E10" w:rsidRDefault="00BF7CF9" w:rsidP="00BF7CF9">
            <w:pPr>
              <w:pStyle w:val="BodyText"/>
              <w:jc w:val="left"/>
              <w:rPr>
                <w:ins w:id="2537" w:author="Hogendoorn, Rene" w:date="2016-08-04T06:35:00Z"/>
                <w:rFonts w:cs="Times New Roman"/>
                <w:highlight w:val="yellow"/>
                <w:lang w:eastAsia="sv-SE"/>
              </w:rPr>
            </w:pPr>
            <w:ins w:id="2538" w:author="Hogendoorn, Rene" w:date="2016-08-04T06:35:00Z">
              <w:r w:rsidRPr="00611DF1">
                <w:rPr>
                  <w:lang w:val="en-US"/>
                </w:rPr>
                <w:t>Continuous</w:t>
              </w:r>
            </w:ins>
          </w:p>
        </w:tc>
      </w:tr>
      <w:tr w:rsidR="00BF7CF9" w:rsidRPr="00122E10" w:rsidTr="00302783">
        <w:trPr>
          <w:trHeight w:val="432"/>
          <w:ins w:id="2539" w:author="Hogendoorn, Rene" w:date="2016-08-04T06:35:00Z"/>
        </w:trPr>
        <w:tc>
          <w:tcPr>
            <w:tcW w:w="2592" w:type="dxa"/>
          </w:tcPr>
          <w:p w:rsidR="00BF7CF9" w:rsidRDefault="00BF7CF9" w:rsidP="00BF7CF9">
            <w:pPr>
              <w:rPr>
                <w:ins w:id="2540" w:author="Hogendoorn, Rene" w:date="2016-08-04T06:35:00Z"/>
                <w:lang w:eastAsia="de-DE"/>
              </w:rPr>
            </w:pPr>
          </w:p>
        </w:tc>
        <w:tc>
          <w:tcPr>
            <w:tcW w:w="2552" w:type="dxa"/>
          </w:tcPr>
          <w:p w:rsidR="00BF7CF9" w:rsidRPr="00122E10" w:rsidRDefault="00BF7CF9" w:rsidP="00BF7CF9">
            <w:pPr>
              <w:pStyle w:val="BodyText"/>
              <w:jc w:val="left"/>
              <w:rPr>
                <w:ins w:id="2541" w:author="Hogendoorn, Rene" w:date="2016-08-04T06:35:00Z"/>
                <w:highlight w:val="yellow"/>
                <w:lang w:val="en-US"/>
              </w:rPr>
            </w:pPr>
            <w:proofErr w:type="spellStart"/>
            <w:ins w:id="2542" w:author="Hogendoorn, Rene" w:date="2016-08-04T06:35:00Z">
              <w:r w:rsidRPr="00611DF1">
                <w:rPr>
                  <w:lang w:val="en-US"/>
                </w:rPr>
                <w:t>Meteo</w:t>
              </w:r>
              <w:proofErr w:type="spellEnd"/>
              <w:r w:rsidRPr="00611DF1">
                <w:rPr>
                  <w:lang w:val="en-US"/>
                </w:rPr>
                <w:t>/Hydro</w:t>
              </w:r>
            </w:ins>
          </w:p>
        </w:tc>
        <w:tc>
          <w:tcPr>
            <w:tcW w:w="1842" w:type="dxa"/>
          </w:tcPr>
          <w:p w:rsidR="00BF7CF9" w:rsidRPr="00122E10" w:rsidRDefault="00BF7CF9" w:rsidP="00BF7CF9">
            <w:pPr>
              <w:pStyle w:val="BodyText"/>
              <w:jc w:val="left"/>
              <w:rPr>
                <w:ins w:id="2543" w:author="Hogendoorn, Rene" w:date="2016-08-04T06:35:00Z"/>
                <w:rFonts w:cs="Times New Roman"/>
                <w:highlight w:val="yellow"/>
                <w:lang w:eastAsia="sv-SE"/>
              </w:rPr>
            </w:pPr>
            <w:ins w:id="2544" w:author="Hogendoorn, Rene" w:date="2016-08-04T06:35:00Z">
              <w:r w:rsidRPr="00611DF1">
                <w:rPr>
                  <w:lang w:val="en-US"/>
                </w:rPr>
                <w:t>Non real-time</w:t>
              </w:r>
            </w:ins>
          </w:p>
        </w:tc>
        <w:tc>
          <w:tcPr>
            <w:tcW w:w="1842" w:type="dxa"/>
          </w:tcPr>
          <w:p w:rsidR="00BF7CF9" w:rsidRPr="00122E10" w:rsidRDefault="00BF7CF9" w:rsidP="00BF7CF9">
            <w:pPr>
              <w:pStyle w:val="BodyText"/>
              <w:jc w:val="left"/>
              <w:rPr>
                <w:ins w:id="2545" w:author="Hogendoorn, Rene" w:date="2016-08-04T06:35:00Z"/>
                <w:rFonts w:cs="Times New Roman"/>
                <w:highlight w:val="yellow"/>
                <w:lang w:eastAsia="sv-SE"/>
              </w:rPr>
            </w:pPr>
            <w:ins w:id="2546" w:author="Hogendoorn, Rene" w:date="2016-08-04T06:35:00Z">
              <w:r w:rsidRPr="00611DF1">
                <w:rPr>
                  <w:lang w:val="en-US"/>
                </w:rPr>
                <w:t>Continuous</w:t>
              </w:r>
            </w:ins>
          </w:p>
        </w:tc>
      </w:tr>
      <w:tr w:rsidR="00D7700A" w:rsidRPr="009123FC" w:rsidTr="00302783">
        <w:trPr>
          <w:ins w:id="2547" w:author="Hogendoorn, Rene" w:date="2016-08-02T09:31:00Z"/>
        </w:trPr>
        <w:tc>
          <w:tcPr>
            <w:tcW w:w="2592" w:type="dxa"/>
          </w:tcPr>
          <w:p w:rsidR="00D7700A" w:rsidRPr="00FA41D3" w:rsidRDefault="00D7700A" w:rsidP="00FA41D3">
            <w:pPr>
              <w:pStyle w:val="BodyText"/>
              <w:rPr>
                <w:ins w:id="2548" w:author="Hogendoorn, Rene" w:date="2016-08-02T09:31:00Z"/>
                <w:b/>
                <w:lang w:eastAsia="de-DE"/>
              </w:rPr>
            </w:pPr>
            <w:ins w:id="2549" w:author="Hogendoorn, Rene" w:date="2016-08-02T09:32:00Z">
              <w:r w:rsidRPr="00FA41D3">
                <w:rPr>
                  <w:b/>
                  <w:lang w:eastAsia="de-DE"/>
                </w:rPr>
                <w:t>Waterways infrastructure management</w:t>
              </w:r>
            </w:ins>
          </w:p>
        </w:tc>
        <w:tc>
          <w:tcPr>
            <w:tcW w:w="2552" w:type="dxa"/>
          </w:tcPr>
          <w:p w:rsidR="00D7700A" w:rsidRPr="009123FC" w:rsidRDefault="00D7700A">
            <w:pPr>
              <w:rPr>
                <w:ins w:id="2550" w:author="Hogendoorn, Rene" w:date="2016-08-02T09:34:00Z"/>
                <w:lang w:eastAsia="de-DE"/>
              </w:rPr>
            </w:pPr>
          </w:p>
        </w:tc>
        <w:tc>
          <w:tcPr>
            <w:tcW w:w="1842" w:type="dxa"/>
          </w:tcPr>
          <w:p w:rsidR="00D7700A" w:rsidRPr="009123FC" w:rsidRDefault="00D7700A" w:rsidP="005F03FD">
            <w:pPr>
              <w:rPr>
                <w:ins w:id="2551" w:author="Hogendoorn, Rene" w:date="2016-08-02T09:34:00Z"/>
                <w:lang w:eastAsia="de-DE"/>
              </w:rPr>
            </w:pPr>
          </w:p>
        </w:tc>
        <w:tc>
          <w:tcPr>
            <w:tcW w:w="1842" w:type="dxa"/>
          </w:tcPr>
          <w:p w:rsidR="00D7700A" w:rsidRPr="009123FC" w:rsidRDefault="00D7700A" w:rsidP="005F03FD">
            <w:pPr>
              <w:rPr>
                <w:ins w:id="2552" w:author="Hogendoorn, Rene" w:date="2016-08-04T05:53:00Z"/>
                <w:lang w:eastAsia="de-DE"/>
              </w:rPr>
            </w:pPr>
          </w:p>
        </w:tc>
      </w:tr>
      <w:tr w:rsidR="00BF7CF9" w:rsidRPr="009123FC" w:rsidTr="00302783">
        <w:trPr>
          <w:ins w:id="2553" w:author="Hogendoorn, Rene" w:date="2016-08-02T09:31:00Z"/>
        </w:trPr>
        <w:tc>
          <w:tcPr>
            <w:tcW w:w="2592" w:type="dxa"/>
          </w:tcPr>
          <w:p w:rsidR="00BF7CF9" w:rsidRPr="009123FC" w:rsidRDefault="00BF7CF9" w:rsidP="00DD0A83">
            <w:pPr>
              <w:pStyle w:val="BodyText"/>
              <w:rPr>
                <w:ins w:id="2554" w:author="Hogendoorn, Rene" w:date="2016-08-02T09:31:00Z"/>
                <w:lang w:eastAsia="de-DE"/>
              </w:rPr>
            </w:pPr>
            <w:ins w:id="2555" w:author="Hogendoorn, Rene" w:date="2016-08-02T09:32:00Z">
              <w:r w:rsidRPr="009123FC">
                <w:rPr>
                  <w:lang w:eastAsia="de-DE"/>
                </w:rPr>
                <w:t>AtoN o</w:t>
              </w:r>
              <w:r>
                <w:rPr>
                  <w:lang w:eastAsia="de-DE"/>
                </w:rPr>
                <w:t>perations &amp; system optimisation</w:t>
              </w:r>
            </w:ins>
          </w:p>
        </w:tc>
        <w:tc>
          <w:tcPr>
            <w:tcW w:w="2552" w:type="dxa"/>
          </w:tcPr>
          <w:p w:rsidR="00BF7CF9" w:rsidRPr="00BF7CF9" w:rsidDel="00BF7CF9" w:rsidRDefault="00BF7CF9" w:rsidP="00BF7CF9">
            <w:pPr>
              <w:pStyle w:val="BodyText"/>
              <w:rPr>
                <w:ins w:id="2556" w:author="Fred E Fredriksen" w:date="2016-08-03T04:03:00Z"/>
                <w:del w:id="2557" w:author="Hogendoorn, Rene" w:date="2016-08-04T06:41:00Z"/>
                <w:lang w:val="en-US"/>
              </w:rPr>
            </w:pPr>
            <w:ins w:id="2558" w:author="Fred E Fredriksen" w:date="2016-08-03T04:03:00Z">
              <w:r w:rsidRPr="00BF7CF9">
                <w:rPr>
                  <w:lang w:val="en-US"/>
                </w:rPr>
                <w:t>Traffic Image</w:t>
              </w:r>
            </w:ins>
          </w:p>
          <w:p w:rsidR="00BF7CF9" w:rsidRPr="00BF7CF9" w:rsidDel="00BF7CF9" w:rsidRDefault="00BF7CF9" w:rsidP="00BF7CF9">
            <w:pPr>
              <w:pStyle w:val="BodyText"/>
              <w:rPr>
                <w:ins w:id="2559" w:author="Fred E Fredriksen" w:date="2016-08-03T04:03:00Z"/>
                <w:del w:id="2560" w:author="Hogendoorn, Rene" w:date="2016-08-04T06:41:00Z"/>
                <w:lang w:val="en-US"/>
              </w:rPr>
            </w:pPr>
            <w:ins w:id="2561" w:author="Fred E Fredriksen" w:date="2016-08-03T04:03:00Z">
              <w:del w:id="2562" w:author="Hogendoorn, Rene" w:date="2016-08-04T06:41:00Z">
                <w:r w:rsidRPr="00BF7CF9" w:rsidDel="00BF7CF9">
                  <w:rPr>
                    <w:lang w:val="en-US"/>
                  </w:rPr>
                  <w:delText>Surveillance</w:delText>
                </w:r>
              </w:del>
            </w:ins>
          </w:p>
          <w:p w:rsidR="00BF7CF9" w:rsidRPr="00BF7CF9" w:rsidDel="00BF7CF9" w:rsidRDefault="00BF7CF9" w:rsidP="00BF7CF9">
            <w:pPr>
              <w:pStyle w:val="BodyText"/>
              <w:rPr>
                <w:ins w:id="2563" w:author="Fred E Fredriksen" w:date="2016-08-03T04:03:00Z"/>
                <w:del w:id="2564" w:author="Hogendoorn, Rene" w:date="2016-08-04T06:41:00Z"/>
                <w:lang w:val="en-US"/>
              </w:rPr>
            </w:pPr>
            <w:ins w:id="2565" w:author="Fred E Fredriksen" w:date="2016-08-03T04:03:00Z">
              <w:del w:id="2566" w:author="Hogendoorn, Rene" w:date="2016-08-04T06:41:00Z">
                <w:r w:rsidRPr="00BF7CF9" w:rsidDel="00BF7CF9">
                  <w:rPr>
                    <w:lang w:val="en-US"/>
                  </w:rPr>
                  <w:delText>Sensor Data</w:delText>
                </w:r>
              </w:del>
            </w:ins>
          </w:p>
          <w:p w:rsidR="00BF7CF9" w:rsidRPr="00BF7CF9" w:rsidRDefault="00BF7CF9" w:rsidP="00BF7CF9">
            <w:pPr>
              <w:pStyle w:val="BodyText"/>
              <w:rPr>
                <w:ins w:id="2567" w:author="Hogendoorn, Rene" w:date="2016-08-02T09:34:00Z"/>
                <w:lang w:eastAsia="de-DE"/>
              </w:rPr>
            </w:pPr>
          </w:p>
        </w:tc>
        <w:tc>
          <w:tcPr>
            <w:tcW w:w="1842" w:type="dxa"/>
          </w:tcPr>
          <w:p w:rsidR="00BF7CF9" w:rsidRPr="00BF7CF9" w:rsidDel="00BF7CF9" w:rsidRDefault="00BF7CF9" w:rsidP="00BF7CF9">
            <w:pPr>
              <w:pStyle w:val="BodyText"/>
              <w:rPr>
                <w:ins w:id="2568" w:author="Fred E Fredriksen" w:date="2016-08-03T04:00:00Z"/>
                <w:del w:id="2569" w:author="Hogendoorn, Rene" w:date="2016-08-04T06:41:00Z"/>
                <w:rFonts w:cs="Times New Roman"/>
                <w:lang w:eastAsia="sv-SE"/>
              </w:rPr>
            </w:pPr>
            <w:ins w:id="2570" w:author="Hogendoorn, Rene" w:date="2016-08-04T06:41:00Z">
              <w:r w:rsidRPr="00BF7CF9">
                <w:rPr>
                  <w:lang w:val="en-US"/>
                </w:rPr>
                <w:t>Non real-time</w:t>
              </w:r>
            </w:ins>
            <w:ins w:id="2571" w:author="Fred E Fredriksen" w:date="2016-08-03T04:00:00Z">
              <w:del w:id="2572" w:author="Hogendoorn, Rene" w:date="2016-08-04T06:41:00Z">
                <w:r w:rsidRPr="00BF7CF9" w:rsidDel="00BF7CF9">
                  <w:rPr>
                    <w:rFonts w:cs="Times New Roman"/>
                    <w:lang w:eastAsia="sv-SE"/>
                  </w:rPr>
                  <w:delText>R</w:delText>
                </w:r>
                <w:r w:rsidRPr="00BF7CF9" w:rsidDel="00A77900">
                  <w:rPr>
                    <w:rFonts w:cs="Times New Roman"/>
                    <w:lang w:eastAsia="sv-SE"/>
                  </w:rPr>
                  <w:delText>eal Time</w:delText>
                </w:r>
              </w:del>
            </w:ins>
          </w:p>
          <w:p w:rsidR="00BF7CF9" w:rsidRPr="00BF7CF9" w:rsidRDefault="00BF7CF9" w:rsidP="00BF7CF9">
            <w:pPr>
              <w:pStyle w:val="BodyText"/>
              <w:rPr>
                <w:ins w:id="2573" w:author="Hogendoorn, Rene" w:date="2016-08-02T09:34:00Z"/>
                <w:lang w:eastAsia="de-DE"/>
              </w:rPr>
            </w:pPr>
            <w:ins w:id="2574" w:author="Fred E Fredriksen" w:date="2016-08-03T04:00:00Z">
              <w:del w:id="2575" w:author="Hogendoorn, Rene" w:date="2016-08-04T06:41:00Z">
                <w:r w:rsidRPr="00BF7CF9" w:rsidDel="00BF7CF9">
                  <w:rPr>
                    <w:lang w:val="en-US"/>
                  </w:rPr>
                  <w:delText>Constant</w:delText>
                </w:r>
              </w:del>
            </w:ins>
          </w:p>
        </w:tc>
        <w:tc>
          <w:tcPr>
            <w:tcW w:w="1842" w:type="dxa"/>
          </w:tcPr>
          <w:p w:rsidR="00BF7CF9" w:rsidRPr="00BF7CF9" w:rsidRDefault="00BF7CF9" w:rsidP="00BF7CF9">
            <w:pPr>
              <w:pStyle w:val="BodyText"/>
              <w:rPr>
                <w:ins w:id="2576" w:author="Hogendoorn, Rene" w:date="2016-08-04T05:53:00Z"/>
                <w:rFonts w:cs="Times New Roman"/>
                <w:lang w:eastAsia="sv-SE"/>
              </w:rPr>
            </w:pPr>
            <w:ins w:id="2577" w:author="Hogendoorn, Rene" w:date="2016-08-04T06:41:00Z">
              <w:r w:rsidRPr="00BF7CF9">
                <w:rPr>
                  <w:lang w:val="en-US"/>
                </w:rPr>
                <w:t>Continuous</w:t>
              </w:r>
            </w:ins>
          </w:p>
        </w:tc>
      </w:tr>
      <w:tr w:rsidR="00302783" w:rsidRPr="009123FC" w:rsidTr="00302783">
        <w:trPr>
          <w:ins w:id="2578" w:author="Hogendoorn, Rene" w:date="2016-08-02T09:31:00Z"/>
        </w:trPr>
        <w:tc>
          <w:tcPr>
            <w:tcW w:w="2592" w:type="dxa"/>
          </w:tcPr>
          <w:p w:rsidR="00302783" w:rsidRPr="009123FC" w:rsidRDefault="00302783" w:rsidP="00DD0A83">
            <w:pPr>
              <w:pStyle w:val="BodyText"/>
              <w:rPr>
                <w:ins w:id="2579" w:author="Hogendoorn, Rene" w:date="2016-08-02T09:31:00Z"/>
                <w:lang w:eastAsia="de-DE"/>
              </w:rPr>
            </w:pPr>
            <w:ins w:id="2580" w:author="Hogendoorn, Rene" w:date="2016-08-04T06:31:00Z">
              <w:r>
                <w:rPr>
                  <w:lang w:eastAsia="de-DE"/>
                </w:rPr>
                <w:t>I</w:t>
              </w:r>
            </w:ins>
            <w:ins w:id="2581" w:author="Hogendoorn, Rene" w:date="2016-08-02T09:32:00Z">
              <w:r>
                <w:rPr>
                  <w:lang w:eastAsia="de-DE"/>
                </w:rPr>
                <w:t>nfrastructure</w:t>
              </w:r>
            </w:ins>
          </w:p>
        </w:tc>
        <w:tc>
          <w:tcPr>
            <w:tcW w:w="2552" w:type="dxa"/>
          </w:tcPr>
          <w:p w:rsidR="00302783" w:rsidRPr="004F0AE0" w:rsidDel="00D3374E" w:rsidRDefault="00302783" w:rsidP="00302783">
            <w:pPr>
              <w:pStyle w:val="BodyText"/>
              <w:rPr>
                <w:ins w:id="2582" w:author="Fred E Fredriksen" w:date="2016-08-03T04:01:00Z"/>
                <w:del w:id="2583" w:author="Hogendoorn, Rene" w:date="2016-08-04T06:43:00Z"/>
                <w:highlight w:val="yellow"/>
                <w:lang w:val="en-US"/>
              </w:rPr>
            </w:pPr>
            <w:ins w:id="2584" w:author="Hogendoorn, Rene" w:date="2016-08-04T06:43:00Z">
              <w:r w:rsidRPr="00BF7CF9">
                <w:rPr>
                  <w:lang w:val="en-US"/>
                </w:rPr>
                <w:t>Traffic Image</w:t>
              </w:r>
            </w:ins>
            <w:ins w:id="2585" w:author="Fred E Fredriksen" w:date="2016-08-03T04:01:00Z">
              <w:del w:id="2586" w:author="Hogendoorn, Rene" w:date="2016-08-04T06:43:00Z">
                <w:r w:rsidRPr="004F0AE0" w:rsidDel="00D3374E">
                  <w:rPr>
                    <w:highlight w:val="yellow"/>
                    <w:lang w:val="en-US"/>
                  </w:rPr>
                  <w:delText>Voyage Data</w:delText>
                </w:r>
              </w:del>
            </w:ins>
          </w:p>
          <w:p w:rsidR="00302783" w:rsidRPr="004F0AE0" w:rsidRDefault="00302783" w:rsidP="00302783">
            <w:pPr>
              <w:pStyle w:val="BodyText"/>
              <w:rPr>
                <w:ins w:id="2587" w:author="Hogendoorn, Rene" w:date="2016-08-02T09:34:00Z"/>
                <w:highlight w:val="yellow"/>
                <w:lang w:eastAsia="de-DE"/>
              </w:rPr>
            </w:pPr>
          </w:p>
        </w:tc>
        <w:tc>
          <w:tcPr>
            <w:tcW w:w="1842" w:type="dxa"/>
          </w:tcPr>
          <w:p w:rsidR="00302783" w:rsidRPr="004F0AE0" w:rsidDel="00D3374E" w:rsidRDefault="00302783" w:rsidP="00302783">
            <w:pPr>
              <w:pStyle w:val="BodyText"/>
              <w:rPr>
                <w:ins w:id="2588" w:author="Fred E Fredriksen" w:date="2016-08-03T04:05:00Z"/>
                <w:del w:id="2589" w:author="Hogendoorn, Rene" w:date="2016-08-04T06:43:00Z"/>
                <w:rFonts w:cs="Times New Roman"/>
                <w:highlight w:val="yellow"/>
                <w:lang w:eastAsia="sv-SE"/>
              </w:rPr>
            </w:pPr>
            <w:ins w:id="2590" w:author="Hogendoorn, Rene" w:date="2016-08-04T06:43:00Z">
              <w:r w:rsidRPr="00BF7CF9">
                <w:rPr>
                  <w:lang w:val="en-US"/>
                </w:rPr>
                <w:t>Historical</w:t>
              </w:r>
            </w:ins>
            <w:ins w:id="2591" w:author="Fred E Fredriksen" w:date="2016-08-03T04:05:00Z">
              <w:del w:id="2592" w:author="Hogendoorn, Rene" w:date="2016-08-04T06:43:00Z">
                <w:r w:rsidRPr="004F0AE0" w:rsidDel="00D3374E">
                  <w:rPr>
                    <w:rFonts w:cs="Times New Roman"/>
                    <w:highlight w:val="yellow"/>
                    <w:lang w:eastAsia="sv-SE"/>
                  </w:rPr>
                  <w:delText>Notification</w:delText>
                </w:r>
              </w:del>
            </w:ins>
          </w:p>
          <w:p w:rsidR="00302783" w:rsidRPr="004F0AE0" w:rsidDel="00D3374E" w:rsidRDefault="00302783" w:rsidP="00302783">
            <w:pPr>
              <w:pStyle w:val="BodyText"/>
              <w:rPr>
                <w:ins w:id="2593" w:author="Fred E Fredriksen" w:date="2016-08-03T04:05:00Z"/>
                <w:del w:id="2594" w:author="Hogendoorn, Rene" w:date="2016-08-04T06:43:00Z"/>
                <w:highlight w:val="yellow"/>
                <w:lang w:eastAsia="de-DE"/>
              </w:rPr>
            </w:pPr>
            <w:ins w:id="2595" w:author="Fred E Fredriksen" w:date="2016-08-03T04:05:00Z">
              <w:del w:id="2596" w:author="Hogendoorn, Rene" w:date="2016-08-04T06:43:00Z">
                <w:r w:rsidRPr="004F0AE0" w:rsidDel="00D3374E">
                  <w:rPr>
                    <w:highlight w:val="yellow"/>
                    <w:lang w:val="en-US"/>
                  </w:rPr>
                  <w:delText>Constant</w:delText>
                </w:r>
              </w:del>
            </w:ins>
          </w:p>
          <w:p w:rsidR="00302783" w:rsidRPr="004F0AE0" w:rsidRDefault="00302783" w:rsidP="00302783">
            <w:pPr>
              <w:pStyle w:val="BodyText"/>
              <w:rPr>
                <w:ins w:id="2597" w:author="Hogendoorn, Rene" w:date="2016-08-02T09:34:00Z"/>
                <w:highlight w:val="yellow"/>
                <w:lang w:eastAsia="de-DE"/>
              </w:rPr>
            </w:pPr>
            <w:ins w:id="2598" w:author="Fred E Fredriksen" w:date="2016-08-03T04:05:00Z">
              <w:del w:id="2599" w:author="Hogendoorn, Rene" w:date="2016-08-04T06:43:00Z">
                <w:r w:rsidRPr="004F0AE0" w:rsidDel="00D3374E">
                  <w:rPr>
                    <w:highlight w:val="yellow"/>
                    <w:lang w:val="en-US"/>
                  </w:rPr>
                  <w:delText>Historical</w:delText>
                </w:r>
              </w:del>
            </w:ins>
          </w:p>
        </w:tc>
        <w:tc>
          <w:tcPr>
            <w:tcW w:w="1842" w:type="dxa"/>
          </w:tcPr>
          <w:p w:rsidR="00302783" w:rsidRPr="004F0AE0" w:rsidRDefault="00302783" w:rsidP="00302783">
            <w:pPr>
              <w:pStyle w:val="BodyText"/>
              <w:rPr>
                <w:ins w:id="2600" w:author="Hogendoorn, Rene" w:date="2016-08-04T05:53:00Z"/>
                <w:rFonts w:cs="Times New Roman"/>
                <w:highlight w:val="yellow"/>
                <w:lang w:eastAsia="sv-SE"/>
              </w:rPr>
            </w:pPr>
            <w:ins w:id="2601" w:author="Hogendoorn, Rene" w:date="2016-08-04T06:43:00Z">
              <w:r w:rsidRPr="00BF7CF9">
                <w:rPr>
                  <w:lang w:val="en-US"/>
                </w:rPr>
                <w:t>On demand</w:t>
              </w:r>
            </w:ins>
          </w:p>
        </w:tc>
      </w:tr>
      <w:tr w:rsidR="00302783" w:rsidRPr="009123FC" w:rsidTr="00302783">
        <w:trPr>
          <w:ins w:id="2602" w:author="Hogendoorn, Rene" w:date="2016-08-04T06:42:00Z"/>
        </w:trPr>
        <w:tc>
          <w:tcPr>
            <w:tcW w:w="2592" w:type="dxa"/>
          </w:tcPr>
          <w:p w:rsidR="00302783" w:rsidRDefault="00302783" w:rsidP="00DD0A83">
            <w:pPr>
              <w:pStyle w:val="BodyText"/>
              <w:rPr>
                <w:ins w:id="2603" w:author="Hogendoorn, Rene" w:date="2016-08-04T06:42:00Z"/>
                <w:lang w:eastAsia="de-DE"/>
              </w:rPr>
            </w:pPr>
          </w:p>
        </w:tc>
        <w:tc>
          <w:tcPr>
            <w:tcW w:w="2552" w:type="dxa"/>
          </w:tcPr>
          <w:p w:rsidR="00302783" w:rsidRPr="004F0AE0" w:rsidRDefault="00302783" w:rsidP="00302783">
            <w:pPr>
              <w:pStyle w:val="BodyText"/>
              <w:rPr>
                <w:ins w:id="2604" w:author="Hogendoorn, Rene" w:date="2016-08-04T06:42:00Z"/>
                <w:highlight w:val="yellow"/>
                <w:lang w:val="en-US"/>
              </w:rPr>
            </w:pPr>
            <w:ins w:id="2605" w:author="Hogendoorn, Rene" w:date="2016-08-04T06:43:00Z">
              <w:r w:rsidRPr="00BF7CF9">
                <w:rPr>
                  <w:lang w:val="en-US"/>
                </w:rPr>
                <w:t>Voyage Data</w:t>
              </w:r>
            </w:ins>
          </w:p>
        </w:tc>
        <w:tc>
          <w:tcPr>
            <w:tcW w:w="1842" w:type="dxa"/>
          </w:tcPr>
          <w:p w:rsidR="00302783" w:rsidRPr="004F0AE0" w:rsidRDefault="00302783" w:rsidP="00302783">
            <w:pPr>
              <w:pStyle w:val="BodyText"/>
              <w:rPr>
                <w:ins w:id="2606" w:author="Hogendoorn, Rene" w:date="2016-08-04T06:42:00Z"/>
                <w:rFonts w:cs="Times New Roman"/>
                <w:highlight w:val="yellow"/>
                <w:lang w:eastAsia="sv-SE"/>
              </w:rPr>
            </w:pPr>
            <w:ins w:id="2607" w:author="Hogendoorn, Rene" w:date="2016-08-04T06:43:00Z">
              <w:r w:rsidRPr="00BF7CF9">
                <w:rPr>
                  <w:lang w:val="en-US"/>
                </w:rPr>
                <w:t>Historical</w:t>
              </w:r>
            </w:ins>
          </w:p>
        </w:tc>
        <w:tc>
          <w:tcPr>
            <w:tcW w:w="1842" w:type="dxa"/>
          </w:tcPr>
          <w:p w:rsidR="00302783" w:rsidRPr="004F0AE0" w:rsidRDefault="00302783" w:rsidP="00302783">
            <w:pPr>
              <w:pStyle w:val="BodyText"/>
              <w:rPr>
                <w:ins w:id="2608" w:author="Hogendoorn, Rene" w:date="2016-08-04T06:42:00Z"/>
                <w:rFonts w:cs="Times New Roman"/>
                <w:highlight w:val="yellow"/>
                <w:lang w:eastAsia="sv-SE"/>
              </w:rPr>
            </w:pPr>
            <w:ins w:id="2609" w:author="Hogendoorn, Rene" w:date="2016-08-04T06:43:00Z">
              <w:r w:rsidRPr="00BF7CF9">
                <w:rPr>
                  <w:lang w:val="en-US"/>
                </w:rPr>
                <w:t>On demand</w:t>
              </w:r>
            </w:ins>
          </w:p>
        </w:tc>
      </w:tr>
      <w:tr w:rsidR="00D7700A" w:rsidRPr="009123FC" w:rsidTr="00302783">
        <w:trPr>
          <w:ins w:id="2610" w:author="Hogendoorn, Rene" w:date="2016-08-02T09:31:00Z"/>
        </w:trPr>
        <w:tc>
          <w:tcPr>
            <w:tcW w:w="2592" w:type="dxa"/>
          </w:tcPr>
          <w:p w:rsidR="00D7700A" w:rsidRPr="00FA41D3" w:rsidRDefault="00FA41D3" w:rsidP="00DD0A83">
            <w:pPr>
              <w:pStyle w:val="BodyText"/>
              <w:rPr>
                <w:ins w:id="2611" w:author="Hogendoorn, Rene" w:date="2016-08-02T09:31:00Z"/>
                <w:b/>
                <w:lang w:eastAsia="de-DE"/>
              </w:rPr>
            </w:pPr>
            <w:ins w:id="2612" w:author="Hogendoorn, Rene" w:date="2016-08-02T09:32:00Z">
              <w:r w:rsidRPr="00FA41D3">
                <w:rPr>
                  <w:b/>
                  <w:lang w:eastAsia="de-DE"/>
                </w:rPr>
                <w:t>Science &amp; research support</w:t>
              </w:r>
            </w:ins>
          </w:p>
        </w:tc>
        <w:tc>
          <w:tcPr>
            <w:tcW w:w="2552" w:type="dxa"/>
          </w:tcPr>
          <w:p w:rsidR="00D7700A" w:rsidRPr="00BF7CF9" w:rsidDel="00BF7CF9" w:rsidRDefault="00D7700A" w:rsidP="00BF7CF9">
            <w:pPr>
              <w:pStyle w:val="BodyText"/>
              <w:rPr>
                <w:ins w:id="2613" w:author="Fred E Fredriksen" w:date="2016-08-03T04:06:00Z"/>
                <w:del w:id="2614" w:author="Hogendoorn, Rene" w:date="2016-08-04T06:36:00Z"/>
                <w:lang w:val="en-US"/>
              </w:rPr>
            </w:pPr>
            <w:ins w:id="2615" w:author="Fred E Fredriksen" w:date="2016-08-03T04:06:00Z">
              <w:del w:id="2616" w:author="Hogendoorn, Rene" w:date="2016-08-04T06:36:00Z">
                <w:r w:rsidRPr="00BF7CF9" w:rsidDel="00BF7CF9">
                  <w:rPr>
                    <w:lang w:val="en-US"/>
                  </w:rPr>
                  <w:delText>Voyage Data</w:delText>
                </w:r>
              </w:del>
            </w:ins>
          </w:p>
          <w:p w:rsidR="00D7700A" w:rsidRPr="00BF7CF9" w:rsidDel="00BF7CF9" w:rsidRDefault="00D7700A" w:rsidP="00BF7CF9">
            <w:pPr>
              <w:pStyle w:val="BodyText"/>
              <w:rPr>
                <w:ins w:id="2617" w:author="Fred E Fredriksen" w:date="2016-08-03T04:06:00Z"/>
                <w:del w:id="2618" w:author="Hogendoorn, Rene" w:date="2016-08-04T06:36:00Z"/>
                <w:lang w:val="en-US"/>
              </w:rPr>
            </w:pPr>
            <w:ins w:id="2619" w:author="Fred E Fredriksen" w:date="2016-08-03T04:06:00Z">
              <w:r w:rsidRPr="00BF7CF9">
                <w:rPr>
                  <w:lang w:val="en-US"/>
                </w:rPr>
                <w:t>Traffic Image</w:t>
              </w:r>
            </w:ins>
          </w:p>
          <w:p w:rsidR="00D7700A" w:rsidRPr="00BF7CF9" w:rsidDel="00BF7CF9" w:rsidRDefault="00D7700A" w:rsidP="00BF7CF9">
            <w:pPr>
              <w:pStyle w:val="BodyText"/>
              <w:rPr>
                <w:ins w:id="2620" w:author="Fred E Fredriksen" w:date="2016-08-03T04:06:00Z"/>
                <w:del w:id="2621" w:author="Hogendoorn, Rene" w:date="2016-08-04T06:36:00Z"/>
                <w:lang w:val="en-US"/>
              </w:rPr>
            </w:pPr>
            <w:ins w:id="2622" w:author="Fred E Fredriksen" w:date="2016-08-03T04:06:00Z">
              <w:del w:id="2623" w:author="Hogendoorn, Rene" w:date="2016-08-04T06:36:00Z">
                <w:r w:rsidRPr="00BF7CF9" w:rsidDel="00BF7CF9">
                  <w:rPr>
                    <w:lang w:val="en-US"/>
                  </w:rPr>
                  <w:delText>Surveillance</w:delText>
                </w:r>
              </w:del>
            </w:ins>
          </w:p>
          <w:p w:rsidR="00D7700A" w:rsidRPr="00BF7CF9" w:rsidDel="00BF7CF9" w:rsidRDefault="00D7700A" w:rsidP="00BF7CF9">
            <w:pPr>
              <w:pStyle w:val="BodyText"/>
              <w:rPr>
                <w:ins w:id="2624" w:author="Fred E Fredriksen" w:date="2016-08-03T04:06:00Z"/>
                <w:del w:id="2625" w:author="Hogendoorn, Rene" w:date="2016-08-04T06:36:00Z"/>
                <w:lang w:val="en-US"/>
              </w:rPr>
            </w:pPr>
            <w:ins w:id="2626" w:author="Fred E Fredriksen" w:date="2016-08-03T04:06:00Z">
              <w:del w:id="2627" w:author="Hogendoorn, Rene" w:date="2016-08-04T06:36:00Z">
                <w:r w:rsidRPr="00BF7CF9" w:rsidDel="00BF7CF9">
                  <w:rPr>
                    <w:lang w:val="en-US"/>
                  </w:rPr>
                  <w:delText>Sensor Data</w:delText>
                </w:r>
              </w:del>
            </w:ins>
          </w:p>
          <w:p w:rsidR="00D7700A" w:rsidRPr="00BF7CF9" w:rsidDel="00BF7CF9" w:rsidRDefault="00D7700A" w:rsidP="00BF7CF9">
            <w:pPr>
              <w:pStyle w:val="BodyText"/>
              <w:rPr>
                <w:ins w:id="2628" w:author="Fred E Fredriksen" w:date="2016-08-03T04:06:00Z"/>
                <w:del w:id="2629" w:author="Hogendoorn, Rene" w:date="2016-08-04T06:36:00Z"/>
                <w:lang w:val="en-US"/>
              </w:rPr>
            </w:pPr>
            <w:ins w:id="2630" w:author="Fred E Fredriksen" w:date="2016-08-03T06:52:00Z">
              <w:del w:id="2631" w:author="Hogendoorn, Rene" w:date="2016-08-04T06:36:00Z">
                <w:r w:rsidRPr="00BF7CF9" w:rsidDel="00BF7CF9">
                  <w:rPr>
                    <w:lang w:val="en-US"/>
                  </w:rPr>
                  <w:delText>Metro</w:delText>
                </w:r>
              </w:del>
            </w:ins>
            <w:ins w:id="2632" w:author="Fred E Fredriksen" w:date="2016-08-03T04:06:00Z">
              <w:del w:id="2633" w:author="Hogendoorn, Rene" w:date="2016-08-04T06:36:00Z">
                <w:r w:rsidRPr="00BF7CF9" w:rsidDel="00BF7CF9">
                  <w:rPr>
                    <w:lang w:val="en-US"/>
                  </w:rPr>
                  <w:delText>/Hydro</w:delText>
                </w:r>
              </w:del>
            </w:ins>
          </w:p>
          <w:p w:rsidR="00D7700A" w:rsidRPr="00BF7CF9" w:rsidRDefault="00D7700A" w:rsidP="00BF7CF9">
            <w:pPr>
              <w:pStyle w:val="BodyText"/>
              <w:rPr>
                <w:ins w:id="2634" w:author="Hogendoorn, Rene" w:date="2016-08-02T09:34:00Z"/>
                <w:lang w:eastAsia="de-DE"/>
              </w:rPr>
            </w:pPr>
          </w:p>
        </w:tc>
        <w:tc>
          <w:tcPr>
            <w:tcW w:w="1842" w:type="dxa"/>
          </w:tcPr>
          <w:p w:rsidR="00D7700A" w:rsidRPr="00BF7CF9" w:rsidDel="00BF7CF9" w:rsidRDefault="00D7700A" w:rsidP="00BF7CF9">
            <w:pPr>
              <w:pStyle w:val="BodyText"/>
              <w:rPr>
                <w:ins w:id="2635" w:author="Fred E Fredriksen" w:date="2016-08-03T04:06:00Z"/>
                <w:del w:id="2636" w:author="Hogendoorn, Rene" w:date="2016-08-04T06:36:00Z"/>
                <w:lang w:val="en-US"/>
              </w:rPr>
            </w:pPr>
            <w:ins w:id="2637" w:author="Fred E Fredriksen" w:date="2016-08-03T04:06:00Z">
              <w:del w:id="2638" w:author="Hogendoorn, Rene" w:date="2016-08-04T06:36:00Z">
                <w:r w:rsidRPr="00BF7CF9" w:rsidDel="00BF7CF9">
                  <w:rPr>
                    <w:lang w:val="en-US"/>
                  </w:rPr>
                  <w:delText>On demand</w:delText>
                </w:r>
              </w:del>
            </w:ins>
          </w:p>
          <w:p w:rsidR="00D7700A" w:rsidRPr="00BF7CF9" w:rsidRDefault="00D7700A" w:rsidP="00BF7CF9">
            <w:pPr>
              <w:pStyle w:val="BodyText"/>
              <w:rPr>
                <w:ins w:id="2639" w:author="Hogendoorn, Rene" w:date="2016-08-02T09:34:00Z"/>
                <w:lang w:eastAsia="de-DE"/>
              </w:rPr>
            </w:pPr>
            <w:ins w:id="2640" w:author="Fred E Fredriksen" w:date="2016-08-03T04:06:00Z">
              <w:r w:rsidRPr="00BF7CF9">
                <w:rPr>
                  <w:lang w:val="en-US"/>
                </w:rPr>
                <w:t>Historical</w:t>
              </w:r>
            </w:ins>
          </w:p>
        </w:tc>
        <w:tc>
          <w:tcPr>
            <w:tcW w:w="1842" w:type="dxa"/>
          </w:tcPr>
          <w:p w:rsidR="00D7700A" w:rsidRPr="00BF7CF9" w:rsidRDefault="00D7700A" w:rsidP="00BF7CF9">
            <w:pPr>
              <w:pStyle w:val="BodyText"/>
              <w:rPr>
                <w:ins w:id="2641" w:author="Hogendoorn, Rene" w:date="2016-08-04T05:53:00Z"/>
                <w:lang w:val="en-US"/>
              </w:rPr>
            </w:pPr>
            <w:ins w:id="2642" w:author="Hogendoorn, Rene" w:date="2016-08-04T05:53:00Z">
              <w:r w:rsidRPr="00BF7CF9">
                <w:rPr>
                  <w:lang w:val="en-US"/>
                </w:rPr>
                <w:t>On demand</w:t>
              </w:r>
            </w:ins>
          </w:p>
        </w:tc>
      </w:tr>
      <w:tr w:rsidR="00BF7CF9" w:rsidRPr="00122E10" w:rsidTr="00302783">
        <w:trPr>
          <w:trHeight w:val="432"/>
          <w:ins w:id="2643" w:author="Hogendoorn, Rene" w:date="2016-08-04T06:35:00Z"/>
        </w:trPr>
        <w:tc>
          <w:tcPr>
            <w:tcW w:w="2592" w:type="dxa"/>
          </w:tcPr>
          <w:p w:rsidR="00BF7CF9" w:rsidRDefault="00BF7CF9" w:rsidP="00BF7CF9">
            <w:pPr>
              <w:rPr>
                <w:ins w:id="2644" w:author="Hogendoorn, Rene" w:date="2016-08-04T06:35:00Z"/>
                <w:lang w:eastAsia="de-DE"/>
              </w:rPr>
            </w:pPr>
          </w:p>
        </w:tc>
        <w:tc>
          <w:tcPr>
            <w:tcW w:w="2552" w:type="dxa"/>
          </w:tcPr>
          <w:p w:rsidR="00BF7CF9" w:rsidRPr="00BF7CF9" w:rsidRDefault="00BF7CF9" w:rsidP="00BF7CF9">
            <w:pPr>
              <w:pStyle w:val="BodyText"/>
              <w:jc w:val="left"/>
              <w:rPr>
                <w:ins w:id="2645" w:author="Hogendoorn, Rene" w:date="2016-08-04T06:35:00Z"/>
                <w:lang w:val="en-US"/>
              </w:rPr>
            </w:pPr>
            <w:ins w:id="2646" w:author="Hogendoorn, Rene" w:date="2016-08-04T06:35:00Z">
              <w:r w:rsidRPr="00BF7CF9">
                <w:rPr>
                  <w:lang w:val="en-US"/>
                </w:rPr>
                <w:t>Voyage Data</w:t>
              </w:r>
            </w:ins>
          </w:p>
        </w:tc>
        <w:tc>
          <w:tcPr>
            <w:tcW w:w="1842" w:type="dxa"/>
          </w:tcPr>
          <w:p w:rsidR="00BF7CF9" w:rsidRPr="00BF7CF9" w:rsidRDefault="00BF7CF9" w:rsidP="00BF7CF9">
            <w:pPr>
              <w:pStyle w:val="BodyText"/>
              <w:jc w:val="left"/>
              <w:rPr>
                <w:ins w:id="2647" w:author="Hogendoorn, Rene" w:date="2016-08-04T06:35:00Z"/>
                <w:rFonts w:cs="Times New Roman"/>
                <w:lang w:eastAsia="sv-SE"/>
              </w:rPr>
            </w:pPr>
            <w:ins w:id="2648" w:author="Hogendoorn, Rene" w:date="2016-08-04T06:37:00Z">
              <w:r w:rsidRPr="00BF7CF9">
                <w:rPr>
                  <w:lang w:val="en-US"/>
                </w:rPr>
                <w:t>Historical</w:t>
              </w:r>
            </w:ins>
          </w:p>
        </w:tc>
        <w:tc>
          <w:tcPr>
            <w:tcW w:w="1842" w:type="dxa"/>
          </w:tcPr>
          <w:p w:rsidR="00BF7CF9" w:rsidRPr="00BF7CF9" w:rsidRDefault="00BF7CF9" w:rsidP="00BF7CF9">
            <w:pPr>
              <w:pStyle w:val="BodyText"/>
              <w:jc w:val="left"/>
              <w:rPr>
                <w:ins w:id="2649" w:author="Hogendoorn, Rene" w:date="2016-08-04T06:35:00Z"/>
                <w:rFonts w:cs="Times New Roman"/>
                <w:lang w:eastAsia="sv-SE"/>
              </w:rPr>
            </w:pPr>
            <w:ins w:id="2650" w:author="Hogendoorn, Rene" w:date="2016-08-04T06:37:00Z">
              <w:r w:rsidRPr="00BF7CF9">
                <w:rPr>
                  <w:lang w:val="en-US"/>
                </w:rPr>
                <w:t>On demand</w:t>
              </w:r>
            </w:ins>
          </w:p>
        </w:tc>
      </w:tr>
      <w:tr w:rsidR="00BF7CF9" w:rsidRPr="00122E10" w:rsidTr="00302783">
        <w:trPr>
          <w:trHeight w:val="432"/>
          <w:ins w:id="2651" w:author="Hogendoorn, Rene" w:date="2016-08-04T06:35:00Z"/>
        </w:trPr>
        <w:tc>
          <w:tcPr>
            <w:tcW w:w="2592" w:type="dxa"/>
          </w:tcPr>
          <w:p w:rsidR="00BF7CF9" w:rsidRDefault="00BF7CF9" w:rsidP="00BF7CF9">
            <w:pPr>
              <w:rPr>
                <w:ins w:id="2652" w:author="Hogendoorn, Rene" w:date="2016-08-04T06:35:00Z"/>
                <w:lang w:eastAsia="de-DE"/>
              </w:rPr>
            </w:pPr>
          </w:p>
        </w:tc>
        <w:tc>
          <w:tcPr>
            <w:tcW w:w="2552" w:type="dxa"/>
          </w:tcPr>
          <w:p w:rsidR="00BF7CF9" w:rsidRPr="00BF7CF9" w:rsidRDefault="00BF7CF9" w:rsidP="00BF7CF9">
            <w:pPr>
              <w:pStyle w:val="BodyText"/>
              <w:jc w:val="left"/>
              <w:rPr>
                <w:ins w:id="2653" w:author="Hogendoorn, Rene" w:date="2016-08-04T06:35:00Z"/>
                <w:lang w:val="en-US"/>
              </w:rPr>
            </w:pPr>
            <w:ins w:id="2654" w:author="Hogendoorn, Rene" w:date="2016-08-04T06:35:00Z">
              <w:r w:rsidRPr="00BF7CF9">
                <w:rPr>
                  <w:lang w:val="en-US"/>
                </w:rPr>
                <w:t>Surveillance Sensor Data</w:t>
              </w:r>
            </w:ins>
          </w:p>
        </w:tc>
        <w:tc>
          <w:tcPr>
            <w:tcW w:w="1842" w:type="dxa"/>
          </w:tcPr>
          <w:p w:rsidR="00BF7CF9" w:rsidRPr="00BF7CF9" w:rsidRDefault="00BF7CF9" w:rsidP="00BF7CF9">
            <w:pPr>
              <w:pStyle w:val="BodyText"/>
              <w:jc w:val="left"/>
              <w:rPr>
                <w:ins w:id="2655" w:author="Hogendoorn, Rene" w:date="2016-08-04T06:35:00Z"/>
                <w:rFonts w:cs="Times New Roman"/>
                <w:lang w:eastAsia="sv-SE"/>
              </w:rPr>
            </w:pPr>
            <w:ins w:id="2656" w:author="Hogendoorn, Rene" w:date="2016-08-04T06:37:00Z">
              <w:r w:rsidRPr="00BF7CF9">
                <w:rPr>
                  <w:lang w:val="en-US"/>
                </w:rPr>
                <w:t>Historical</w:t>
              </w:r>
            </w:ins>
          </w:p>
        </w:tc>
        <w:tc>
          <w:tcPr>
            <w:tcW w:w="1842" w:type="dxa"/>
          </w:tcPr>
          <w:p w:rsidR="00BF7CF9" w:rsidRPr="00BF7CF9" w:rsidRDefault="00BF7CF9" w:rsidP="00BF7CF9">
            <w:pPr>
              <w:pStyle w:val="BodyText"/>
              <w:jc w:val="left"/>
              <w:rPr>
                <w:ins w:id="2657" w:author="Hogendoorn, Rene" w:date="2016-08-04T06:35:00Z"/>
                <w:rFonts w:cs="Times New Roman"/>
                <w:lang w:eastAsia="sv-SE"/>
              </w:rPr>
            </w:pPr>
            <w:ins w:id="2658" w:author="Hogendoorn, Rene" w:date="2016-08-04T06:37:00Z">
              <w:r w:rsidRPr="00BF7CF9">
                <w:rPr>
                  <w:lang w:val="en-US"/>
                </w:rPr>
                <w:t>On demand</w:t>
              </w:r>
            </w:ins>
          </w:p>
        </w:tc>
      </w:tr>
      <w:tr w:rsidR="00BF7CF9" w:rsidRPr="00122E10" w:rsidTr="00302783">
        <w:trPr>
          <w:trHeight w:val="432"/>
          <w:ins w:id="2659" w:author="Hogendoorn, Rene" w:date="2016-08-04T06:35:00Z"/>
        </w:trPr>
        <w:tc>
          <w:tcPr>
            <w:tcW w:w="2592" w:type="dxa"/>
          </w:tcPr>
          <w:p w:rsidR="00BF7CF9" w:rsidRDefault="00BF7CF9" w:rsidP="00BF7CF9">
            <w:pPr>
              <w:rPr>
                <w:ins w:id="2660" w:author="Hogendoorn, Rene" w:date="2016-08-04T06:35:00Z"/>
                <w:lang w:eastAsia="de-DE"/>
              </w:rPr>
            </w:pPr>
          </w:p>
        </w:tc>
        <w:tc>
          <w:tcPr>
            <w:tcW w:w="2552" w:type="dxa"/>
          </w:tcPr>
          <w:p w:rsidR="00BF7CF9" w:rsidRPr="00BF7CF9" w:rsidRDefault="00BF7CF9" w:rsidP="00BF7CF9">
            <w:pPr>
              <w:pStyle w:val="BodyText"/>
              <w:jc w:val="left"/>
              <w:rPr>
                <w:ins w:id="2661" w:author="Hogendoorn, Rene" w:date="2016-08-04T06:35:00Z"/>
                <w:lang w:val="en-US"/>
              </w:rPr>
            </w:pPr>
            <w:proofErr w:type="spellStart"/>
            <w:ins w:id="2662" w:author="Hogendoorn, Rene" w:date="2016-08-04T06:35:00Z">
              <w:r w:rsidRPr="00BF7CF9">
                <w:rPr>
                  <w:lang w:val="en-US"/>
                </w:rPr>
                <w:t>Meteo</w:t>
              </w:r>
              <w:proofErr w:type="spellEnd"/>
              <w:r w:rsidRPr="00BF7CF9">
                <w:rPr>
                  <w:lang w:val="en-US"/>
                </w:rPr>
                <w:t>/Hydro</w:t>
              </w:r>
            </w:ins>
          </w:p>
        </w:tc>
        <w:tc>
          <w:tcPr>
            <w:tcW w:w="1842" w:type="dxa"/>
          </w:tcPr>
          <w:p w:rsidR="00BF7CF9" w:rsidRPr="00BF7CF9" w:rsidRDefault="00BF7CF9" w:rsidP="00BF7CF9">
            <w:pPr>
              <w:pStyle w:val="BodyText"/>
              <w:jc w:val="left"/>
              <w:rPr>
                <w:ins w:id="2663" w:author="Hogendoorn, Rene" w:date="2016-08-04T06:35:00Z"/>
                <w:rFonts w:cs="Times New Roman"/>
                <w:lang w:eastAsia="sv-SE"/>
              </w:rPr>
            </w:pPr>
            <w:ins w:id="2664" w:author="Hogendoorn, Rene" w:date="2016-08-04T06:37:00Z">
              <w:r w:rsidRPr="00BF7CF9">
                <w:rPr>
                  <w:lang w:val="en-US"/>
                </w:rPr>
                <w:t>Historical</w:t>
              </w:r>
            </w:ins>
          </w:p>
        </w:tc>
        <w:tc>
          <w:tcPr>
            <w:tcW w:w="1842" w:type="dxa"/>
          </w:tcPr>
          <w:p w:rsidR="00BF7CF9" w:rsidRPr="00BF7CF9" w:rsidRDefault="00BF7CF9" w:rsidP="00BF7CF9">
            <w:pPr>
              <w:pStyle w:val="BodyText"/>
              <w:jc w:val="left"/>
              <w:rPr>
                <w:ins w:id="2665" w:author="Hogendoorn, Rene" w:date="2016-08-04T06:35:00Z"/>
                <w:rFonts w:cs="Times New Roman"/>
                <w:lang w:eastAsia="sv-SE"/>
              </w:rPr>
            </w:pPr>
            <w:ins w:id="2666" w:author="Hogendoorn, Rene" w:date="2016-08-04T06:37:00Z">
              <w:r w:rsidRPr="00BF7CF9">
                <w:rPr>
                  <w:lang w:val="en-US"/>
                </w:rPr>
                <w:t>On demand</w:t>
              </w:r>
            </w:ins>
          </w:p>
        </w:tc>
      </w:tr>
      <w:tr w:rsidR="00BF7CF9" w:rsidRPr="009123FC" w:rsidTr="00302783">
        <w:trPr>
          <w:ins w:id="2667" w:author="Hogendoorn, Rene" w:date="2016-08-02T09:31:00Z"/>
        </w:trPr>
        <w:tc>
          <w:tcPr>
            <w:tcW w:w="2592" w:type="dxa"/>
          </w:tcPr>
          <w:p w:rsidR="00BF7CF9" w:rsidRPr="00FA41D3" w:rsidRDefault="00BF7CF9" w:rsidP="00FA41D3">
            <w:pPr>
              <w:pStyle w:val="BodyText"/>
              <w:jc w:val="left"/>
              <w:rPr>
                <w:ins w:id="2668" w:author="Hogendoorn, Rene" w:date="2016-08-02T09:31:00Z"/>
                <w:b/>
                <w:lang w:eastAsia="de-DE"/>
              </w:rPr>
            </w:pPr>
            <w:ins w:id="2669" w:author="Hogendoorn, Rene" w:date="2016-08-02T09:32:00Z">
              <w:r w:rsidRPr="00FA41D3">
                <w:rPr>
                  <w:b/>
                  <w:lang w:eastAsia="de-DE"/>
                </w:rPr>
                <w:t>Maritime Safety Information</w:t>
              </w:r>
            </w:ins>
          </w:p>
        </w:tc>
        <w:tc>
          <w:tcPr>
            <w:tcW w:w="2552" w:type="dxa"/>
          </w:tcPr>
          <w:p w:rsidR="00BF7CF9" w:rsidRPr="00BF7CF9" w:rsidDel="00BF7CF9" w:rsidRDefault="00BF7CF9" w:rsidP="00BF7CF9">
            <w:pPr>
              <w:pStyle w:val="BodyText"/>
              <w:rPr>
                <w:ins w:id="2670" w:author="Fred E Fredriksen" w:date="2016-08-03T04:07:00Z"/>
                <w:del w:id="2671" w:author="Hogendoorn, Rene" w:date="2016-08-04T06:40:00Z"/>
                <w:lang w:val="en-US"/>
              </w:rPr>
            </w:pPr>
            <w:ins w:id="2672" w:author="Fred E Fredriksen" w:date="2016-08-03T04:07:00Z">
              <w:del w:id="2673" w:author="Hogendoorn, Rene" w:date="2016-08-04T06:40:00Z">
                <w:r w:rsidRPr="00BF7CF9" w:rsidDel="00BF7CF9">
                  <w:rPr>
                    <w:lang w:val="en-US"/>
                  </w:rPr>
                  <w:delText>Voyage Data</w:delText>
                </w:r>
              </w:del>
            </w:ins>
          </w:p>
          <w:p w:rsidR="00BF7CF9" w:rsidRPr="00BF7CF9" w:rsidDel="00BF7CF9" w:rsidRDefault="00BF7CF9" w:rsidP="00BF7CF9">
            <w:pPr>
              <w:pStyle w:val="BodyText"/>
              <w:rPr>
                <w:ins w:id="2674" w:author="Fred E Fredriksen" w:date="2016-08-03T04:07:00Z"/>
                <w:del w:id="2675" w:author="Hogendoorn, Rene" w:date="2016-08-04T06:40:00Z"/>
                <w:lang w:val="en-US"/>
              </w:rPr>
            </w:pPr>
            <w:ins w:id="2676" w:author="Fred E Fredriksen" w:date="2016-08-03T04:07:00Z">
              <w:r w:rsidRPr="00BF7CF9">
                <w:rPr>
                  <w:lang w:val="en-US"/>
                </w:rPr>
                <w:t>Traffic Image</w:t>
              </w:r>
            </w:ins>
          </w:p>
          <w:p w:rsidR="00BF7CF9" w:rsidRPr="00BF7CF9" w:rsidDel="00BF7CF9" w:rsidRDefault="00BF7CF9" w:rsidP="00BF7CF9">
            <w:pPr>
              <w:pStyle w:val="BodyText"/>
              <w:rPr>
                <w:ins w:id="2677" w:author="Fred E Fredriksen" w:date="2016-08-03T04:07:00Z"/>
                <w:del w:id="2678" w:author="Hogendoorn, Rene" w:date="2016-08-04T06:40:00Z"/>
                <w:lang w:val="en-US"/>
              </w:rPr>
            </w:pPr>
            <w:ins w:id="2679" w:author="Fred E Fredriksen" w:date="2016-08-03T04:07:00Z">
              <w:del w:id="2680" w:author="Hogendoorn, Rene" w:date="2016-08-04T06:40:00Z">
                <w:r w:rsidRPr="00BF7CF9" w:rsidDel="00BF7CF9">
                  <w:rPr>
                    <w:lang w:val="en-US"/>
                  </w:rPr>
                  <w:delText>Surveillance</w:delText>
                </w:r>
              </w:del>
            </w:ins>
          </w:p>
          <w:p w:rsidR="00BF7CF9" w:rsidRPr="00BF7CF9" w:rsidDel="00BF7CF9" w:rsidRDefault="00BF7CF9" w:rsidP="00BF7CF9">
            <w:pPr>
              <w:pStyle w:val="BodyText"/>
              <w:rPr>
                <w:ins w:id="2681" w:author="Fred E Fredriksen" w:date="2016-08-03T04:07:00Z"/>
                <w:del w:id="2682" w:author="Hogendoorn, Rene" w:date="2016-08-04T06:40:00Z"/>
                <w:lang w:val="en-US"/>
              </w:rPr>
            </w:pPr>
            <w:ins w:id="2683" w:author="Fred E Fredriksen" w:date="2016-08-03T04:07:00Z">
              <w:del w:id="2684" w:author="Hogendoorn, Rene" w:date="2016-08-04T06:40:00Z">
                <w:r w:rsidRPr="00BF7CF9" w:rsidDel="00BF7CF9">
                  <w:rPr>
                    <w:lang w:val="en-US"/>
                  </w:rPr>
                  <w:delText>Sensor Data</w:delText>
                </w:r>
              </w:del>
            </w:ins>
          </w:p>
          <w:p w:rsidR="00BF7CF9" w:rsidRPr="00BF7CF9" w:rsidDel="00BF7CF9" w:rsidRDefault="00BF7CF9" w:rsidP="00BF7CF9">
            <w:pPr>
              <w:pStyle w:val="BodyText"/>
              <w:rPr>
                <w:ins w:id="2685" w:author="Fred E Fredriksen" w:date="2016-08-03T04:07:00Z"/>
                <w:del w:id="2686" w:author="Hogendoorn, Rene" w:date="2016-08-04T06:40:00Z"/>
                <w:lang w:val="en-US"/>
              </w:rPr>
            </w:pPr>
            <w:ins w:id="2687" w:author="Fred E Fredriksen" w:date="2016-08-03T06:52:00Z">
              <w:del w:id="2688" w:author="Hogendoorn, Rene" w:date="2016-08-04T06:40:00Z">
                <w:r w:rsidRPr="00BF7CF9" w:rsidDel="00BF7CF9">
                  <w:rPr>
                    <w:lang w:val="en-US"/>
                  </w:rPr>
                  <w:delText>Metro</w:delText>
                </w:r>
              </w:del>
            </w:ins>
            <w:ins w:id="2689" w:author="Fred E Fredriksen" w:date="2016-08-03T04:07:00Z">
              <w:del w:id="2690" w:author="Hogendoorn, Rene" w:date="2016-08-04T06:40:00Z">
                <w:r w:rsidRPr="00BF7CF9" w:rsidDel="00BF7CF9">
                  <w:rPr>
                    <w:lang w:val="en-US"/>
                  </w:rPr>
                  <w:delText>/Hydro</w:delText>
                </w:r>
              </w:del>
            </w:ins>
          </w:p>
          <w:p w:rsidR="00BF7CF9" w:rsidRPr="00BF7CF9" w:rsidRDefault="00BF7CF9" w:rsidP="00BF7CF9">
            <w:pPr>
              <w:pStyle w:val="BodyText"/>
              <w:rPr>
                <w:ins w:id="2691" w:author="Hogendoorn, Rene" w:date="2016-08-02T09:34:00Z"/>
                <w:lang w:eastAsia="de-DE"/>
              </w:rPr>
            </w:pPr>
          </w:p>
        </w:tc>
        <w:tc>
          <w:tcPr>
            <w:tcW w:w="1842" w:type="dxa"/>
          </w:tcPr>
          <w:p w:rsidR="00BF7CF9" w:rsidRPr="00BF7CF9" w:rsidDel="00645C81" w:rsidRDefault="00BF7CF9" w:rsidP="00BF7CF9">
            <w:pPr>
              <w:pStyle w:val="BodyText"/>
              <w:rPr>
                <w:ins w:id="2692" w:author="Fred E Fredriksen" w:date="2016-08-03T04:08:00Z"/>
                <w:del w:id="2693" w:author="Hogendoorn, Rene" w:date="2016-08-04T06:40:00Z"/>
                <w:rFonts w:cs="Times New Roman"/>
                <w:lang w:eastAsia="sv-SE"/>
              </w:rPr>
            </w:pPr>
            <w:ins w:id="2694" w:author="Hogendoorn, Rene" w:date="2016-08-04T06:40:00Z">
              <w:r w:rsidRPr="00BF7CF9">
                <w:rPr>
                  <w:lang w:val="en-US"/>
                </w:rPr>
                <w:t>Non real-time</w:t>
              </w:r>
            </w:ins>
            <w:ins w:id="2695" w:author="Fred E Fredriksen" w:date="2016-08-03T04:08:00Z">
              <w:del w:id="2696" w:author="Hogendoorn, Rene" w:date="2016-08-04T06:40:00Z">
                <w:r w:rsidRPr="00BF7CF9" w:rsidDel="00645C81">
                  <w:rPr>
                    <w:rFonts w:cs="Times New Roman"/>
                    <w:lang w:eastAsia="sv-SE"/>
                  </w:rPr>
                  <w:delText>Real Time</w:delText>
                </w:r>
              </w:del>
            </w:ins>
          </w:p>
          <w:p w:rsidR="00BF7CF9" w:rsidRPr="00BF7CF9" w:rsidRDefault="00BF7CF9" w:rsidP="00BF7CF9">
            <w:pPr>
              <w:pStyle w:val="BodyText"/>
              <w:rPr>
                <w:ins w:id="2697" w:author="Hogendoorn, Rene" w:date="2016-08-02T09:34:00Z"/>
                <w:lang w:eastAsia="de-DE"/>
              </w:rPr>
            </w:pPr>
            <w:ins w:id="2698" w:author="Fred E Fredriksen" w:date="2016-08-03T04:08:00Z">
              <w:del w:id="2699" w:author="Hogendoorn, Rene" w:date="2016-08-04T06:40:00Z">
                <w:r w:rsidRPr="00BF7CF9" w:rsidDel="00645C81">
                  <w:rPr>
                    <w:lang w:val="en-US"/>
                  </w:rPr>
                  <w:delText>Constant</w:delText>
                </w:r>
              </w:del>
            </w:ins>
          </w:p>
        </w:tc>
        <w:tc>
          <w:tcPr>
            <w:tcW w:w="1842" w:type="dxa"/>
          </w:tcPr>
          <w:p w:rsidR="00BF7CF9" w:rsidRPr="00BF7CF9" w:rsidRDefault="00BF7CF9" w:rsidP="00BF7CF9">
            <w:pPr>
              <w:pStyle w:val="BodyText"/>
              <w:rPr>
                <w:ins w:id="2700" w:author="Hogendoorn, Rene" w:date="2016-08-04T05:53:00Z"/>
                <w:rFonts w:cs="Times New Roman"/>
                <w:lang w:eastAsia="sv-SE"/>
              </w:rPr>
            </w:pPr>
            <w:ins w:id="2701" w:author="Hogendoorn, Rene" w:date="2016-08-04T06:40:00Z">
              <w:r w:rsidRPr="00BF7CF9">
                <w:rPr>
                  <w:lang w:val="en-US"/>
                </w:rPr>
                <w:t>Continuous</w:t>
              </w:r>
            </w:ins>
          </w:p>
        </w:tc>
      </w:tr>
      <w:tr w:rsidR="00BF7CF9" w:rsidRPr="00122E10" w:rsidTr="00302783">
        <w:trPr>
          <w:trHeight w:val="432"/>
          <w:ins w:id="2702" w:author="Hogendoorn, Rene" w:date="2016-08-04T06:35:00Z"/>
        </w:trPr>
        <w:tc>
          <w:tcPr>
            <w:tcW w:w="2592" w:type="dxa"/>
          </w:tcPr>
          <w:p w:rsidR="00BF7CF9" w:rsidRDefault="00BF7CF9" w:rsidP="00BF7CF9">
            <w:pPr>
              <w:rPr>
                <w:ins w:id="2703" w:author="Hogendoorn, Rene" w:date="2016-08-04T06:35:00Z"/>
                <w:lang w:eastAsia="de-DE"/>
              </w:rPr>
            </w:pPr>
          </w:p>
        </w:tc>
        <w:tc>
          <w:tcPr>
            <w:tcW w:w="2552" w:type="dxa"/>
          </w:tcPr>
          <w:p w:rsidR="00BF7CF9" w:rsidRPr="00122E10" w:rsidRDefault="00BF7CF9" w:rsidP="00BF7CF9">
            <w:pPr>
              <w:pStyle w:val="BodyText"/>
              <w:jc w:val="left"/>
              <w:rPr>
                <w:ins w:id="2704" w:author="Hogendoorn, Rene" w:date="2016-08-04T06:35:00Z"/>
                <w:highlight w:val="yellow"/>
                <w:lang w:val="en-US"/>
              </w:rPr>
            </w:pPr>
            <w:ins w:id="2705" w:author="Hogendoorn, Rene" w:date="2016-08-04T06:35:00Z">
              <w:r>
                <w:rPr>
                  <w:lang w:val="en-US"/>
                </w:rPr>
                <w:t>Voyage Data</w:t>
              </w:r>
            </w:ins>
          </w:p>
        </w:tc>
        <w:tc>
          <w:tcPr>
            <w:tcW w:w="1842" w:type="dxa"/>
          </w:tcPr>
          <w:p w:rsidR="00BF7CF9" w:rsidRPr="00122E10" w:rsidRDefault="00BF7CF9" w:rsidP="00BF7CF9">
            <w:pPr>
              <w:pStyle w:val="BodyText"/>
              <w:jc w:val="left"/>
              <w:rPr>
                <w:ins w:id="2706" w:author="Hogendoorn, Rene" w:date="2016-08-04T06:35:00Z"/>
                <w:rFonts w:cs="Times New Roman"/>
                <w:highlight w:val="yellow"/>
                <w:lang w:eastAsia="sv-SE"/>
              </w:rPr>
            </w:pPr>
            <w:ins w:id="2707" w:author="Hogendoorn, Rene" w:date="2016-08-04T06:35:00Z">
              <w:r w:rsidRPr="00611DF1">
                <w:rPr>
                  <w:lang w:val="en-US"/>
                </w:rPr>
                <w:t>Non real-time</w:t>
              </w:r>
            </w:ins>
          </w:p>
        </w:tc>
        <w:tc>
          <w:tcPr>
            <w:tcW w:w="1842" w:type="dxa"/>
          </w:tcPr>
          <w:p w:rsidR="00BF7CF9" w:rsidRPr="00122E10" w:rsidRDefault="00BF7CF9" w:rsidP="00BF7CF9">
            <w:pPr>
              <w:pStyle w:val="BodyText"/>
              <w:jc w:val="left"/>
              <w:rPr>
                <w:ins w:id="2708" w:author="Hogendoorn, Rene" w:date="2016-08-04T06:35:00Z"/>
                <w:rFonts w:cs="Times New Roman"/>
                <w:highlight w:val="yellow"/>
                <w:lang w:eastAsia="sv-SE"/>
              </w:rPr>
            </w:pPr>
            <w:ins w:id="2709" w:author="Hogendoorn, Rene" w:date="2016-08-04T06:35:00Z">
              <w:r w:rsidRPr="00611DF1">
                <w:rPr>
                  <w:lang w:val="en-US"/>
                </w:rPr>
                <w:t>Continuous</w:t>
              </w:r>
            </w:ins>
          </w:p>
        </w:tc>
      </w:tr>
      <w:tr w:rsidR="00BF7CF9" w:rsidRPr="00122E10" w:rsidTr="00302783">
        <w:trPr>
          <w:trHeight w:val="432"/>
          <w:ins w:id="2710" w:author="Hogendoorn, Rene" w:date="2016-08-04T06:35:00Z"/>
        </w:trPr>
        <w:tc>
          <w:tcPr>
            <w:tcW w:w="2592" w:type="dxa"/>
          </w:tcPr>
          <w:p w:rsidR="00BF7CF9" w:rsidRDefault="00BF7CF9" w:rsidP="00BF7CF9">
            <w:pPr>
              <w:rPr>
                <w:ins w:id="2711" w:author="Hogendoorn, Rene" w:date="2016-08-04T06:35:00Z"/>
                <w:lang w:eastAsia="de-DE"/>
              </w:rPr>
            </w:pPr>
          </w:p>
        </w:tc>
        <w:tc>
          <w:tcPr>
            <w:tcW w:w="2552" w:type="dxa"/>
          </w:tcPr>
          <w:p w:rsidR="00BF7CF9" w:rsidRPr="00122E10" w:rsidRDefault="00BF7CF9" w:rsidP="00BF7CF9">
            <w:pPr>
              <w:pStyle w:val="BodyText"/>
              <w:jc w:val="left"/>
              <w:rPr>
                <w:ins w:id="2712" w:author="Hogendoorn, Rene" w:date="2016-08-04T06:35:00Z"/>
                <w:highlight w:val="yellow"/>
                <w:lang w:val="en-US"/>
              </w:rPr>
            </w:pPr>
            <w:proofErr w:type="spellStart"/>
            <w:ins w:id="2713" w:author="Hogendoorn, Rene" w:date="2016-08-04T06:35:00Z">
              <w:r w:rsidRPr="00611DF1">
                <w:rPr>
                  <w:lang w:val="en-US"/>
                </w:rPr>
                <w:t>Meteo</w:t>
              </w:r>
              <w:proofErr w:type="spellEnd"/>
              <w:r w:rsidRPr="00611DF1">
                <w:rPr>
                  <w:lang w:val="en-US"/>
                </w:rPr>
                <w:t>/Hydro</w:t>
              </w:r>
            </w:ins>
          </w:p>
        </w:tc>
        <w:tc>
          <w:tcPr>
            <w:tcW w:w="1842" w:type="dxa"/>
          </w:tcPr>
          <w:p w:rsidR="00BF7CF9" w:rsidRPr="00122E10" w:rsidRDefault="00BF7CF9" w:rsidP="00BF7CF9">
            <w:pPr>
              <w:pStyle w:val="BodyText"/>
              <w:jc w:val="left"/>
              <w:rPr>
                <w:ins w:id="2714" w:author="Hogendoorn, Rene" w:date="2016-08-04T06:35:00Z"/>
                <w:rFonts w:cs="Times New Roman"/>
                <w:highlight w:val="yellow"/>
                <w:lang w:eastAsia="sv-SE"/>
              </w:rPr>
            </w:pPr>
            <w:ins w:id="2715" w:author="Hogendoorn, Rene" w:date="2016-08-04T06:35:00Z">
              <w:r w:rsidRPr="00611DF1">
                <w:rPr>
                  <w:lang w:val="en-US"/>
                </w:rPr>
                <w:t>Non real-time</w:t>
              </w:r>
            </w:ins>
          </w:p>
        </w:tc>
        <w:tc>
          <w:tcPr>
            <w:tcW w:w="1842" w:type="dxa"/>
          </w:tcPr>
          <w:p w:rsidR="00BF7CF9" w:rsidRPr="00122E10" w:rsidRDefault="00BF7CF9" w:rsidP="00BF7CF9">
            <w:pPr>
              <w:pStyle w:val="BodyText"/>
              <w:jc w:val="left"/>
              <w:rPr>
                <w:ins w:id="2716" w:author="Hogendoorn, Rene" w:date="2016-08-04T06:35:00Z"/>
                <w:rFonts w:cs="Times New Roman"/>
                <w:highlight w:val="yellow"/>
                <w:lang w:eastAsia="sv-SE"/>
              </w:rPr>
            </w:pPr>
            <w:ins w:id="2717" w:author="Hogendoorn, Rene" w:date="2016-08-04T06:35:00Z">
              <w:r w:rsidRPr="00611DF1">
                <w:rPr>
                  <w:lang w:val="en-US"/>
                </w:rPr>
                <w:t>Continuous</w:t>
              </w:r>
            </w:ins>
          </w:p>
        </w:tc>
      </w:tr>
      <w:tr w:rsidR="00D7700A" w:rsidRPr="009123FC" w:rsidTr="00302783">
        <w:trPr>
          <w:ins w:id="2718" w:author="Hogendoorn, Rene" w:date="2016-08-02T09:31:00Z"/>
        </w:trPr>
        <w:tc>
          <w:tcPr>
            <w:tcW w:w="2592" w:type="dxa"/>
          </w:tcPr>
          <w:p w:rsidR="00D7700A" w:rsidRPr="00FA41D3" w:rsidRDefault="00FA41D3" w:rsidP="00DD0A83">
            <w:pPr>
              <w:pStyle w:val="BodyText"/>
              <w:rPr>
                <w:ins w:id="2719" w:author="Hogendoorn, Rene" w:date="2016-08-02T09:31:00Z"/>
                <w:b/>
                <w:lang w:eastAsia="de-DE"/>
              </w:rPr>
            </w:pPr>
            <w:ins w:id="2720" w:author="Hogendoorn, Rene" w:date="2016-08-02T09:32:00Z">
              <w:r w:rsidRPr="00FA41D3">
                <w:rPr>
                  <w:b/>
                  <w:lang w:eastAsia="de-DE"/>
                </w:rPr>
                <w:t>Marine Spatial Planning</w:t>
              </w:r>
            </w:ins>
          </w:p>
        </w:tc>
        <w:tc>
          <w:tcPr>
            <w:tcW w:w="2552" w:type="dxa"/>
          </w:tcPr>
          <w:p w:rsidR="00D7700A" w:rsidRPr="009123FC" w:rsidRDefault="00D7700A">
            <w:pPr>
              <w:rPr>
                <w:ins w:id="2721" w:author="Hogendoorn, Rene" w:date="2016-08-02T09:34:00Z"/>
                <w:lang w:eastAsia="de-DE"/>
              </w:rPr>
            </w:pPr>
          </w:p>
        </w:tc>
        <w:tc>
          <w:tcPr>
            <w:tcW w:w="1842" w:type="dxa"/>
          </w:tcPr>
          <w:p w:rsidR="00D7700A" w:rsidRPr="009123FC" w:rsidRDefault="00D7700A">
            <w:pPr>
              <w:rPr>
                <w:ins w:id="2722" w:author="Hogendoorn, Rene" w:date="2016-08-02T09:34:00Z"/>
                <w:lang w:eastAsia="de-DE"/>
              </w:rPr>
            </w:pPr>
          </w:p>
        </w:tc>
        <w:tc>
          <w:tcPr>
            <w:tcW w:w="1842" w:type="dxa"/>
          </w:tcPr>
          <w:p w:rsidR="00D7700A" w:rsidRPr="009123FC" w:rsidRDefault="00D7700A">
            <w:pPr>
              <w:rPr>
                <w:ins w:id="2723" w:author="Hogendoorn, Rene" w:date="2016-08-04T05:53:00Z"/>
                <w:lang w:eastAsia="de-DE"/>
              </w:rPr>
            </w:pPr>
          </w:p>
        </w:tc>
      </w:tr>
    </w:tbl>
    <w:p w:rsidR="00D7700A" w:rsidRPr="004F0AE0" w:rsidDel="00302783" w:rsidRDefault="00D7700A" w:rsidP="00973002">
      <w:pPr>
        <w:pStyle w:val="ListParagraph"/>
        <w:numPr>
          <w:ilvl w:val="0"/>
          <w:numId w:val="40"/>
        </w:numPr>
        <w:rPr>
          <w:ins w:id="2724" w:author="Fred E Fredriksen" w:date="2016-08-03T04:11:00Z"/>
          <w:del w:id="2725" w:author="Hogendoorn, Rene" w:date="2016-08-04T06:46:00Z"/>
          <w:highlight w:val="yellow"/>
          <w:lang w:val="en-US"/>
        </w:rPr>
      </w:pPr>
      <w:ins w:id="2726" w:author="Fred E Fredriksen" w:date="2016-08-03T04:09:00Z">
        <w:del w:id="2727" w:author="Hogendoorn, Rene" w:date="2016-08-04T06:46:00Z">
          <w:r w:rsidRPr="004F0AE0" w:rsidDel="00302783">
            <w:rPr>
              <w:highlight w:val="yellow"/>
              <w:lang w:val="en-US"/>
            </w:rPr>
            <w:delText>Voyage Data</w:delText>
          </w:r>
        </w:del>
      </w:ins>
      <w:ins w:id="2728" w:author="Fred E Fredriksen" w:date="2016-08-03T04:11:00Z">
        <w:del w:id="2729" w:author="Hogendoorn, Rene" w:date="2016-08-04T06:46:00Z">
          <w:r w:rsidRPr="004F0AE0" w:rsidDel="00302783">
            <w:rPr>
              <w:highlight w:val="yellow"/>
              <w:lang w:val="en-US"/>
            </w:rPr>
            <w:delText>On demand</w:delText>
          </w:r>
        </w:del>
      </w:ins>
    </w:p>
    <w:tbl>
      <w:tblPr>
        <w:tblStyle w:val="TableGrid"/>
        <w:tblW w:w="0" w:type="auto"/>
        <w:tblLayout w:type="fixed"/>
        <w:tblLook w:val="04A0" w:firstRow="1" w:lastRow="0" w:firstColumn="1" w:lastColumn="0" w:noHBand="0" w:noVBand="1"/>
      </w:tblPr>
      <w:tblGrid>
        <w:gridCol w:w="2592"/>
        <w:gridCol w:w="2552"/>
        <w:gridCol w:w="1842"/>
        <w:gridCol w:w="1842"/>
      </w:tblGrid>
      <w:tr w:rsidR="00302783" w:rsidRPr="004F0AE0" w:rsidTr="0060097C">
        <w:trPr>
          <w:ins w:id="2730" w:author="Hogendoorn, Rene" w:date="2016-08-04T06:45:00Z"/>
        </w:trPr>
        <w:tc>
          <w:tcPr>
            <w:tcW w:w="2592" w:type="dxa"/>
          </w:tcPr>
          <w:p w:rsidR="00302783" w:rsidRPr="009123FC" w:rsidRDefault="00D7700A" w:rsidP="0060097C">
            <w:pPr>
              <w:pStyle w:val="BodyText"/>
              <w:rPr>
                <w:ins w:id="2731" w:author="Hogendoorn, Rene" w:date="2016-08-04T06:45:00Z"/>
                <w:lang w:eastAsia="de-DE"/>
              </w:rPr>
            </w:pPr>
            <w:ins w:id="2732" w:author="Fred E Fredriksen" w:date="2016-08-03T04:11:00Z">
              <w:del w:id="2733" w:author="Hogendoorn, Rene" w:date="2016-08-04T06:46:00Z">
                <w:r w:rsidRPr="004F0AE0" w:rsidDel="00302783">
                  <w:rPr>
                    <w:highlight w:val="yellow"/>
                    <w:lang w:val="en-US"/>
                  </w:rPr>
                  <w:delText>Historical</w:delText>
                </w:r>
              </w:del>
            </w:ins>
            <w:ins w:id="2734" w:author="Hogendoorn, Rene" w:date="2016-08-04T06:46:00Z">
              <w:r w:rsidR="00302783">
                <w:rPr>
                  <w:lang w:eastAsia="de-DE"/>
                </w:rPr>
                <w:t>L</w:t>
              </w:r>
              <w:r w:rsidR="00302783" w:rsidRPr="009123FC">
                <w:rPr>
                  <w:lang w:eastAsia="de-DE"/>
                </w:rPr>
                <w:t>icencing</w:t>
              </w:r>
            </w:ins>
          </w:p>
        </w:tc>
        <w:tc>
          <w:tcPr>
            <w:tcW w:w="2552" w:type="dxa"/>
          </w:tcPr>
          <w:p w:rsidR="00302783" w:rsidRPr="004F0AE0" w:rsidRDefault="00302783" w:rsidP="0060097C">
            <w:pPr>
              <w:pStyle w:val="BodyText"/>
              <w:rPr>
                <w:ins w:id="2735" w:author="Hogendoorn, Rene" w:date="2016-08-04T06:45:00Z"/>
                <w:highlight w:val="yellow"/>
                <w:lang w:eastAsia="de-DE"/>
              </w:rPr>
            </w:pPr>
            <w:ins w:id="2736" w:author="Hogendoorn, Rene" w:date="2016-08-04T06:45:00Z">
              <w:r w:rsidRPr="00BF7CF9">
                <w:rPr>
                  <w:lang w:val="en-US"/>
                </w:rPr>
                <w:t>Traffic Image</w:t>
              </w:r>
            </w:ins>
          </w:p>
        </w:tc>
        <w:tc>
          <w:tcPr>
            <w:tcW w:w="1842" w:type="dxa"/>
          </w:tcPr>
          <w:p w:rsidR="00302783" w:rsidRPr="004F0AE0" w:rsidRDefault="00302783" w:rsidP="0060097C">
            <w:pPr>
              <w:pStyle w:val="BodyText"/>
              <w:rPr>
                <w:ins w:id="2737" w:author="Hogendoorn, Rene" w:date="2016-08-04T06:45:00Z"/>
                <w:highlight w:val="yellow"/>
                <w:lang w:eastAsia="de-DE"/>
              </w:rPr>
            </w:pPr>
            <w:ins w:id="2738" w:author="Hogendoorn, Rene" w:date="2016-08-04T06:45:00Z">
              <w:r w:rsidRPr="00BF7CF9">
                <w:rPr>
                  <w:lang w:val="en-US"/>
                </w:rPr>
                <w:t>Historical</w:t>
              </w:r>
            </w:ins>
          </w:p>
        </w:tc>
        <w:tc>
          <w:tcPr>
            <w:tcW w:w="1842" w:type="dxa"/>
          </w:tcPr>
          <w:p w:rsidR="00302783" w:rsidRPr="004F0AE0" w:rsidRDefault="00302783" w:rsidP="0060097C">
            <w:pPr>
              <w:pStyle w:val="BodyText"/>
              <w:rPr>
                <w:ins w:id="2739" w:author="Hogendoorn, Rene" w:date="2016-08-04T06:45:00Z"/>
                <w:rFonts w:cs="Times New Roman"/>
                <w:highlight w:val="yellow"/>
                <w:lang w:eastAsia="sv-SE"/>
              </w:rPr>
            </w:pPr>
            <w:ins w:id="2740" w:author="Hogendoorn, Rene" w:date="2016-08-04T06:45:00Z">
              <w:r w:rsidRPr="00BF7CF9">
                <w:rPr>
                  <w:lang w:val="en-US"/>
                </w:rPr>
                <w:t>On demand</w:t>
              </w:r>
            </w:ins>
          </w:p>
        </w:tc>
      </w:tr>
      <w:tr w:rsidR="00302783" w:rsidRPr="004F0AE0" w:rsidTr="0060097C">
        <w:trPr>
          <w:ins w:id="2741" w:author="Hogendoorn, Rene" w:date="2016-08-04T06:45:00Z"/>
        </w:trPr>
        <w:tc>
          <w:tcPr>
            <w:tcW w:w="2592" w:type="dxa"/>
          </w:tcPr>
          <w:p w:rsidR="00302783" w:rsidRDefault="00302783" w:rsidP="0060097C">
            <w:pPr>
              <w:pStyle w:val="BodyText"/>
              <w:rPr>
                <w:ins w:id="2742" w:author="Hogendoorn, Rene" w:date="2016-08-04T06:45:00Z"/>
                <w:lang w:eastAsia="de-DE"/>
              </w:rPr>
            </w:pPr>
          </w:p>
        </w:tc>
        <w:tc>
          <w:tcPr>
            <w:tcW w:w="2552" w:type="dxa"/>
          </w:tcPr>
          <w:p w:rsidR="00302783" w:rsidRPr="004F0AE0" w:rsidRDefault="00302783" w:rsidP="0060097C">
            <w:pPr>
              <w:pStyle w:val="BodyText"/>
              <w:rPr>
                <w:ins w:id="2743" w:author="Hogendoorn, Rene" w:date="2016-08-04T06:45:00Z"/>
                <w:highlight w:val="yellow"/>
                <w:lang w:val="en-US"/>
              </w:rPr>
            </w:pPr>
            <w:ins w:id="2744" w:author="Hogendoorn, Rene" w:date="2016-08-04T06:45:00Z">
              <w:r w:rsidRPr="00BF7CF9">
                <w:rPr>
                  <w:lang w:val="en-US"/>
                </w:rPr>
                <w:t>Voyage Data</w:t>
              </w:r>
            </w:ins>
          </w:p>
        </w:tc>
        <w:tc>
          <w:tcPr>
            <w:tcW w:w="1842" w:type="dxa"/>
          </w:tcPr>
          <w:p w:rsidR="00302783" w:rsidRPr="004F0AE0" w:rsidRDefault="00302783" w:rsidP="0060097C">
            <w:pPr>
              <w:pStyle w:val="BodyText"/>
              <w:rPr>
                <w:ins w:id="2745" w:author="Hogendoorn, Rene" w:date="2016-08-04T06:45:00Z"/>
                <w:rFonts w:cs="Times New Roman"/>
                <w:highlight w:val="yellow"/>
                <w:lang w:eastAsia="sv-SE"/>
              </w:rPr>
            </w:pPr>
            <w:ins w:id="2746" w:author="Hogendoorn, Rene" w:date="2016-08-04T06:45:00Z">
              <w:r w:rsidRPr="00BF7CF9">
                <w:rPr>
                  <w:lang w:val="en-US"/>
                </w:rPr>
                <w:t>Historical</w:t>
              </w:r>
            </w:ins>
          </w:p>
        </w:tc>
        <w:tc>
          <w:tcPr>
            <w:tcW w:w="1842" w:type="dxa"/>
          </w:tcPr>
          <w:p w:rsidR="00302783" w:rsidRPr="004F0AE0" w:rsidRDefault="00302783" w:rsidP="0060097C">
            <w:pPr>
              <w:pStyle w:val="BodyText"/>
              <w:rPr>
                <w:ins w:id="2747" w:author="Hogendoorn, Rene" w:date="2016-08-04T06:45:00Z"/>
                <w:rFonts w:cs="Times New Roman"/>
                <w:highlight w:val="yellow"/>
                <w:lang w:eastAsia="sv-SE"/>
              </w:rPr>
            </w:pPr>
            <w:ins w:id="2748" w:author="Hogendoorn, Rene" w:date="2016-08-04T06:45:00Z">
              <w:r w:rsidRPr="00BF7CF9">
                <w:rPr>
                  <w:lang w:val="en-US"/>
                </w:rPr>
                <w:t>On demand</w:t>
              </w:r>
            </w:ins>
          </w:p>
        </w:tc>
      </w:tr>
    </w:tbl>
    <w:p w:rsidR="00D7700A" w:rsidRPr="004F0AE0" w:rsidDel="00302783" w:rsidRDefault="00D7700A" w:rsidP="00973002">
      <w:pPr>
        <w:pStyle w:val="ListParagraph"/>
        <w:numPr>
          <w:ilvl w:val="0"/>
          <w:numId w:val="40"/>
        </w:numPr>
        <w:rPr>
          <w:ins w:id="2749" w:author="Fred E Fredriksen" w:date="2016-08-03T04:11:00Z"/>
          <w:del w:id="2750" w:author="Hogendoorn, Rene" w:date="2016-08-04T06:46:00Z"/>
          <w:highlight w:val="yellow"/>
          <w:lang w:val="en-US"/>
        </w:rPr>
      </w:pPr>
      <w:ins w:id="2751" w:author="Fred E Fredriksen" w:date="2016-08-03T04:09:00Z">
        <w:del w:id="2752" w:author="Hogendoorn, Rene" w:date="2016-08-04T06:46:00Z">
          <w:r w:rsidRPr="004F0AE0" w:rsidDel="00302783">
            <w:rPr>
              <w:highlight w:val="yellow"/>
              <w:lang w:val="en-US"/>
            </w:rPr>
            <w:delText>Voyage Data</w:delText>
          </w:r>
        </w:del>
      </w:ins>
      <w:ins w:id="2753" w:author="Fred E Fredriksen" w:date="2016-08-03T04:11:00Z">
        <w:del w:id="2754" w:author="Hogendoorn, Rene" w:date="2016-08-04T06:46:00Z">
          <w:r w:rsidRPr="004F0AE0" w:rsidDel="00302783">
            <w:rPr>
              <w:highlight w:val="yellow"/>
              <w:lang w:val="en-US"/>
            </w:rPr>
            <w:delText>On demand</w:delText>
          </w:r>
        </w:del>
      </w:ins>
    </w:p>
    <w:tbl>
      <w:tblPr>
        <w:tblStyle w:val="TableGrid"/>
        <w:tblW w:w="0" w:type="auto"/>
        <w:tblLayout w:type="fixed"/>
        <w:tblLook w:val="04A0" w:firstRow="1" w:lastRow="0" w:firstColumn="1" w:lastColumn="0" w:noHBand="0" w:noVBand="1"/>
      </w:tblPr>
      <w:tblGrid>
        <w:gridCol w:w="2592"/>
        <w:gridCol w:w="2552"/>
        <w:gridCol w:w="1842"/>
        <w:gridCol w:w="1842"/>
      </w:tblGrid>
      <w:tr w:rsidR="00302783" w:rsidRPr="004F0AE0" w:rsidTr="0060097C">
        <w:trPr>
          <w:ins w:id="2755" w:author="Hogendoorn, Rene" w:date="2016-08-04T06:46:00Z"/>
        </w:trPr>
        <w:tc>
          <w:tcPr>
            <w:tcW w:w="2592" w:type="dxa"/>
          </w:tcPr>
          <w:p w:rsidR="00302783" w:rsidRPr="009123FC" w:rsidRDefault="00D7700A" w:rsidP="0060097C">
            <w:pPr>
              <w:pStyle w:val="BodyText"/>
              <w:rPr>
                <w:ins w:id="2756" w:author="Hogendoorn, Rene" w:date="2016-08-04T06:46:00Z"/>
                <w:lang w:eastAsia="de-DE"/>
              </w:rPr>
            </w:pPr>
            <w:ins w:id="2757" w:author="Fred E Fredriksen" w:date="2016-08-03T04:11:00Z">
              <w:del w:id="2758" w:author="Hogendoorn, Rene" w:date="2016-08-04T06:46:00Z">
                <w:r w:rsidRPr="004F0AE0" w:rsidDel="00302783">
                  <w:rPr>
                    <w:highlight w:val="yellow"/>
                    <w:lang w:val="en-US"/>
                  </w:rPr>
                  <w:delText>Historical</w:delText>
                </w:r>
              </w:del>
            </w:ins>
            <w:ins w:id="2759" w:author="Hogendoorn, Rene" w:date="2016-08-04T06:46:00Z">
              <w:r w:rsidR="00302783">
                <w:rPr>
                  <w:lang w:eastAsia="de-DE"/>
                </w:rPr>
                <w:t>Offshore structure permits</w:t>
              </w:r>
            </w:ins>
          </w:p>
        </w:tc>
        <w:tc>
          <w:tcPr>
            <w:tcW w:w="2552" w:type="dxa"/>
          </w:tcPr>
          <w:p w:rsidR="00302783" w:rsidRPr="004F0AE0" w:rsidRDefault="00302783" w:rsidP="0060097C">
            <w:pPr>
              <w:pStyle w:val="BodyText"/>
              <w:rPr>
                <w:ins w:id="2760" w:author="Hogendoorn, Rene" w:date="2016-08-04T06:46:00Z"/>
                <w:highlight w:val="yellow"/>
                <w:lang w:eastAsia="de-DE"/>
              </w:rPr>
            </w:pPr>
            <w:ins w:id="2761" w:author="Hogendoorn, Rene" w:date="2016-08-04T06:46:00Z">
              <w:r w:rsidRPr="00BF7CF9">
                <w:rPr>
                  <w:lang w:val="en-US"/>
                </w:rPr>
                <w:t>Traffic Image</w:t>
              </w:r>
            </w:ins>
          </w:p>
        </w:tc>
        <w:tc>
          <w:tcPr>
            <w:tcW w:w="1842" w:type="dxa"/>
          </w:tcPr>
          <w:p w:rsidR="00302783" w:rsidRPr="004F0AE0" w:rsidRDefault="00302783" w:rsidP="0060097C">
            <w:pPr>
              <w:pStyle w:val="BodyText"/>
              <w:rPr>
                <w:ins w:id="2762" w:author="Hogendoorn, Rene" w:date="2016-08-04T06:46:00Z"/>
                <w:highlight w:val="yellow"/>
                <w:lang w:eastAsia="de-DE"/>
              </w:rPr>
            </w:pPr>
            <w:ins w:id="2763" w:author="Hogendoorn, Rene" w:date="2016-08-04T06:46:00Z">
              <w:r w:rsidRPr="00BF7CF9">
                <w:rPr>
                  <w:lang w:val="en-US"/>
                </w:rPr>
                <w:t>Historical</w:t>
              </w:r>
            </w:ins>
          </w:p>
        </w:tc>
        <w:tc>
          <w:tcPr>
            <w:tcW w:w="1842" w:type="dxa"/>
          </w:tcPr>
          <w:p w:rsidR="00302783" w:rsidRPr="004F0AE0" w:rsidRDefault="00302783" w:rsidP="0060097C">
            <w:pPr>
              <w:pStyle w:val="BodyText"/>
              <w:rPr>
                <w:ins w:id="2764" w:author="Hogendoorn, Rene" w:date="2016-08-04T06:46:00Z"/>
                <w:rFonts w:cs="Times New Roman"/>
                <w:highlight w:val="yellow"/>
                <w:lang w:eastAsia="sv-SE"/>
              </w:rPr>
            </w:pPr>
            <w:ins w:id="2765" w:author="Hogendoorn, Rene" w:date="2016-08-04T06:46:00Z">
              <w:r w:rsidRPr="00BF7CF9">
                <w:rPr>
                  <w:lang w:val="en-US"/>
                </w:rPr>
                <w:t>On demand</w:t>
              </w:r>
            </w:ins>
          </w:p>
        </w:tc>
      </w:tr>
      <w:tr w:rsidR="00302783" w:rsidRPr="004F0AE0" w:rsidTr="0060097C">
        <w:trPr>
          <w:ins w:id="2766" w:author="Hogendoorn, Rene" w:date="2016-08-04T06:46:00Z"/>
        </w:trPr>
        <w:tc>
          <w:tcPr>
            <w:tcW w:w="2592" w:type="dxa"/>
          </w:tcPr>
          <w:p w:rsidR="00302783" w:rsidRDefault="00302783" w:rsidP="0060097C">
            <w:pPr>
              <w:pStyle w:val="BodyText"/>
              <w:rPr>
                <w:ins w:id="2767" w:author="Hogendoorn, Rene" w:date="2016-08-04T06:46:00Z"/>
                <w:lang w:eastAsia="de-DE"/>
              </w:rPr>
            </w:pPr>
          </w:p>
        </w:tc>
        <w:tc>
          <w:tcPr>
            <w:tcW w:w="2552" w:type="dxa"/>
          </w:tcPr>
          <w:p w:rsidR="00302783" w:rsidRPr="004F0AE0" w:rsidRDefault="00302783" w:rsidP="0060097C">
            <w:pPr>
              <w:pStyle w:val="BodyText"/>
              <w:rPr>
                <w:ins w:id="2768" w:author="Hogendoorn, Rene" w:date="2016-08-04T06:46:00Z"/>
                <w:highlight w:val="yellow"/>
                <w:lang w:val="en-US"/>
              </w:rPr>
            </w:pPr>
            <w:ins w:id="2769" w:author="Hogendoorn, Rene" w:date="2016-08-04T06:46:00Z">
              <w:r w:rsidRPr="00BF7CF9">
                <w:rPr>
                  <w:lang w:val="en-US"/>
                </w:rPr>
                <w:t>Voyage Data</w:t>
              </w:r>
            </w:ins>
          </w:p>
        </w:tc>
        <w:tc>
          <w:tcPr>
            <w:tcW w:w="1842" w:type="dxa"/>
          </w:tcPr>
          <w:p w:rsidR="00302783" w:rsidRPr="004F0AE0" w:rsidRDefault="00302783" w:rsidP="0060097C">
            <w:pPr>
              <w:pStyle w:val="BodyText"/>
              <w:rPr>
                <w:ins w:id="2770" w:author="Hogendoorn, Rene" w:date="2016-08-04T06:46:00Z"/>
                <w:rFonts w:cs="Times New Roman"/>
                <w:highlight w:val="yellow"/>
                <w:lang w:eastAsia="sv-SE"/>
              </w:rPr>
            </w:pPr>
            <w:ins w:id="2771" w:author="Hogendoorn, Rene" w:date="2016-08-04T06:46:00Z">
              <w:r w:rsidRPr="00BF7CF9">
                <w:rPr>
                  <w:lang w:val="en-US"/>
                </w:rPr>
                <w:t>Historical</w:t>
              </w:r>
            </w:ins>
          </w:p>
        </w:tc>
        <w:tc>
          <w:tcPr>
            <w:tcW w:w="1842" w:type="dxa"/>
          </w:tcPr>
          <w:p w:rsidR="00302783" w:rsidRPr="004F0AE0" w:rsidRDefault="00302783" w:rsidP="0060097C">
            <w:pPr>
              <w:pStyle w:val="BodyText"/>
              <w:rPr>
                <w:ins w:id="2772" w:author="Hogendoorn, Rene" w:date="2016-08-04T06:46:00Z"/>
                <w:rFonts w:cs="Times New Roman"/>
                <w:highlight w:val="yellow"/>
                <w:lang w:eastAsia="sv-SE"/>
              </w:rPr>
            </w:pPr>
            <w:ins w:id="2773" w:author="Hogendoorn, Rene" w:date="2016-08-04T06:46:00Z">
              <w:r w:rsidRPr="00BF7CF9">
                <w:rPr>
                  <w:lang w:val="en-US"/>
                </w:rPr>
                <w:t>On demand</w:t>
              </w:r>
            </w:ins>
          </w:p>
        </w:tc>
      </w:tr>
      <w:tr w:rsidR="00BF7CF9" w:rsidRPr="009123FC" w:rsidTr="00CE51AB">
        <w:trPr>
          <w:ins w:id="2774" w:author="Hogendoorn, Rene" w:date="2016-08-02T09:31:00Z"/>
        </w:trPr>
        <w:tc>
          <w:tcPr>
            <w:tcW w:w="2592" w:type="dxa"/>
          </w:tcPr>
          <w:p w:rsidR="00BF7CF9" w:rsidRPr="00CE51AB" w:rsidRDefault="00BF7CF9" w:rsidP="00DD0A83">
            <w:pPr>
              <w:pStyle w:val="BodyText"/>
              <w:rPr>
                <w:ins w:id="2775" w:author="Hogendoorn, Rene" w:date="2016-08-02T09:31:00Z"/>
                <w:b/>
                <w:lang w:eastAsia="de-DE"/>
              </w:rPr>
            </w:pPr>
            <w:ins w:id="2776" w:author="Hogendoorn, Rene" w:date="2016-08-02T09:32:00Z">
              <w:r w:rsidRPr="00CE51AB">
                <w:rPr>
                  <w:b/>
                  <w:lang w:eastAsia="de-DE"/>
                </w:rPr>
                <w:t>Offshore operations</w:t>
              </w:r>
            </w:ins>
          </w:p>
        </w:tc>
        <w:tc>
          <w:tcPr>
            <w:tcW w:w="2552" w:type="dxa"/>
          </w:tcPr>
          <w:p w:rsidR="00BF7CF9" w:rsidRPr="00BF7CF9" w:rsidDel="00BF7CF9" w:rsidRDefault="00BF7CF9" w:rsidP="00BF7CF9">
            <w:pPr>
              <w:pStyle w:val="BodyText"/>
              <w:rPr>
                <w:ins w:id="2777" w:author="Fred E Fredriksen" w:date="2016-08-03T04:11:00Z"/>
                <w:del w:id="2778" w:author="Hogendoorn, Rene" w:date="2016-08-04T06:38:00Z"/>
                <w:lang w:val="en-US"/>
              </w:rPr>
            </w:pPr>
            <w:ins w:id="2779" w:author="Fred E Fredriksen" w:date="2016-08-03T04:11:00Z">
              <w:del w:id="2780" w:author="Hogendoorn, Rene" w:date="2016-08-04T06:38:00Z">
                <w:r w:rsidRPr="00BF7CF9" w:rsidDel="00BF7CF9">
                  <w:rPr>
                    <w:lang w:val="en-US"/>
                  </w:rPr>
                  <w:delText>Voyage Data</w:delText>
                </w:r>
              </w:del>
            </w:ins>
          </w:p>
          <w:p w:rsidR="00BF7CF9" w:rsidRPr="00BF7CF9" w:rsidDel="00BF7CF9" w:rsidRDefault="00BF7CF9" w:rsidP="00BF7CF9">
            <w:pPr>
              <w:pStyle w:val="BodyText"/>
              <w:rPr>
                <w:ins w:id="2781" w:author="Fred E Fredriksen" w:date="2016-08-03T04:11:00Z"/>
                <w:del w:id="2782" w:author="Hogendoorn, Rene" w:date="2016-08-04T06:38:00Z"/>
                <w:lang w:val="en-US"/>
              </w:rPr>
            </w:pPr>
            <w:ins w:id="2783" w:author="Fred E Fredriksen" w:date="2016-08-03T04:11:00Z">
              <w:r w:rsidRPr="00BF7CF9">
                <w:rPr>
                  <w:lang w:val="en-US"/>
                </w:rPr>
                <w:t>Traffic Image</w:t>
              </w:r>
            </w:ins>
          </w:p>
          <w:p w:rsidR="00BF7CF9" w:rsidRPr="00BF7CF9" w:rsidDel="00BF7CF9" w:rsidRDefault="00BF7CF9" w:rsidP="00BF7CF9">
            <w:pPr>
              <w:pStyle w:val="BodyText"/>
              <w:rPr>
                <w:ins w:id="2784" w:author="Fred E Fredriksen" w:date="2016-08-03T04:11:00Z"/>
                <w:del w:id="2785" w:author="Hogendoorn, Rene" w:date="2016-08-04T06:38:00Z"/>
                <w:lang w:val="en-US"/>
              </w:rPr>
            </w:pPr>
            <w:ins w:id="2786" w:author="Fred E Fredriksen" w:date="2016-08-03T04:11:00Z">
              <w:del w:id="2787" w:author="Hogendoorn, Rene" w:date="2016-08-04T06:38:00Z">
                <w:r w:rsidRPr="00BF7CF9" w:rsidDel="00BF7CF9">
                  <w:rPr>
                    <w:lang w:val="en-US"/>
                  </w:rPr>
                  <w:delText>Surveillance</w:delText>
                </w:r>
              </w:del>
            </w:ins>
          </w:p>
          <w:p w:rsidR="00BF7CF9" w:rsidRPr="00BF7CF9" w:rsidDel="00BF7CF9" w:rsidRDefault="00BF7CF9" w:rsidP="00BF7CF9">
            <w:pPr>
              <w:pStyle w:val="BodyText"/>
              <w:rPr>
                <w:ins w:id="2788" w:author="Fred E Fredriksen" w:date="2016-08-03T04:11:00Z"/>
                <w:del w:id="2789" w:author="Hogendoorn, Rene" w:date="2016-08-04T06:38:00Z"/>
                <w:lang w:val="en-US"/>
              </w:rPr>
            </w:pPr>
            <w:ins w:id="2790" w:author="Fred E Fredriksen" w:date="2016-08-03T04:11:00Z">
              <w:del w:id="2791" w:author="Hogendoorn, Rene" w:date="2016-08-04T06:38:00Z">
                <w:r w:rsidRPr="00BF7CF9" w:rsidDel="00BF7CF9">
                  <w:rPr>
                    <w:lang w:val="en-US"/>
                  </w:rPr>
                  <w:delText>Sensor Data</w:delText>
                </w:r>
              </w:del>
            </w:ins>
          </w:p>
          <w:p w:rsidR="00BF7CF9" w:rsidRPr="00BF7CF9" w:rsidDel="00BF7CF9" w:rsidRDefault="00BF7CF9" w:rsidP="00BF7CF9">
            <w:pPr>
              <w:pStyle w:val="BodyText"/>
              <w:rPr>
                <w:ins w:id="2792" w:author="Fred E Fredriksen" w:date="2016-08-03T04:11:00Z"/>
                <w:del w:id="2793" w:author="Hogendoorn, Rene" w:date="2016-08-04T06:38:00Z"/>
                <w:lang w:val="en-US"/>
              </w:rPr>
            </w:pPr>
            <w:ins w:id="2794" w:author="Fred E Fredriksen" w:date="2016-08-03T06:52:00Z">
              <w:del w:id="2795" w:author="Hogendoorn, Rene" w:date="2016-08-04T06:38:00Z">
                <w:r w:rsidRPr="00BF7CF9" w:rsidDel="00BF7CF9">
                  <w:rPr>
                    <w:lang w:val="en-US"/>
                  </w:rPr>
                  <w:delText>Metro</w:delText>
                </w:r>
              </w:del>
            </w:ins>
            <w:ins w:id="2796" w:author="Fred E Fredriksen" w:date="2016-08-03T04:11:00Z">
              <w:del w:id="2797" w:author="Hogendoorn, Rene" w:date="2016-08-04T06:38:00Z">
                <w:r w:rsidRPr="00BF7CF9" w:rsidDel="00BF7CF9">
                  <w:rPr>
                    <w:lang w:val="en-US"/>
                  </w:rPr>
                  <w:delText>/Hydro</w:delText>
                </w:r>
              </w:del>
            </w:ins>
          </w:p>
          <w:p w:rsidR="00BF7CF9" w:rsidRPr="00BF7CF9" w:rsidRDefault="00BF7CF9" w:rsidP="00BF7CF9">
            <w:pPr>
              <w:pStyle w:val="BodyText"/>
              <w:rPr>
                <w:ins w:id="2798" w:author="Hogendoorn, Rene" w:date="2016-08-02T09:34:00Z"/>
              </w:rPr>
            </w:pPr>
          </w:p>
        </w:tc>
        <w:tc>
          <w:tcPr>
            <w:tcW w:w="1842" w:type="dxa"/>
          </w:tcPr>
          <w:p w:rsidR="00BF7CF9" w:rsidRPr="00BF7CF9" w:rsidDel="00BF7CF9" w:rsidRDefault="00BF7CF9" w:rsidP="00BF7CF9">
            <w:pPr>
              <w:pStyle w:val="BodyText"/>
              <w:rPr>
                <w:ins w:id="2799" w:author="Fred E Fredriksen" w:date="2016-08-03T04:12:00Z"/>
                <w:del w:id="2800" w:author="Hogendoorn, Rene" w:date="2016-08-04T06:39:00Z"/>
                <w:rFonts w:cs="Times New Roman"/>
                <w:lang w:eastAsia="sv-SE"/>
              </w:rPr>
            </w:pPr>
            <w:ins w:id="2801" w:author="Hogendoorn, Rene" w:date="2016-08-04T06:39:00Z">
              <w:r w:rsidRPr="00BF7CF9">
                <w:rPr>
                  <w:lang w:val="en-US"/>
                </w:rPr>
                <w:t>Non real-time</w:t>
              </w:r>
            </w:ins>
            <w:ins w:id="2802" w:author="Fred E Fredriksen" w:date="2016-08-03T04:12:00Z">
              <w:del w:id="2803" w:author="Hogendoorn, Rene" w:date="2016-08-04T06:39:00Z">
                <w:r w:rsidRPr="00BF7CF9" w:rsidDel="00BC14D5">
                  <w:rPr>
                    <w:rFonts w:cs="Times New Roman"/>
                    <w:lang w:eastAsia="sv-SE"/>
                  </w:rPr>
                  <w:delText>Real Time</w:delText>
                </w:r>
              </w:del>
            </w:ins>
          </w:p>
          <w:p w:rsidR="00BF7CF9" w:rsidRPr="00BF7CF9" w:rsidRDefault="00BF7CF9" w:rsidP="00BF7CF9">
            <w:pPr>
              <w:pStyle w:val="BodyText"/>
              <w:rPr>
                <w:ins w:id="2804" w:author="Hogendoorn, Rene" w:date="2016-08-02T09:34:00Z"/>
                <w:lang w:eastAsia="de-DE"/>
              </w:rPr>
            </w:pPr>
            <w:ins w:id="2805" w:author="Fred E Fredriksen" w:date="2016-08-03T04:12:00Z">
              <w:del w:id="2806" w:author="Hogendoorn, Rene" w:date="2016-08-04T06:39:00Z">
                <w:r w:rsidRPr="00BF7CF9" w:rsidDel="00BF7CF9">
                  <w:rPr>
                    <w:lang w:val="en-US"/>
                  </w:rPr>
                  <w:delText>Constant</w:delText>
                </w:r>
              </w:del>
            </w:ins>
          </w:p>
        </w:tc>
        <w:tc>
          <w:tcPr>
            <w:tcW w:w="1842" w:type="dxa"/>
          </w:tcPr>
          <w:p w:rsidR="00BF7CF9" w:rsidRPr="00BF7CF9" w:rsidRDefault="00BF7CF9" w:rsidP="00BF7CF9">
            <w:pPr>
              <w:pStyle w:val="BodyText"/>
              <w:rPr>
                <w:ins w:id="2807" w:author="Hogendoorn, Rene" w:date="2016-08-04T05:53:00Z"/>
                <w:rFonts w:cs="Times New Roman"/>
                <w:lang w:eastAsia="sv-SE"/>
              </w:rPr>
            </w:pPr>
            <w:ins w:id="2808" w:author="Hogendoorn, Rene" w:date="2016-08-04T06:39:00Z">
              <w:r w:rsidRPr="00BF7CF9">
                <w:rPr>
                  <w:lang w:val="en-US"/>
                </w:rPr>
                <w:t>Continuous</w:t>
              </w:r>
            </w:ins>
          </w:p>
        </w:tc>
      </w:tr>
      <w:tr w:rsidR="00BF7CF9" w:rsidRPr="00122E10" w:rsidTr="00BF7CF9">
        <w:trPr>
          <w:trHeight w:val="432"/>
          <w:ins w:id="2809" w:author="Hogendoorn, Rene" w:date="2016-08-04T06:35:00Z"/>
        </w:trPr>
        <w:tc>
          <w:tcPr>
            <w:tcW w:w="2592" w:type="dxa"/>
          </w:tcPr>
          <w:p w:rsidR="00BF7CF9" w:rsidRDefault="00BF7CF9" w:rsidP="00BF7CF9">
            <w:pPr>
              <w:rPr>
                <w:ins w:id="2810" w:author="Hogendoorn, Rene" w:date="2016-08-04T06:35:00Z"/>
                <w:lang w:eastAsia="de-DE"/>
              </w:rPr>
            </w:pPr>
          </w:p>
        </w:tc>
        <w:tc>
          <w:tcPr>
            <w:tcW w:w="2552" w:type="dxa"/>
          </w:tcPr>
          <w:p w:rsidR="00BF7CF9" w:rsidRPr="00122E10" w:rsidRDefault="00BF7CF9" w:rsidP="00BF7CF9">
            <w:pPr>
              <w:pStyle w:val="BodyText"/>
              <w:jc w:val="left"/>
              <w:rPr>
                <w:ins w:id="2811" w:author="Hogendoorn, Rene" w:date="2016-08-04T06:35:00Z"/>
                <w:highlight w:val="yellow"/>
                <w:lang w:val="en-US"/>
              </w:rPr>
            </w:pPr>
            <w:ins w:id="2812" w:author="Hogendoorn, Rene" w:date="2016-08-04T06:35:00Z">
              <w:r>
                <w:rPr>
                  <w:lang w:val="en-US"/>
                </w:rPr>
                <w:t>Voyage Data</w:t>
              </w:r>
            </w:ins>
          </w:p>
        </w:tc>
        <w:tc>
          <w:tcPr>
            <w:tcW w:w="1842" w:type="dxa"/>
          </w:tcPr>
          <w:p w:rsidR="00BF7CF9" w:rsidRPr="00122E10" w:rsidRDefault="00BF7CF9" w:rsidP="00BF7CF9">
            <w:pPr>
              <w:pStyle w:val="BodyText"/>
              <w:jc w:val="left"/>
              <w:rPr>
                <w:ins w:id="2813" w:author="Hogendoorn, Rene" w:date="2016-08-04T06:35:00Z"/>
                <w:rFonts w:cs="Times New Roman"/>
                <w:highlight w:val="yellow"/>
                <w:lang w:eastAsia="sv-SE"/>
              </w:rPr>
            </w:pPr>
            <w:ins w:id="2814" w:author="Hogendoorn, Rene" w:date="2016-08-04T06:35:00Z">
              <w:r w:rsidRPr="00611DF1">
                <w:rPr>
                  <w:lang w:val="en-US"/>
                </w:rPr>
                <w:t>Non real-time</w:t>
              </w:r>
            </w:ins>
          </w:p>
        </w:tc>
        <w:tc>
          <w:tcPr>
            <w:tcW w:w="1842" w:type="dxa"/>
          </w:tcPr>
          <w:p w:rsidR="00BF7CF9" w:rsidRPr="00122E10" w:rsidRDefault="00BF7CF9" w:rsidP="00BF7CF9">
            <w:pPr>
              <w:pStyle w:val="BodyText"/>
              <w:jc w:val="left"/>
              <w:rPr>
                <w:ins w:id="2815" w:author="Hogendoorn, Rene" w:date="2016-08-04T06:35:00Z"/>
                <w:rFonts w:cs="Times New Roman"/>
                <w:highlight w:val="yellow"/>
                <w:lang w:eastAsia="sv-SE"/>
              </w:rPr>
            </w:pPr>
            <w:ins w:id="2816" w:author="Hogendoorn, Rene" w:date="2016-08-04T06:35:00Z">
              <w:r w:rsidRPr="00611DF1">
                <w:rPr>
                  <w:lang w:val="en-US"/>
                </w:rPr>
                <w:t>Continuous</w:t>
              </w:r>
            </w:ins>
          </w:p>
        </w:tc>
      </w:tr>
      <w:tr w:rsidR="00BF7CF9" w:rsidRPr="00122E10" w:rsidTr="00BF7CF9">
        <w:trPr>
          <w:trHeight w:val="432"/>
          <w:ins w:id="2817" w:author="Hogendoorn, Rene" w:date="2016-08-04T06:35:00Z"/>
        </w:trPr>
        <w:tc>
          <w:tcPr>
            <w:tcW w:w="2592" w:type="dxa"/>
          </w:tcPr>
          <w:p w:rsidR="00BF7CF9" w:rsidRDefault="00BF7CF9" w:rsidP="00BF7CF9">
            <w:pPr>
              <w:rPr>
                <w:ins w:id="2818" w:author="Hogendoorn, Rene" w:date="2016-08-04T06:35:00Z"/>
                <w:lang w:eastAsia="de-DE"/>
              </w:rPr>
            </w:pPr>
          </w:p>
        </w:tc>
        <w:tc>
          <w:tcPr>
            <w:tcW w:w="2552" w:type="dxa"/>
          </w:tcPr>
          <w:p w:rsidR="00BF7CF9" w:rsidRPr="00122E10" w:rsidRDefault="00BF7CF9" w:rsidP="00BF7CF9">
            <w:pPr>
              <w:pStyle w:val="BodyText"/>
              <w:jc w:val="left"/>
              <w:rPr>
                <w:ins w:id="2819" w:author="Hogendoorn, Rene" w:date="2016-08-04T06:35:00Z"/>
                <w:highlight w:val="yellow"/>
                <w:lang w:val="en-US"/>
              </w:rPr>
            </w:pPr>
            <w:proofErr w:type="spellStart"/>
            <w:ins w:id="2820" w:author="Hogendoorn, Rene" w:date="2016-08-04T06:35:00Z">
              <w:r w:rsidRPr="00611DF1">
                <w:rPr>
                  <w:lang w:val="en-US"/>
                </w:rPr>
                <w:t>Meteo</w:t>
              </w:r>
              <w:proofErr w:type="spellEnd"/>
              <w:r w:rsidRPr="00611DF1">
                <w:rPr>
                  <w:lang w:val="en-US"/>
                </w:rPr>
                <w:t>/Hydro</w:t>
              </w:r>
            </w:ins>
          </w:p>
        </w:tc>
        <w:tc>
          <w:tcPr>
            <w:tcW w:w="1842" w:type="dxa"/>
          </w:tcPr>
          <w:p w:rsidR="00BF7CF9" w:rsidRPr="00122E10" w:rsidRDefault="00BF7CF9" w:rsidP="00BF7CF9">
            <w:pPr>
              <w:pStyle w:val="BodyText"/>
              <w:jc w:val="left"/>
              <w:rPr>
                <w:ins w:id="2821" w:author="Hogendoorn, Rene" w:date="2016-08-04T06:35:00Z"/>
                <w:rFonts w:cs="Times New Roman"/>
                <w:highlight w:val="yellow"/>
                <w:lang w:eastAsia="sv-SE"/>
              </w:rPr>
            </w:pPr>
            <w:ins w:id="2822" w:author="Hogendoorn, Rene" w:date="2016-08-04T06:35:00Z">
              <w:r w:rsidRPr="00611DF1">
                <w:rPr>
                  <w:lang w:val="en-US"/>
                </w:rPr>
                <w:t>Non real-time</w:t>
              </w:r>
            </w:ins>
          </w:p>
        </w:tc>
        <w:tc>
          <w:tcPr>
            <w:tcW w:w="1842" w:type="dxa"/>
          </w:tcPr>
          <w:p w:rsidR="00BF7CF9" w:rsidRPr="00122E10" w:rsidRDefault="00BF7CF9" w:rsidP="00BF7CF9">
            <w:pPr>
              <w:pStyle w:val="BodyText"/>
              <w:jc w:val="left"/>
              <w:rPr>
                <w:ins w:id="2823" w:author="Hogendoorn, Rene" w:date="2016-08-04T06:35:00Z"/>
                <w:rFonts w:cs="Times New Roman"/>
                <w:highlight w:val="yellow"/>
                <w:lang w:eastAsia="sv-SE"/>
              </w:rPr>
            </w:pPr>
            <w:ins w:id="2824" w:author="Hogendoorn, Rene" w:date="2016-08-04T06:35:00Z">
              <w:r w:rsidRPr="00611DF1">
                <w:rPr>
                  <w:lang w:val="en-US"/>
                </w:rPr>
                <w:t>Continuous</w:t>
              </w:r>
            </w:ins>
          </w:p>
        </w:tc>
      </w:tr>
    </w:tbl>
    <w:p w:rsidR="001C0172" w:rsidRPr="001C0172" w:rsidRDefault="001C0172" w:rsidP="009123FC">
      <w:pPr>
        <w:pStyle w:val="BodyText"/>
        <w:rPr>
          <w:rFonts w:eastAsia="Calibri"/>
          <w:lang w:eastAsia="de-DE"/>
        </w:rPr>
      </w:pPr>
    </w:p>
    <w:sectPr w:rsidR="001C0172" w:rsidRPr="001C0172" w:rsidSect="00A163D8">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435" w:author="Hogendoorn, Rene" w:date="2016-08-02T03:56:00Z" w:initials="SAAB">
    <w:p w:rsidR="00BF7CF9" w:rsidRDefault="00BF7CF9">
      <w:pPr>
        <w:pStyle w:val="CommentText"/>
      </w:pPr>
      <w:r>
        <w:rPr>
          <w:rStyle w:val="CommentReference"/>
        </w:rPr>
        <w:annotationRef/>
      </w:r>
      <w:r>
        <w:t>Merge relevant content of 1086</w:t>
      </w:r>
    </w:p>
  </w:comment>
  <w:comment w:id="490" w:author="Hogendoorn, Rene" w:date="2016-08-02T08:23:00Z" w:initials="SAAB">
    <w:p w:rsidR="00BF7CF9" w:rsidRDefault="00BF7CF9" w:rsidP="00AB33BA">
      <w:pPr>
        <w:pStyle w:val="CommentText"/>
      </w:pPr>
      <w:r>
        <w:rPr>
          <w:rStyle w:val="CommentReference"/>
        </w:rPr>
        <w:annotationRef/>
      </w:r>
      <w:r>
        <w:t>Merge relevant content of 1086</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B4D" w:rsidRDefault="00563B4D" w:rsidP="009E1230">
      <w:r>
        <w:separator/>
      </w:r>
    </w:p>
  </w:endnote>
  <w:endnote w:type="continuationSeparator" w:id="0">
    <w:p w:rsidR="00563B4D" w:rsidRDefault="00563B4D"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old">
    <w:altName w:val="Arial"/>
    <w:charset w:val="00"/>
    <w:family w:val="auto"/>
    <w:pitch w:val="variable"/>
    <w:sig w:usb0="00000000" w:usb1="C0007843"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AAB" w:rsidRDefault="00197A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CF9" w:rsidRPr="008136BC" w:rsidRDefault="00BF7CF9"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197AAB">
      <w:rPr>
        <w:noProof/>
        <w:lang w:val="en-US"/>
      </w:rPr>
      <w:t>146</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197AAB">
      <w:rPr>
        <w:noProof/>
        <w:lang w:val="en-US"/>
      </w:rPr>
      <w:t>146</w:t>
    </w:r>
    <w:r w:rsidRPr="008136B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AAB" w:rsidRDefault="00197A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B4D" w:rsidRDefault="00563B4D" w:rsidP="009E1230">
      <w:r>
        <w:separator/>
      </w:r>
    </w:p>
  </w:footnote>
  <w:footnote w:type="continuationSeparator" w:id="0">
    <w:p w:rsidR="00563B4D" w:rsidRDefault="00563B4D" w:rsidP="009E1230">
      <w:r>
        <w:continuationSeparator/>
      </w:r>
    </w:p>
  </w:footnote>
  <w:footnote w:id="1">
    <w:p w:rsidR="00BF7CF9" w:rsidRPr="005A54B5" w:rsidDel="00CB2CF1" w:rsidRDefault="00BF7CF9" w:rsidP="00FF7F6B">
      <w:pPr>
        <w:pStyle w:val="FootnoteText"/>
        <w:rPr>
          <w:del w:id="233" w:author="Hogendoorn, Rene" w:date="2016-08-03T11:13:00Z"/>
        </w:rPr>
      </w:pPr>
      <w:del w:id="234" w:author="Hogendoorn, Rene" w:date="2016-08-03T11:13:00Z">
        <w:r w:rsidDel="00CB2CF1">
          <w:rPr>
            <w:rStyle w:val="FootnoteReference"/>
          </w:rPr>
          <w:footnoteRef/>
        </w:r>
        <w:r w:rsidDel="00CB2CF1">
          <w:delText xml:space="preserve"> VTS Manual 2012</w:delText>
        </w:r>
      </w:del>
      <w:ins w:id="235" w:author="Hogendoorn, Rene" w:date="2016-08-02T03:44:00Z">
        <w:del w:id="236" w:author="Hogendoorn, Rene" w:date="2016-08-03T11:13:00Z">
          <w:r w:rsidDel="00CB2CF1">
            <w:delText>2016</w:delText>
          </w:r>
        </w:del>
      </w:ins>
    </w:p>
  </w:footnote>
  <w:footnote w:id="2">
    <w:p w:rsidR="00BF7CF9" w:rsidDel="00B0564B" w:rsidRDefault="00BF7CF9" w:rsidP="0063275B">
      <w:pPr>
        <w:rPr>
          <w:del w:id="260" w:author="Hogendoorn, Rene" w:date="2016-08-03T10:17:00Z"/>
          <w:color w:val="333333"/>
          <w:lang w:val="en-US"/>
        </w:rPr>
      </w:pPr>
      <w:del w:id="261" w:author="Hogendoorn, Rene" w:date="2016-08-03T10:17:00Z">
        <w:r w:rsidDel="00B0564B">
          <w:rPr>
            <w:rStyle w:val="FootnoteReference"/>
          </w:rPr>
          <w:footnoteRef/>
        </w:r>
        <w:r w:rsidDel="00B0564B">
          <w:delText xml:space="preserve"> </w:delText>
        </w:r>
        <w:r w:rsidRPr="007067BA" w:rsidDel="00B0564B">
          <w:delText>UN/CEFACT rec</w:delText>
        </w:r>
        <w:r w:rsidDel="00B0564B">
          <w:delText xml:space="preserve">ommendation (33) and Guidelines </w:delText>
        </w:r>
        <w:r w:rsidRPr="007067BA" w:rsidDel="00B0564B">
          <w:delText>on establishing a Single Window to enhance the efficient exchange of information between trade and government</w:delText>
        </w:r>
        <w:r w:rsidDel="00B0564B">
          <w:delText>.</w:delText>
        </w:r>
        <w:r w:rsidDel="00B0564B">
          <w:rPr>
            <w:color w:val="333333"/>
            <w:lang w:val="en-US"/>
          </w:rPr>
          <w:delText xml:space="preserve">  United Nations Centre for Trade Facilitation and Electronic Business (UN/CEFACT). See </w:delText>
        </w:r>
        <w:r w:rsidDel="00B0564B">
          <w:fldChar w:fldCharType="begin"/>
        </w:r>
        <w:r w:rsidDel="00B0564B">
          <w:delInstrText xml:space="preserve"> HYPERLINK "http://www.unece.org/cefact.html" </w:delInstrText>
        </w:r>
        <w:r w:rsidDel="00B0564B">
          <w:fldChar w:fldCharType="separate"/>
        </w:r>
        <w:r w:rsidDel="00B0564B">
          <w:rPr>
            <w:rStyle w:val="Hyperlink"/>
            <w:lang w:val="en-US"/>
          </w:rPr>
          <w:delText>http://www.unece.org/cefact.html</w:delText>
        </w:r>
        <w:r w:rsidDel="00B0564B">
          <w:rPr>
            <w:rStyle w:val="Hyperlink"/>
            <w:lang w:val="en-US"/>
          </w:rPr>
          <w:fldChar w:fldCharType="end"/>
        </w:r>
      </w:del>
    </w:p>
    <w:p w:rsidR="00BF7CF9" w:rsidRPr="00F46597" w:rsidDel="00B0564B" w:rsidRDefault="00BF7CF9" w:rsidP="00FF7F6B">
      <w:pPr>
        <w:pStyle w:val="FootnoteText"/>
        <w:rPr>
          <w:del w:id="262" w:author="Hogendoorn, Rene" w:date="2016-08-03T10:17:00Z"/>
          <w:lang w:val="en-US"/>
        </w:rPr>
      </w:pPr>
    </w:p>
  </w:footnote>
  <w:footnote w:id="3">
    <w:p w:rsidR="00BF7CF9" w:rsidRPr="00625AF8" w:rsidDel="00D124F3" w:rsidRDefault="00BF7CF9" w:rsidP="00FF7F6B">
      <w:pPr>
        <w:pStyle w:val="FootnoteText"/>
        <w:rPr>
          <w:del w:id="333" w:author="Hogendoorn, Rene" w:date="2016-08-03T11:21:00Z"/>
        </w:rPr>
      </w:pPr>
      <w:del w:id="334" w:author="Hogendoorn, Rene" w:date="2016-08-03T11:21:00Z">
        <w:r w:rsidDel="00D124F3">
          <w:rPr>
            <w:rStyle w:val="FootnoteReference"/>
          </w:rPr>
          <w:footnoteRef/>
        </w:r>
        <w:r w:rsidDel="00D124F3">
          <w:delText xml:space="preserve"> </w:delText>
        </w:r>
        <w:r w:rsidRPr="00625AF8" w:rsidDel="00D124F3">
          <w:delText>This includes the integrity of the technical infrastructure and systems used in the interaction.</w:delText>
        </w:r>
      </w:del>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7AAB" w:rsidRDefault="00197A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CF9" w:rsidRPr="004601C4" w:rsidRDefault="00BF7CF9" w:rsidP="008136BC">
    <w:pPr>
      <w:jc w:val="center"/>
      <w:rPr>
        <w:sz w:val="20"/>
      </w:rPr>
    </w:pPr>
    <w:r>
      <w:rPr>
        <w:sz w:val="20"/>
      </w:rPr>
      <w:t xml:space="preserve">IALA Guideline </w:t>
    </w:r>
    <w:del w:id="501" w:author="Hogendoorn, Rene" w:date="2016-08-03T09:10:00Z">
      <w:r w:rsidDel="00F5784B">
        <w:rPr>
          <w:sz w:val="20"/>
        </w:rPr>
        <w:delText xml:space="preserve">1102 </w:delText>
      </w:r>
    </w:del>
    <w:ins w:id="502" w:author="Hogendoorn, Rene" w:date="2016-08-03T09:10:00Z">
      <w:r>
        <w:rPr>
          <w:sz w:val="20"/>
        </w:rPr>
        <w:t xml:space="preserve">1XXX </w:t>
      </w:r>
    </w:ins>
    <w:r>
      <w:rPr>
        <w:sz w:val="20"/>
      </w:rPr>
      <w:t xml:space="preserve">– </w:t>
    </w:r>
    <w:del w:id="503" w:author="Hogendoorn, Rene" w:date="2016-08-03T09:11:00Z">
      <w:r w:rsidDel="00F5784B">
        <w:rPr>
          <w:sz w:val="20"/>
        </w:rPr>
        <w:delText>VTS I</w:delText>
      </w:r>
      <w:r w:rsidRPr="004601C4" w:rsidDel="00F5784B">
        <w:rPr>
          <w:sz w:val="20"/>
        </w:rPr>
        <w:delText xml:space="preserve">nteraction with </w:delText>
      </w:r>
      <w:r w:rsidDel="00F5784B">
        <w:rPr>
          <w:sz w:val="20"/>
        </w:rPr>
        <w:delText>Allied or</w:delText>
      </w:r>
      <w:r w:rsidRPr="004601C4" w:rsidDel="00F5784B">
        <w:rPr>
          <w:sz w:val="20"/>
        </w:rPr>
        <w:delText xml:space="preserve"> </w:delText>
      </w:r>
      <w:r w:rsidDel="00F5784B">
        <w:rPr>
          <w:sz w:val="20"/>
        </w:rPr>
        <w:delText>O</w:delText>
      </w:r>
      <w:r w:rsidRPr="004601C4" w:rsidDel="00F5784B">
        <w:rPr>
          <w:sz w:val="20"/>
        </w:rPr>
        <w:delText xml:space="preserve">ther </w:delText>
      </w:r>
      <w:r w:rsidDel="00F5784B">
        <w:rPr>
          <w:sz w:val="20"/>
        </w:rPr>
        <w:delText>S</w:delText>
      </w:r>
      <w:r w:rsidRPr="004601C4" w:rsidDel="00F5784B">
        <w:rPr>
          <w:sz w:val="20"/>
        </w:rPr>
        <w:delText>ervices</w:delText>
      </w:r>
    </w:del>
    <w:ins w:id="504" w:author="Hogendoorn, Rene" w:date="2016-08-03T10:58:00Z">
      <w:r w:rsidRPr="003C7004">
        <w:t xml:space="preserve"> </w:t>
      </w:r>
      <w:r w:rsidRPr="003C7004">
        <w:rPr>
          <w:sz w:val="20"/>
        </w:rPr>
        <w:t>Technical Aspects of VTS Data Exchange with External Stakeholders</w:t>
      </w:r>
    </w:ins>
  </w:p>
  <w:p w:rsidR="00BF7CF9" w:rsidRDefault="00BF7CF9" w:rsidP="008136BC">
    <w:pPr>
      <w:pBdr>
        <w:bottom w:val="single" w:sz="4" w:space="1" w:color="auto"/>
      </w:pBdr>
      <w:jc w:val="center"/>
    </w:pPr>
    <w:r>
      <w:rPr>
        <w:sz w:val="20"/>
      </w:rPr>
      <w:t xml:space="preserve">Edition 1: </w:t>
    </w:r>
    <w:del w:id="505" w:author="Hogendoorn, Rene" w:date="2016-08-03T09:11:00Z">
      <w:r w:rsidDel="00F5784B">
        <w:rPr>
          <w:sz w:val="20"/>
        </w:rPr>
        <w:delText>December</w:delText>
      </w:r>
      <w:r w:rsidRPr="004601C4" w:rsidDel="00F5784B">
        <w:rPr>
          <w:sz w:val="20"/>
        </w:rPr>
        <w:delText xml:space="preserve"> </w:delText>
      </w:r>
    </w:del>
    <w:proofErr w:type="spellStart"/>
    <w:ins w:id="506" w:author="Hogendoorn, Rene" w:date="2016-08-03T09:11:00Z">
      <w:r>
        <w:rPr>
          <w:sz w:val="20"/>
        </w:rPr>
        <w:t>some</w:t>
      </w:r>
    </w:ins>
    <w:ins w:id="507" w:author="Hogendoorn, Rene" w:date="2016-08-03T10:58:00Z">
      <w:r>
        <w:rPr>
          <w:sz w:val="20"/>
        </w:rPr>
        <w:t>month</w:t>
      </w:r>
    </w:ins>
    <w:proofErr w:type="spellEnd"/>
    <w:ins w:id="508" w:author="Hogendoorn, Rene" w:date="2016-08-03T09:11:00Z">
      <w:r w:rsidRPr="004601C4">
        <w:rPr>
          <w:sz w:val="20"/>
        </w:rPr>
        <w:t xml:space="preserve"> </w:t>
      </w:r>
    </w:ins>
    <w:del w:id="509" w:author="Hogendoorn, Rene" w:date="2016-08-03T09:11:00Z">
      <w:r w:rsidRPr="004601C4" w:rsidDel="00F5784B">
        <w:rPr>
          <w:sz w:val="20"/>
        </w:rPr>
        <w:delText>2013</w:delText>
      </w:r>
    </w:del>
    <w:ins w:id="510" w:author="Hogendoorn, Rene" w:date="2016-08-03T09:11:00Z">
      <w:r w:rsidRPr="004601C4">
        <w:rPr>
          <w:sz w:val="20"/>
        </w:rPr>
        <w:t>201</w:t>
      </w:r>
    </w:ins>
    <w:ins w:id="511" w:author="Hogendoorn, Rene" w:date="2016-08-03T10:58:00Z">
      <w:r>
        <w:rPr>
          <w:sz w:val="20"/>
        </w:rPr>
        <w:t>7</w:t>
      </w:r>
    </w:ins>
  </w:p>
  <w:p w:rsidR="00BF7CF9" w:rsidRDefault="00BF7CF9">
    <w:pPr>
      <w:rPr>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CF9" w:rsidRPr="00AD58F4" w:rsidRDefault="00BF7CF9">
    <w:pPr>
      <w:pStyle w:val="Header"/>
      <w:rPr>
        <w:lang w:val="en-US"/>
      </w:rPr>
    </w:pPr>
    <w:r>
      <w:rPr>
        <w:lang w:val="en-US"/>
      </w:rPr>
      <w:tab/>
    </w:r>
    <w:r>
      <w:rPr>
        <w:lang w:val="en-US"/>
      </w:rPr>
      <w:tab/>
    </w:r>
    <w:bookmarkStart w:id="512" w:name="_GoBack"/>
    <w:r w:rsidR="00197AAB">
      <w:rPr>
        <w:lang w:val="en-US"/>
      </w:rPr>
      <w:t>VTS43-9.3.1 (</w:t>
    </w:r>
    <w:r w:rsidR="007A0B31">
      <w:rPr>
        <w:lang w:val="en-US"/>
      </w:rPr>
      <w:t>VTS42-12.2.6</w:t>
    </w:r>
    <w:r>
      <w:rPr>
        <w:lang w:val="en-US"/>
      </w:rPr>
      <w:t>)</w:t>
    </w:r>
    <w:bookmarkEnd w:id="512"/>
    <w:r>
      <w:rPr>
        <w:lang w:val="en-US"/>
      </w:rPr>
      <w:tab/>
    </w:r>
    <w:r>
      <w:rPr>
        <w:lang w:val="en-U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25B053F"/>
    <w:multiLevelType w:val="hybridMultilevel"/>
    <w:tmpl w:val="EF60B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85E2CF5"/>
    <w:multiLevelType w:val="hybridMultilevel"/>
    <w:tmpl w:val="F0EC4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C4613A5"/>
    <w:multiLevelType w:val="hybridMultilevel"/>
    <w:tmpl w:val="A8F443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3850166"/>
    <w:multiLevelType w:val="hybridMultilevel"/>
    <w:tmpl w:val="6A4419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56919CC"/>
    <w:multiLevelType w:val="hybridMultilevel"/>
    <w:tmpl w:val="CF64EE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1CFF1FB8"/>
    <w:multiLevelType w:val="multilevel"/>
    <w:tmpl w:val="19D2DB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nsid w:val="1D516238"/>
    <w:multiLevelType w:val="hybridMultilevel"/>
    <w:tmpl w:val="B04E498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87F57F9"/>
    <w:multiLevelType w:val="hybridMultilevel"/>
    <w:tmpl w:val="69C05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BB2755F"/>
    <w:multiLevelType w:val="hybridMultilevel"/>
    <w:tmpl w:val="19983EB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2FCA1AC5"/>
    <w:multiLevelType w:val="hybridMultilevel"/>
    <w:tmpl w:val="845E96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7CB14BD"/>
    <w:multiLevelType w:val="hybridMultilevel"/>
    <w:tmpl w:val="9628089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39756CD4"/>
    <w:multiLevelType w:val="hybridMultilevel"/>
    <w:tmpl w:val="79F2A5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E143843"/>
    <w:multiLevelType w:val="hybridMultilevel"/>
    <w:tmpl w:val="30D82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1">
    <w:nsid w:val="481751E1"/>
    <w:multiLevelType w:val="hybridMultilevel"/>
    <w:tmpl w:val="CB16981C"/>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2">
    <w:nsid w:val="4B774D54"/>
    <w:multiLevelType w:val="hybridMultilevel"/>
    <w:tmpl w:val="8CBA22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nsid w:val="4B9C6106"/>
    <w:multiLevelType w:val="hybridMultilevel"/>
    <w:tmpl w:val="C6A8A26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4">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521D6955"/>
    <w:multiLevelType w:val="hybridMultilevel"/>
    <w:tmpl w:val="635888A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8">
    <w:nsid w:val="5A1D66DC"/>
    <w:multiLevelType w:val="hybridMultilevel"/>
    <w:tmpl w:val="027207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0585238"/>
    <w:multiLevelType w:val="multilevel"/>
    <w:tmpl w:val="A50A159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nsid w:val="61DC7E89"/>
    <w:multiLevelType w:val="hybridMultilevel"/>
    <w:tmpl w:val="24C88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2">
    <w:nsid w:val="64794AFD"/>
    <w:multiLevelType w:val="hybridMultilevel"/>
    <w:tmpl w:val="085E5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598543A"/>
    <w:multiLevelType w:val="hybridMultilevel"/>
    <w:tmpl w:val="1AAA37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4">
    <w:nsid w:val="65F23878"/>
    <w:multiLevelType w:val="hybridMultilevel"/>
    <w:tmpl w:val="D8DE340C"/>
    <w:lvl w:ilvl="0" w:tplc="04130001">
      <w:start w:val="1"/>
      <w:numFmt w:val="bullet"/>
      <w:lvlText w:val=""/>
      <w:lvlJc w:val="left"/>
      <w:pPr>
        <w:ind w:left="360" w:hanging="360"/>
      </w:pPr>
      <w:rPr>
        <w:rFonts w:ascii="Symbol" w:hAnsi="Symbol" w:hint="default"/>
      </w:rPr>
    </w:lvl>
    <w:lvl w:ilvl="1" w:tplc="288CDFE6">
      <w:numFmt w:val="bullet"/>
      <w:lvlText w:val="•"/>
      <w:lvlJc w:val="left"/>
      <w:pPr>
        <w:ind w:left="1440" w:hanging="720"/>
      </w:pPr>
      <w:rPr>
        <w:rFonts w:ascii="Arial" w:eastAsiaTheme="minorEastAsia" w:hAnsi="Arial" w:cs="Arial"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5">
    <w:nsid w:val="670630F0"/>
    <w:multiLevelType w:val="hybridMultilevel"/>
    <w:tmpl w:val="5F4439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nsid w:val="69010DC8"/>
    <w:multiLevelType w:val="hybridMultilevel"/>
    <w:tmpl w:val="C700E17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nsid w:val="76D21F51"/>
    <w:multiLevelType w:val="hybridMultilevel"/>
    <w:tmpl w:val="4990A7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9">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29"/>
  </w:num>
  <w:num w:numId="2">
    <w:abstractNumId w:val="2"/>
  </w:num>
  <w:num w:numId="3">
    <w:abstractNumId w:val="12"/>
  </w:num>
  <w:num w:numId="4">
    <w:abstractNumId w:val="24"/>
  </w:num>
  <w:num w:numId="5">
    <w:abstractNumId w:val="3"/>
  </w:num>
  <w:num w:numId="6">
    <w:abstractNumId w:val="38"/>
  </w:num>
  <w:num w:numId="7">
    <w:abstractNumId w:val="20"/>
  </w:num>
  <w:num w:numId="8">
    <w:abstractNumId w:val="31"/>
  </w:num>
  <w:num w:numId="9">
    <w:abstractNumId w:val="8"/>
  </w:num>
  <w:num w:numId="10">
    <w:abstractNumId w:val="39"/>
  </w:num>
  <w:num w:numId="11">
    <w:abstractNumId w:val="27"/>
  </w:num>
  <w:num w:numId="12">
    <w:abstractNumId w:val="0"/>
  </w:num>
  <w:num w:numId="13">
    <w:abstractNumId w:val="25"/>
  </w:num>
  <w:num w:numId="14">
    <w:abstractNumId w:val="16"/>
  </w:num>
  <w:num w:numId="15">
    <w:abstractNumId w:val="8"/>
  </w:num>
  <w:num w:numId="16">
    <w:abstractNumId w:val="29"/>
  </w:num>
  <w:num w:numId="17">
    <w:abstractNumId w:val="11"/>
  </w:num>
  <w:num w:numId="18">
    <w:abstractNumId w:val="9"/>
  </w:num>
  <w:num w:numId="19">
    <w:abstractNumId w:val="21"/>
  </w:num>
  <w:num w:numId="20">
    <w:abstractNumId w:val="22"/>
  </w:num>
  <w:num w:numId="21">
    <w:abstractNumId w:val="34"/>
  </w:num>
  <w:num w:numId="22">
    <w:abstractNumId w:val="23"/>
  </w:num>
  <w:num w:numId="23">
    <w:abstractNumId w:val="10"/>
  </w:num>
  <w:num w:numId="24">
    <w:abstractNumId w:val="33"/>
  </w:num>
  <w:num w:numId="25">
    <w:abstractNumId w:val="36"/>
  </w:num>
  <w:num w:numId="26">
    <w:abstractNumId w:val="35"/>
  </w:num>
  <w:num w:numId="27">
    <w:abstractNumId w:val="26"/>
  </w:num>
  <w:num w:numId="28">
    <w:abstractNumId w:val="37"/>
  </w:num>
  <w:num w:numId="29">
    <w:abstractNumId w:val="7"/>
  </w:num>
  <w:num w:numId="30">
    <w:abstractNumId w:val="17"/>
  </w:num>
  <w:num w:numId="31">
    <w:abstractNumId w:val="14"/>
  </w:num>
  <w:num w:numId="32">
    <w:abstractNumId w:val="15"/>
  </w:num>
  <w:num w:numId="33">
    <w:abstractNumId w:val="28"/>
  </w:num>
  <w:num w:numId="34">
    <w:abstractNumId w:val="13"/>
  </w:num>
  <w:num w:numId="35">
    <w:abstractNumId w:val="6"/>
  </w:num>
  <w:num w:numId="36">
    <w:abstractNumId w:val="19"/>
  </w:num>
  <w:num w:numId="37">
    <w:abstractNumId w:val="18"/>
  </w:num>
  <w:num w:numId="38">
    <w:abstractNumId w:val="1"/>
  </w:num>
  <w:num w:numId="39">
    <w:abstractNumId w:val="5"/>
  </w:num>
  <w:num w:numId="40">
    <w:abstractNumId w:val="4"/>
  </w:num>
  <w:num w:numId="41">
    <w:abstractNumId w:val="30"/>
  </w:num>
  <w:num w:numId="42">
    <w:abstractNumId w:val="32"/>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oNotTrackFormatting/>
  <w:defaultTabStop w:val="720"/>
  <w:hyphenationZone w:val="425"/>
  <w:clickAndTypeStyle w:val="BodyText"/>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50B"/>
    <w:rsid w:val="00010C8B"/>
    <w:rsid w:val="00013C2D"/>
    <w:rsid w:val="000148AC"/>
    <w:rsid w:val="0001719B"/>
    <w:rsid w:val="00026227"/>
    <w:rsid w:val="0003071B"/>
    <w:rsid w:val="00032948"/>
    <w:rsid w:val="000420D8"/>
    <w:rsid w:val="000448A8"/>
    <w:rsid w:val="000516E5"/>
    <w:rsid w:val="0007013D"/>
    <w:rsid w:val="000D0C91"/>
    <w:rsid w:val="000E09FB"/>
    <w:rsid w:val="000E1470"/>
    <w:rsid w:val="000F5097"/>
    <w:rsid w:val="00104011"/>
    <w:rsid w:val="00104B36"/>
    <w:rsid w:val="00104BED"/>
    <w:rsid w:val="00121FEC"/>
    <w:rsid w:val="00122E10"/>
    <w:rsid w:val="00135E3A"/>
    <w:rsid w:val="00137456"/>
    <w:rsid w:val="001606E4"/>
    <w:rsid w:val="00162C42"/>
    <w:rsid w:val="00183945"/>
    <w:rsid w:val="0018656F"/>
    <w:rsid w:val="00190B2B"/>
    <w:rsid w:val="00197AAB"/>
    <w:rsid w:val="001A1747"/>
    <w:rsid w:val="001A2B50"/>
    <w:rsid w:val="001A3611"/>
    <w:rsid w:val="001C0172"/>
    <w:rsid w:val="001D3B7C"/>
    <w:rsid w:val="001D5DFD"/>
    <w:rsid w:val="001F75FF"/>
    <w:rsid w:val="00207DD1"/>
    <w:rsid w:val="00215DE0"/>
    <w:rsid w:val="00233F3B"/>
    <w:rsid w:val="00244044"/>
    <w:rsid w:val="00275B0E"/>
    <w:rsid w:val="00277327"/>
    <w:rsid w:val="002835CE"/>
    <w:rsid w:val="00285E2B"/>
    <w:rsid w:val="002959F6"/>
    <w:rsid w:val="002A6AAB"/>
    <w:rsid w:val="002B4786"/>
    <w:rsid w:val="002C3B98"/>
    <w:rsid w:val="002D6AE7"/>
    <w:rsid w:val="002D6CA3"/>
    <w:rsid w:val="002E7CE7"/>
    <w:rsid w:val="002F7535"/>
    <w:rsid w:val="00302783"/>
    <w:rsid w:val="00310A5E"/>
    <w:rsid w:val="00310C16"/>
    <w:rsid w:val="00317D7F"/>
    <w:rsid w:val="0032315C"/>
    <w:rsid w:val="0032752D"/>
    <w:rsid w:val="00371BEF"/>
    <w:rsid w:val="00380C7B"/>
    <w:rsid w:val="00380D7D"/>
    <w:rsid w:val="00395D68"/>
    <w:rsid w:val="003A2960"/>
    <w:rsid w:val="003A4769"/>
    <w:rsid w:val="003C25A1"/>
    <w:rsid w:val="003C7004"/>
    <w:rsid w:val="003F23D2"/>
    <w:rsid w:val="003F5BC6"/>
    <w:rsid w:val="004048BB"/>
    <w:rsid w:val="004108C3"/>
    <w:rsid w:val="004127A2"/>
    <w:rsid w:val="00422E65"/>
    <w:rsid w:val="0042527F"/>
    <w:rsid w:val="004541BD"/>
    <w:rsid w:val="00460028"/>
    <w:rsid w:val="004601C4"/>
    <w:rsid w:val="0046685E"/>
    <w:rsid w:val="00475439"/>
    <w:rsid w:val="00494F5B"/>
    <w:rsid w:val="004A104C"/>
    <w:rsid w:val="004A3893"/>
    <w:rsid w:val="004A52D3"/>
    <w:rsid w:val="004B5C10"/>
    <w:rsid w:val="004C1F13"/>
    <w:rsid w:val="004C2F5C"/>
    <w:rsid w:val="004E2321"/>
    <w:rsid w:val="004E650B"/>
    <w:rsid w:val="004F0AE0"/>
    <w:rsid w:val="004F17F7"/>
    <w:rsid w:val="004F72F9"/>
    <w:rsid w:val="00504A0C"/>
    <w:rsid w:val="005070D4"/>
    <w:rsid w:val="0052391D"/>
    <w:rsid w:val="00533A35"/>
    <w:rsid w:val="00540E60"/>
    <w:rsid w:val="005450DB"/>
    <w:rsid w:val="00563B4D"/>
    <w:rsid w:val="00564600"/>
    <w:rsid w:val="00575A1F"/>
    <w:rsid w:val="00582569"/>
    <w:rsid w:val="00587699"/>
    <w:rsid w:val="005A64FA"/>
    <w:rsid w:val="005A6C35"/>
    <w:rsid w:val="005C059A"/>
    <w:rsid w:val="005C1481"/>
    <w:rsid w:val="005C2303"/>
    <w:rsid w:val="005D285D"/>
    <w:rsid w:val="005F03FD"/>
    <w:rsid w:val="00611DF1"/>
    <w:rsid w:val="006241F1"/>
    <w:rsid w:val="00632734"/>
    <w:rsid w:val="0063275B"/>
    <w:rsid w:val="00641E75"/>
    <w:rsid w:val="006427BF"/>
    <w:rsid w:val="006540F5"/>
    <w:rsid w:val="0065437F"/>
    <w:rsid w:val="00655287"/>
    <w:rsid w:val="006613F9"/>
    <w:rsid w:val="0066328B"/>
    <w:rsid w:val="00666C42"/>
    <w:rsid w:val="00672587"/>
    <w:rsid w:val="006760D2"/>
    <w:rsid w:val="006801EA"/>
    <w:rsid w:val="00693DA0"/>
    <w:rsid w:val="006970FB"/>
    <w:rsid w:val="006A02AF"/>
    <w:rsid w:val="006E71A4"/>
    <w:rsid w:val="006F3E60"/>
    <w:rsid w:val="006F5BF7"/>
    <w:rsid w:val="00703247"/>
    <w:rsid w:val="00721DBE"/>
    <w:rsid w:val="007367B0"/>
    <w:rsid w:val="007379A8"/>
    <w:rsid w:val="00737F50"/>
    <w:rsid w:val="00747396"/>
    <w:rsid w:val="007479A0"/>
    <w:rsid w:val="0075170E"/>
    <w:rsid w:val="00752173"/>
    <w:rsid w:val="0075612C"/>
    <w:rsid w:val="0076470F"/>
    <w:rsid w:val="00767FC6"/>
    <w:rsid w:val="00775795"/>
    <w:rsid w:val="007A0B31"/>
    <w:rsid w:val="007B1AA6"/>
    <w:rsid w:val="007E3CA3"/>
    <w:rsid w:val="007E43BC"/>
    <w:rsid w:val="007F026B"/>
    <w:rsid w:val="008136BC"/>
    <w:rsid w:val="0081464B"/>
    <w:rsid w:val="00853EB4"/>
    <w:rsid w:val="008546B6"/>
    <w:rsid w:val="00857962"/>
    <w:rsid w:val="00863D8E"/>
    <w:rsid w:val="0086725B"/>
    <w:rsid w:val="0087060C"/>
    <w:rsid w:val="00870A1B"/>
    <w:rsid w:val="0087112A"/>
    <w:rsid w:val="0088249A"/>
    <w:rsid w:val="00891CEF"/>
    <w:rsid w:val="008C68EF"/>
    <w:rsid w:val="008D01A0"/>
    <w:rsid w:val="008D3E6A"/>
    <w:rsid w:val="008F5390"/>
    <w:rsid w:val="0090436E"/>
    <w:rsid w:val="009123FC"/>
    <w:rsid w:val="00917AB3"/>
    <w:rsid w:val="00921872"/>
    <w:rsid w:val="00922A74"/>
    <w:rsid w:val="00922B53"/>
    <w:rsid w:val="00932AEE"/>
    <w:rsid w:val="009361D4"/>
    <w:rsid w:val="009426DC"/>
    <w:rsid w:val="009466EE"/>
    <w:rsid w:val="009504E2"/>
    <w:rsid w:val="00956293"/>
    <w:rsid w:val="009562B1"/>
    <w:rsid w:val="009606C8"/>
    <w:rsid w:val="00972760"/>
    <w:rsid w:val="00973002"/>
    <w:rsid w:val="00980321"/>
    <w:rsid w:val="00983B71"/>
    <w:rsid w:val="00986D5A"/>
    <w:rsid w:val="00994846"/>
    <w:rsid w:val="009A2C02"/>
    <w:rsid w:val="009A3977"/>
    <w:rsid w:val="009B2F78"/>
    <w:rsid w:val="009B30D7"/>
    <w:rsid w:val="009B54A0"/>
    <w:rsid w:val="009C22FA"/>
    <w:rsid w:val="009C293D"/>
    <w:rsid w:val="009C2D0C"/>
    <w:rsid w:val="009D215E"/>
    <w:rsid w:val="009E1230"/>
    <w:rsid w:val="009E2F87"/>
    <w:rsid w:val="00A02B80"/>
    <w:rsid w:val="00A04E05"/>
    <w:rsid w:val="00A10C41"/>
    <w:rsid w:val="00A13D54"/>
    <w:rsid w:val="00A14A4B"/>
    <w:rsid w:val="00A163D8"/>
    <w:rsid w:val="00A21909"/>
    <w:rsid w:val="00A256FF"/>
    <w:rsid w:val="00A27A7A"/>
    <w:rsid w:val="00A34456"/>
    <w:rsid w:val="00A41A5C"/>
    <w:rsid w:val="00A425C7"/>
    <w:rsid w:val="00A44622"/>
    <w:rsid w:val="00A6234F"/>
    <w:rsid w:val="00A67097"/>
    <w:rsid w:val="00A91A87"/>
    <w:rsid w:val="00A94854"/>
    <w:rsid w:val="00A95235"/>
    <w:rsid w:val="00AA16B8"/>
    <w:rsid w:val="00AB33BA"/>
    <w:rsid w:val="00AB5CAB"/>
    <w:rsid w:val="00AC2C6D"/>
    <w:rsid w:val="00AC2E09"/>
    <w:rsid w:val="00AC5F56"/>
    <w:rsid w:val="00AD247A"/>
    <w:rsid w:val="00AD58F4"/>
    <w:rsid w:val="00AE5700"/>
    <w:rsid w:val="00AF615B"/>
    <w:rsid w:val="00AF70DA"/>
    <w:rsid w:val="00B0564B"/>
    <w:rsid w:val="00B102DB"/>
    <w:rsid w:val="00B1707E"/>
    <w:rsid w:val="00B25363"/>
    <w:rsid w:val="00B43C65"/>
    <w:rsid w:val="00B52678"/>
    <w:rsid w:val="00B534F2"/>
    <w:rsid w:val="00B6686E"/>
    <w:rsid w:val="00B66DC6"/>
    <w:rsid w:val="00B75C73"/>
    <w:rsid w:val="00B8481A"/>
    <w:rsid w:val="00B84F1C"/>
    <w:rsid w:val="00BA4733"/>
    <w:rsid w:val="00BD11AF"/>
    <w:rsid w:val="00BD71DC"/>
    <w:rsid w:val="00BE1BEC"/>
    <w:rsid w:val="00BF1282"/>
    <w:rsid w:val="00BF7CF9"/>
    <w:rsid w:val="00C12729"/>
    <w:rsid w:val="00C35CA2"/>
    <w:rsid w:val="00C367DC"/>
    <w:rsid w:val="00C45A75"/>
    <w:rsid w:val="00C46199"/>
    <w:rsid w:val="00C528B9"/>
    <w:rsid w:val="00C531DA"/>
    <w:rsid w:val="00C75503"/>
    <w:rsid w:val="00C75842"/>
    <w:rsid w:val="00C80A63"/>
    <w:rsid w:val="00C84083"/>
    <w:rsid w:val="00C92711"/>
    <w:rsid w:val="00CB2CF1"/>
    <w:rsid w:val="00CB4068"/>
    <w:rsid w:val="00CB5315"/>
    <w:rsid w:val="00CB5860"/>
    <w:rsid w:val="00CC2BD0"/>
    <w:rsid w:val="00CC5133"/>
    <w:rsid w:val="00CD7575"/>
    <w:rsid w:val="00CE51AB"/>
    <w:rsid w:val="00CE78DC"/>
    <w:rsid w:val="00D124F3"/>
    <w:rsid w:val="00D145F2"/>
    <w:rsid w:val="00D3428B"/>
    <w:rsid w:val="00D406CA"/>
    <w:rsid w:val="00D45415"/>
    <w:rsid w:val="00D50131"/>
    <w:rsid w:val="00D52150"/>
    <w:rsid w:val="00D64FA9"/>
    <w:rsid w:val="00D70800"/>
    <w:rsid w:val="00D76B55"/>
    <w:rsid w:val="00D7700A"/>
    <w:rsid w:val="00D847AD"/>
    <w:rsid w:val="00D86532"/>
    <w:rsid w:val="00D879DA"/>
    <w:rsid w:val="00DB1A2C"/>
    <w:rsid w:val="00DB585F"/>
    <w:rsid w:val="00DC1CA6"/>
    <w:rsid w:val="00DD0A83"/>
    <w:rsid w:val="00DD32CC"/>
    <w:rsid w:val="00DD6174"/>
    <w:rsid w:val="00DE18AF"/>
    <w:rsid w:val="00DE6CE5"/>
    <w:rsid w:val="00DE7FF5"/>
    <w:rsid w:val="00DF4D68"/>
    <w:rsid w:val="00DF71BB"/>
    <w:rsid w:val="00E1614F"/>
    <w:rsid w:val="00E32E9B"/>
    <w:rsid w:val="00E37CF6"/>
    <w:rsid w:val="00E52730"/>
    <w:rsid w:val="00E577B8"/>
    <w:rsid w:val="00E6628F"/>
    <w:rsid w:val="00E711D8"/>
    <w:rsid w:val="00E7550C"/>
    <w:rsid w:val="00E96B82"/>
    <w:rsid w:val="00E974F4"/>
    <w:rsid w:val="00EA0BA3"/>
    <w:rsid w:val="00ED2684"/>
    <w:rsid w:val="00EF0E76"/>
    <w:rsid w:val="00F00C5A"/>
    <w:rsid w:val="00F07EBA"/>
    <w:rsid w:val="00F11318"/>
    <w:rsid w:val="00F1531A"/>
    <w:rsid w:val="00F155DC"/>
    <w:rsid w:val="00F21F89"/>
    <w:rsid w:val="00F470BB"/>
    <w:rsid w:val="00F53AA6"/>
    <w:rsid w:val="00F54A88"/>
    <w:rsid w:val="00F5784B"/>
    <w:rsid w:val="00F70C1B"/>
    <w:rsid w:val="00F710A0"/>
    <w:rsid w:val="00F87F67"/>
    <w:rsid w:val="00F93747"/>
    <w:rsid w:val="00FA05B5"/>
    <w:rsid w:val="00FA41D3"/>
    <w:rsid w:val="00FB02D4"/>
    <w:rsid w:val="00FB5A77"/>
    <w:rsid w:val="00FD22AC"/>
    <w:rsid w:val="00FE1FB7"/>
    <w:rsid w:val="00FE4F51"/>
    <w:rsid w:val="00FE5468"/>
    <w:rsid w:val="00FF5273"/>
    <w:rsid w:val="00FF5F41"/>
    <w:rsid w:val="00FF7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qFormat="1"/>
    <w:lsdException w:name="toc 2" w:uiPriority="39" w:qFormat="1"/>
    <w:lsdException w:name="toc 3" w:uiPriority="39" w:qFormat="1"/>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A3977"/>
  </w:style>
  <w:style w:type="paragraph" w:styleId="Heading1">
    <w:name w:val="heading 1"/>
    <w:basedOn w:val="Normal"/>
    <w:next w:val="BodyText"/>
    <w:link w:val="Heading1Char"/>
    <w:qFormat/>
    <w:rsid w:val="007367B0"/>
    <w:pPr>
      <w:keepNext/>
      <w:numPr>
        <w:numId w:val="15"/>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rsid w:val="00B534F2"/>
    <w:pPr>
      <w:numPr>
        <w:ilvl w:val="4"/>
        <w:numId w:val="15"/>
      </w:numPr>
      <w:spacing w:before="240" w:after="60"/>
      <w:outlineLvl w:val="4"/>
    </w:pPr>
    <w:rPr>
      <w:szCs w:val="20"/>
      <w:lang w:val="de-DE" w:eastAsia="de-DE"/>
    </w:rPr>
  </w:style>
  <w:style w:type="paragraph" w:styleId="Heading6">
    <w:name w:val="heading 6"/>
    <w:basedOn w:val="Normal"/>
    <w:next w:val="Normal"/>
    <w:rsid w:val="00B534F2"/>
    <w:pPr>
      <w:numPr>
        <w:ilvl w:val="5"/>
        <w:numId w:val="15"/>
      </w:numPr>
      <w:spacing w:before="240" w:after="60"/>
      <w:outlineLvl w:val="5"/>
    </w:pPr>
    <w:rPr>
      <w:i/>
      <w:szCs w:val="20"/>
      <w:lang w:val="de-DE" w:eastAsia="de-DE"/>
    </w:rPr>
  </w:style>
  <w:style w:type="paragraph" w:styleId="Heading7">
    <w:name w:val="heading 7"/>
    <w:basedOn w:val="Normal"/>
    <w:next w:val="Normal"/>
    <w:rsid w:val="00B534F2"/>
    <w:pPr>
      <w:numPr>
        <w:ilvl w:val="6"/>
        <w:numId w:val="15"/>
      </w:numPr>
      <w:spacing w:before="240" w:after="60"/>
      <w:outlineLvl w:val="6"/>
    </w:pPr>
    <w:rPr>
      <w:szCs w:val="20"/>
      <w:lang w:val="de-DE" w:eastAsia="de-DE"/>
    </w:rPr>
  </w:style>
  <w:style w:type="paragraph" w:styleId="Heading8">
    <w:name w:val="heading 8"/>
    <w:basedOn w:val="Normal"/>
    <w:next w:val="Normal"/>
    <w:rsid w:val="00B534F2"/>
    <w:pPr>
      <w:numPr>
        <w:ilvl w:val="7"/>
        <w:numId w:val="15"/>
      </w:numPr>
      <w:spacing w:before="240" w:after="60"/>
      <w:outlineLvl w:val="7"/>
    </w:pPr>
    <w:rPr>
      <w:i/>
      <w:szCs w:val="20"/>
      <w:lang w:val="de-DE" w:eastAsia="de-DE"/>
    </w:rPr>
  </w:style>
  <w:style w:type="paragraph" w:styleId="Heading9">
    <w:name w:val="heading 9"/>
    <w:basedOn w:val="Normal"/>
    <w:next w:val="Normal"/>
    <w:rsid w:val="00B534F2"/>
    <w:pPr>
      <w:numPr>
        <w:ilvl w:val="8"/>
        <w:numId w:val="15"/>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4601C4"/>
    <w:pPr>
      <w:numPr>
        <w:numId w:val="16"/>
      </w:numPr>
    </w:pPr>
    <w:rPr>
      <w:snapToGrid w:val="0"/>
      <w:kern w:val="0"/>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5"/>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0"/>
      </w:numPr>
      <w:spacing w:after="120"/>
      <w:jc w:val="both"/>
    </w:pPr>
    <w:rPr>
      <w:szCs w:val="20"/>
    </w:rPr>
  </w:style>
  <w:style w:type="paragraph" w:customStyle="1" w:styleId="List1indent">
    <w:name w:val="List 1 indent"/>
    <w:basedOn w:val="Normal"/>
    <w:qFormat/>
    <w:rsid w:val="007379A8"/>
    <w:pPr>
      <w:numPr>
        <w:ilvl w:val="1"/>
        <w:numId w:val="10"/>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1"/>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2"/>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7"/>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121FEC"/>
    <w:pPr>
      <w:tabs>
        <w:tab w:val="left" w:pos="1701"/>
        <w:tab w:val="right" w:pos="9639"/>
      </w:tabs>
      <w:spacing w:before="120"/>
      <w:ind w:left="1701" w:right="142" w:hanging="1701"/>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18"/>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8"/>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4"/>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styleId="ListParagraph">
    <w:name w:val="List Paragraph"/>
    <w:basedOn w:val="Normal"/>
    <w:uiPriority w:val="34"/>
    <w:qFormat/>
    <w:rsid w:val="00FF7F6B"/>
    <w:pPr>
      <w:ind w:left="720"/>
    </w:pPr>
    <w:rPr>
      <w:rFonts w:eastAsiaTheme="minorEastAsia"/>
      <w:lang w:eastAsia="en-US"/>
    </w:rPr>
  </w:style>
  <w:style w:type="table" w:customStyle="1" w:styleId="1">
    <w:name w:val="Сетка таблицы1"/>
    <w:basedOn w:val="TableNormal"/>
    <w:next w:val="TableGrid"/>
    <w:rsid w:val="00FF7F6B"/>
    <w:pPr>
      <w:overflowPunct w:val="0"/>
      <w:autoSpaceDE w:val="0"/>
      <w:autoSpaceDN w:val="0"/>
      <w:adjustRightInd w:val="0"/>
      <w:textAlignment w:val="baseline"/>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FF7F6B"/>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nl-NL"/>
    </w:rPr>
  </w:style>
  <w:style w:type="paragraph" w:styleId="Revision">
    <w:name w:val="Revision"/>
    <w:hidden/>
    <w:uiPriority w:val="99"/>
    <w:semiHidden/>
    <w:rsid w:val="004048BB"/>
  </w:style>
  <w:style w:type="character" w:customStyle="1" w:styleId="mw-lingo-tooltip-abbr">
    <w:name w:val="mw-lingo-tooltip-abbr"/>
    <w:basedOn w:val="DefaultParagraphFont"/>
    <w:rsid w:val="003F5B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Arial"/>
        <w:sz w:val="22"/>
        <w:szCs w:val="22"/>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toc 1" w:uiPriority="39" w:qFormat="1"/>
    <w:lsdException w:name="toc 2" w:uiPriority="39" w:qFormat="1"/>
    <w:lsdException w:name="toc 3" w:uiPriority="39" w:qFormat="1"/>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A3977"/>
  </w:style>
  <w:style w:type="paragraph" w:styleId="Heading1">
    <w:name w:val="heading 1"/>
    <w:basedOn w:val="Normal"/>
    <w:next w:val="BodyText"/>
    <w:link w:val="Heading1Char"/>
    <w:qFormat/>
    <w:rsid w:val="007367B0"/>
    <w:pPr>
      <w:keepNext/>
      <w:numPr>
        <w:numId w:val="15"/>
      </w:numPr>
      <w:spacing w:before="240" w:after="240"/>
      <w:outlineLvl w:val="0"/>
    </w:pPr>
    <w:rPr>
      <w:rFonts w:eastAsia="Calibri" w:cs="Calibri"/>
      <w:b/>
      <w:caps/>
      <w:kern w:val="28"/>
      <w:sz w:val="24"/>
      <w:lang w:eastAsia="de-DE"/>
    </w:rPr>
  </w:style>
  <w:style w:type="paragraph" w:styleId="Heading2">
    <w:name w:val="heading 2"/>
    <w:basedOn w:val="Normal"/>
    <w:next w:val="BodyText"/>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rsid w:val="00B534F2"/>
    <w:pPr>
      <w:numPr>
        <w:ilvl w:val="4"/>
        <w:numId w:val="15"/>
      </w:numPr>
      <w:spacing w:before="240" w:after="60"/>
      <w:outlineLvl w:val="4"/>
    </w:pPr>
    <w:rPr>
      <w:szCs w:val="20"/>
      <w:lang w:val="de-DE" w:eastAsia="de-DE"/>
    </w:rPr>
  </w:style>
  <w:style w:type="paragraph" w:styleId="Heading6">
    <w:name w:val="heading 6"/>
    <w:basedOn w:val="Normal"/>
    <w:next w:val="Normal"/>
    <w:rsid w:val="00B534F2"/>
    <w:pPr>
      <w:numPr>
        <w:ilvl w:val="5"/>
        <w:numId w:val="15"/>
      </w:numPr>
      <w:spacing w:before="240" w:after="60"/>
      <w:outlineLvl w:val="5"/>
    </w:pPr>
    <w:rPr>
      <w:i/>
      <w:szCs w:val="20"/>
      <w:lang w:val="de-DE" w:eastAsia="de-DE"/>
    </w:rPr>
  </w:style>
  <w:style w:type="paragraph" w:styleId="Heading7">
    <w:name w:val="heading 7"/>
    <w:basedOn w:val="Normal"/>
    <w:next w:val="Normal"/>
    <w:rsid w:val="00B534F2"/>
    <w:pPr>
      <w:numPr>
        <w:ilvl w:val="6"/>
        <w:numId w:val="15"/>
      </w:numPr>
      <w:spacing w:before="240" w:after="60"/>
      <w:outlineLvl w:val="6"/>
    </w:pPr>
    <w:rPr>
      <w:szCs w:val="20"/>
      <w:lang w:val="de-DE" w:eastAsia="de-DE"/>
    </w:rPr>
  </w:style>
  <w:style w:type="paragraph" w:styleId="Heading8">
    <w:name w:val="heading 8"/>
    <w:basedOn w:val="Normal"/>
    <w:next w:val="Normal"/>
    <w:rsid w:val="00B534F2"/>
    <w:pPr>
      <w:numPr>
        <w:ilvl w:val="7"/>
        <w:numId w:val="15"/>
      </w:numPr>
      <w:spacing w:before="240" w:after="60"/>
      <w:outlineLvl w:val="7"/>
    </w:pPr>
    <w:rPr>
      <w:i/>
      <w:szCs w:val="20"/>
      <w:lang w:val="de-DE" w:eastAsia="de-DE"/>
    </w:rPr>
  </w:style>
  <w:style w:type="paragraph" w:styleId="Heading9">
    <w:name w:val="heading 9"/>
    <w:basedOn w:val="Normal"/>
    <w:next w:val="Normal"/>
    <w:rsid w:val="00B534F2"/>
    <w:pPr>
      <w:numPr>
        <w:ilvl w:val="8"/>
        <w:numId w:val="15"/>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qFormat/>
    <w:rsid w:val="004601C4"/>
    <w:pPr>
      <w:numPr>
        <w:numId w:val="16"/>
      </w:numPr>
    </w:pPr>
    <w:rPr>
      <w:snapToGrid w:val="0"/>
      <w:kern w:val="0"/>
      <w:lang w:eastAsia="en-GB"/>
    </w:rPr>
  </w:style>
  <w:style w:type="paragraph" w:customStyle="1" w:styleId="Appendix">
    <w:name w:val="Appendix"/>
    <w:basedOn w:val="Normal"/>
    <w:next w:val="Heading1"/>
    <w:qFormat/>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tabs>
        <w:tab w:val="clear" w:pos="720"/>
        <w:tab w:val="num" w:pos="993"/>
      </w:tabs>
      <w:spacing w:after="120"/>
      <w:ind w:left="993" w:hanging="426"/>
      <w:jc w:val="both"/>
      <w:outlineLvl w:val="0"/>
    </w:pPr>
    <w:rPr>
      <w:rFonts w:eastAsia="Times"/>
      <w:szCs w:val="20"/>
    </w:rPr>
  </w:style>
  <w:style w:type="paragraph" w:customStyle="1" w:styleId="Bullet1text">
    <w:name w:val="Bullet 1 text"/>
    <w:basedOn w:val="Normal"/>
    <w:qFormat/>
    <w:rsid w:val="004A3893"/>
    <w:pPr>
      <w:suppressAutoHyphens/>
      <w:spacing w:after="120"/>
      <w:ind w:left="993"/>
      <w:jc w:val="both"/>
    </w:pPr>
    <w:rPr>
      <w:szCs w:val="20"/>
    </w:rPr>
  </w:style>
  <w:style w:type="paragraph" w:customStyle="1" w:styleId="Bullet2">
    <w:name w:val="Bullet 2"/>
    <w:basedOn w:val="Normal"/>
    <w:qFormat/>
    <w:rsid w:val="004A3893"/>
    <w:pPr>
      <w:numPr>
        <w:numId w:val="5"/>
      </w:numPr>
      <w:tabs>
        <w:tab w:val="left" w:pos="1418"/>
      </w:tabs>
      <w:spacing w:after="120"/>
    </w:pPr>
    <w:rPr>
      <w:sz w:val="20"/>
      <w:szCs w:val="20"/>
    </w:rPr>
  </w:style>
  <w:style w:type="paragraph" w:customStyle="1" w:styleId="Bullet2text">
    <w:name w:val="Bullet 2 text"/>
    <w:basedOn w:val="Normal"/>
    <w:rsid w:val="00CB5860"/>
    <w:pPr>
      <w:suppressAutoHyphens/>
      <w:spacing w:after="120"/>
      <w:ind w:left="1418"/>
      <w:jc w:val="both"/>
    </w:pPr>
    <w:rPr>
      <w:sz w:val="20"/>
      <w:szCs w:val="20"/>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0"/>
      </w:numPr>
      <w:spacing w:after="120"/>
      <w:jc w:val="both"/>
    </w:pPr>
    <w:rPr>
      <w:szCs w:val="20"/>
    </w:rPr>
  </w:style>
  <w:style w:type="paragraph" w:customStyle="1" w:styleId="List1indent">
    <w:name w:val="List 1 indent"/>
    <w:basedOn w:val="Normal"/>
    <w:qFormat/>
    <w:rsid w:val="007379A8"/>
    <w:pPr>
      <w:numPr>
        <w:ilvl w:val="1"/>
        <w:numId w:val="10"/>
      </w:numPr>
      <w:tabs>
        <w:tab w:val="clear" w:pos="993"/>
        <w:tab w:val="num" w:pos="1134"/>
      </w:tabs>
      <w:spacing w:after="120"/>
      <w:ind w:left="1134"/>
      <w:jc w:val="both"/>
    </w:pPr>
    <w:rPr>
      <w:szCs w:val="20"/>
    </w:rPr>
  </w:style>
  <w:style w:type="paragraph" w:customStyle="1" w:styleId="List1indent2">
    <w:name w:val="List 1 indent 2"/>
    <w:basedOn w:val="Normal"/>
    <w:qFormat/>
    <w:rsid w:val="00B534F2"/>
    <w:pPr>
      <w:numPr>
        <w:ilvl w:val="2"/>
        <w:numId w:val="11"/>
      </w:numPr>
      <w:spacing w:after="120"/>
      <w:jc w:val="both"/>
    </w:pPr>
    <w:rPr>
      <w:sz w:val="20"/>
      <w:szCs w:val="20"/>
    </w:rPr>
  </w:style>
  <w:style w:type="paragraph" w:customStyle="1" w:styleId="List1indent2text">
    <w:name w:val="List 1 indent 2 text"/>
    <w:basedOn w:val="Normal"/>
    <w:rsid w:val="00B534F2"/>
    <w:pPr>
      <w:spacing w:after="120"/>
      <w:ind w:left="1701"/>
      <w:jc w:val="both"/>
    </w:pPr>
    <w:rPr>
      <w:sz w:val="20"/>
      <w:szCs w:val="20"/>
    </w:rPr>
  </w:style>
  <w:style w:type="paragraph" w:customStyle="1" w:styleId="List1indenttext">
    <w:name w:val="List 1 indent text"/>
    <w:basedOn w:val="Normal"/>
    <w:rsid w:val="00B534F2"/>
    <w:pPr>
      <w:spacing w:after="120"/>
      <w:ind w:left="1134"/>
      <w:jc w:val="both"/>
    </w:pPr>
    <w:rPr>
      <w:szCs w:val="20"/>
    </w:rPr>
  </w:style>
  <w:style w:type="paragraph" w:customStyle="1" w:styleId="List1text">
    <w:name w:val="List 1 text"/>
    <w:basedOn w:val="Normal"/>
    <w:rsid w:val="00B534F2"/>
    <w:pPr>
      <w:spacing w:after="120"/>
      <w:ind w:left="567"/>
      <w:jc w:val="both"/>
    </w:pPr>
    <w:rPr>
      <w:szCs w:val="20"/>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2"/>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475439"/>
    <w:pPr>
      <w:numPr>
        <w:numId w:val="17"/>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994846"/>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qFormat/>
    <w:rsid w:val="00121FEC"/>
    <w:pPr>
      <w:tabs>
        <w:tab w:val="left" w:pos="1701"/>
        <w:tab w:val="right" w:pos="9639"/>
      </w:tabs>
      <w:spacing w:before="120"/>
      <w:ind w:left="1701" w:right="142" w:hanging="1701"/>
      <w:jc w:val="both"/>
    </w:pPr>
    <w:rPr>
      <w:b/>
      <w:bCs/>
      <w:caps/>
    </w:rPr>
  </w:style>
  <w:style w:type="paragraph" w:styleId="TOC2">
    <w:name w:val="toc 2"/>
    <w:basedOn w:val="Normal"/>
    <w:next w:val="Normal"/>
    <w:uiPriority w:val="39"/>
    <w:qFormat/>
    <w:rsid w:val="00B534F2"/>
    <w:pPr>
      <w:tabs>
        <w:tab w:val="left" w:pos="851"/>
        <w:tab w:val="right" w:pos="9639"/>
      </w:tabs>
      <w:spacing w:before="120" w:after="120"/>
    </w:pPr>
    <w:rPr>
      <w:bCs/>
      <w:szCs w:val="20"/>
    </w:rPr>
  </w:style>
  <w:style w:type="paragraph" w:styleId="TOC3">
    <w:name w:val="toc 3"/>
    <w:basedOn w:val="Normal"/>
    <w:next w:val="Normal"/>
    <w:uiPriority w:val="39"/>
    <w:qFormat/>
    <w:rsid w:val="00B534F2"/>
    <w:pPr>
      <w:tabs>
        <w:tab w:val="left" w:pos="1701"/>
        <w:tab w:val="right" w:pos="9639"/>
      </w:tabs>
      <w:ind w:left="851"/>
    </w:pPr>
    <w:rPr>
      <w:sz w:val="20"/>
      <w:szCs w:val="20"/>
    </w:rPr>
  </w:style>
  <w:style w:type="paragraph" w:styleId="TOC4">
    <w:name w:val="toc 4"/>
    <w:basedOn w:val="Normal"/>
    <w:next w:val="Normal"/>
    <w:autoRedefine/>
    <w:uiPriority w:val="39"/>
    <w:rsid w:val="006E71A4"/>
    <w:pPr>
      <w:tabs>
        <w:tab w:val="left" w:pos="1701"/>
        <w:tab w:val="right" w:pos="9639"/>
      </w:tabs>
      <w:spacing w:before="240" w:after="240"/>
      <w:ind w:left="1701" w:hanging="1701"/>
    </w:pPr>
    <w:rPr>
      <w:b/>
      <w:caps/>
      <w:noProof/>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Heading1">
    <w:name w:val="Annex Heading 1"/>
    <w:basedOn w:val="Normal"/>
    <w:next w:val="BodyText"/>
    <w:autoRedefine/>
    <w:qFormat/>
    <w:rsid w:val="00475439"/>
    <w:pPr>
      <w:numPr>
        <w:numId w:val="18"/>
      </w:numPr>
      <w:spacing w:before="240" w:after="240"/>
    </w:pPr>
    <w:rPr>
      <w:b/>
      <w:caps/>
      <w:sz w:val="24"/>
    </w:rPr>
  </w:style>
  <w:style w:type="paragraph" w:customStyle="1" w:styleId="AnnexHeading2">
    <w:name w:val="Annex Heading 2"/>
    <w:basedOn w:val="Normal"/>
    <w:next w:val="BodyText"/>
    <w:autoRedefine/>
    <w:qFormat/>
    <w:rsid w:val="00475439"/>
    <w:pPr>
      <w:numPr>
        <w:ilvl w:val="1"/>
        <w:numId w:val="18"/>
      </w:numPr>
      <w:spacing w:before="120" w:after="120"/>
    </w:pPr>
    <w:rPr>
      <w:b/>
    </w:rPr>
  </w:style>
  <w:style w:type="paragraph" w:customStyle="1" w:styleId="AnnexHeading3">
    <w:name w:val="Annex Heading 3"/>
    <w:basedOn w:val="Normal"/>
    <w:next w:val="Normal"/>
    <w:rsid w:val="00F710A0"/>
    <w:pPr>
      <w:spacing w:before="120" w:after="120"/>
    </w:pPr>
  </w:style>
  <w:style w:type="paragraph" w:customStyle="1" w:styleId="AnnexHeading4">
    <w:name w:val="Annex Heading 4"/>
    <w:basedOn w:val="Normal"/>
    <w:next w:val="BodyText"/>
    <w:rsid w:val="00F710A0"/>
    <w:pPr>
      <w:spacing w:before="120" w:after="120"/>
    </w:p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style>
  <w:style w:type="paragraph" w:customStyle="1" w:styleId="AppendixHeading1">
    <w:name w:val="Appendix Heading 1"/>
    <w:basedOn w:val="Normal"/>
    <w:next w:val="BodyText"/>
    <w:rsid w:val="002F7535"/>
    <w:pPr>
      <w:numPr>
        <w:numId w:val="14"/>
      </w:numPr>
      <w:spacing w:before="120" w:after="120"/>
    </w:pPr>
    <w:rPr>
      <w:rFonts w:eastAsia="Calibri"/>
      <w:b/>
      <w:caps/>
      <w:sz w:val="24"/>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rPr>
  </w:style>
  <w:style w:type="character" w:customStyle="1" w:styleId="Heading1Char">
    <w:name w:val="Heading 1 Char"/>
    <w:link w:val="Heading1"/>
    <w:rsid w:val="007367B0"/>
    <w:rPr>
      <w:rFonts w:eastAsia="Calibri" w:cs="Calibri"/>
      <w:b/>
      <w:caps/>
      <w:kern w:val="28"/>
      <w:sz w:val="24"/>
      <w:lang w:eastAsia="de-DE"/>
    </w:rPr>
  </w:style>
  <w:style w:type="paragraph" w:styleId="ListParagraph">
    <w:name w:val="List Paragraph"/>
    <w:basedOn w:val="Normal"/>
    <w:uiPriority w:val="34"/>
    <w:qFormat/>
    <w:rsid w:val="00FF7F6B"/>
    <w:pPr>
      <w:ind w:left="720"/>
    </w:pPr>
    <w:rPr>
      <w:rFonts w:eastAsiaTheme="minorEastAsia"/>
      <w:lang w:eastAsia="en-US"/>
    </w:rPr>
  </w:style>
  <w:style w:type="table" w:customStyle="1" w:styleId="1">
    <w:name w:val="Сетка таблицы1"/>
    <w:basedOn w:val="TableNormal"/>
    <w:next w:val="TableGrid"/>
    <w:rsid w:val="00FF7F6B"/>
    <w:pPr>
      <w:overflowPunct w:val="0"/>
      <w:autoSpaceDE w:val="0"/>
      <w:autoSpaceDN w:val="0"/>
      <w:adjustRightInd w:val="0"/>
      <w:textAlignment w:val="baseline"/>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FF7F6B"/>
    <w:pPr>
      <w:keepLines/>
      <w:numPr>
        <w:numId w:val="0"/>
      </w:numPr>
      <w:spacing w:before="480" w:after="0" w:line="276" w:lineRule="auto"/>
      <w:outlineLvl w:val="9"/>
    </w:pPr>
    <w:rPr>
      <w:rFonts w:asciiTheme="majorHAnsi" w:eastAsiaTheme="majorEastAsia" w:hAnsiTheme="majorHAnsi" w:cstheme="majorBidi"/>
      <w:bCs/>
      <w:caps w:val="0"/>
      <w:color w:val="365F91" w:themeColor="accent1" w:themeShade="BF"/>
      <w:kern w:val="0"/>
      <w:sz w:val="28"/>
      <w:szCs w:val="28"/>
      <w:lang w:val="nl-NL" w:eastAsia="nl-NL"/>
    </w:rPr>
  </w:style>
  <w:style w:type="paragraph" w:styleId="Revision">
    <w:name w:val="Revision"/>
    <w:hidden/>
    <w:uiPriority w:val="99"/>
    <w:semiHidden/>
    <w:rsid w:val="004048BB"/>
  </w:style>
  <w:style w:type="character" w:customStyle="1" w:styleId="mw-lingo-tooltip-abbr">
    <w:name w:val="mw-lingo-tooltip-abbr"/>
    <w:basedOn w:val="DefaultParagraphFont"/>
    <w:rsid w:val="003F5B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42197">
      <w:bodyDiv w:val="1"/>
      <w:marLeft w:val="0"/>
      <w:marRight w:val="0"/>
      <w:marTop w:val="0"/>
      <w:marBottom w:val="0"/>
      <w:divBdr>
        <w:top w:val="none" w:sz="0" w:space="0" w:color="auto"/>
        <w:left w:val="none" w:sz="0" w:space="0" w:color="auto"/>
        <w:bottom w:val="none" w:sz="0" w:space="0" w:color="auto"/>
        <w:right w:val="none" w:sz="0" w:space="0" w:color="auto"/>
      </w:divBdr>
    </w:div>
    <w:div w:id="1556890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comments" Target="comments.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E9EFA-1E55-44CE-81A2-5EBF19A17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1629</TotalTime>
  <Pages>146</Pages>
  <Words>6413</Words>
  <Characters>36557</Characters>
  <Application>Microsoft Office Word</Application>
  <DocSecurity>0</DocSecurity>
  <Lines>304</Lines>
  <Paragraphs>85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Guidelline Template</vt:lpstr>
      <vt:lpstr>Guidelline Template</vt:lpstr>
      <vt:lpstr>Guidelline Template</vt:lpstr>
    </vt:vector>
  </TitlesOfParts>
  <Company>TOSHIBA</Company>
  <LinksUpToDate>false</LinksUpToDate>
  <CharactersWithSpaces>42885</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Seignette, Raymond</dc:creator>
  <cp:lastModifiedBy>Wim</cp:lastModifiedBy>
  <cp:revision>34</cp:revision>
  <cp:lastPrinted>2008-12-16T07:01:00Z</cp:lastPrinted>
  <dcterms:created xsi:type="dcterms:W3CDTF">2016-08-03T01:35:00Z</dcterms:created>
  <dcterms:modified xsi:type="dcterms:W3CDTF">2016-12-29T13:25:00Z</dcterms:modified>
</cp:coreProperties>
</file>